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EFB21B" w14:textId="483F0DFA" w:rsidR="00ED2F1F" w:rsidRPr="003A0A1F" w:rsidRDefault="005D55C9" w:rsidP="00B11D55">
      <w:pPr>
        <w:pStyle w:val="NoSpacing"/>
        <w:jc w:val="center"/>
      </w:pPr>
      <w:r>
        <w:rPr>
          <w:rFonts w:ascii="Calibri" w:eastAsia="Times New Roman" w:hAnsi="Calibri" w:cs="Times New Roman"/>
          <w:b/>
          <w:noProof/>
          <w:color w:val="FFFFFF" w:themeColor="background1"/>
          <w:sz w:val="36"/>
          <w:szCs w:val="36"/>
        </w:rPr>
        <w:drawing>
          <wp:anchor distT="0" distB="0" distL="114300" distR="114300" simplePos="0" relativeHeight="251658252" behindDoc="1" locked="0" layoutInCell="1" allowOverlap="1" wp14:anchorId="446B0A70" wp14:editId="7C67685E">
            <wp:simplePos x="0" y="0"/>
            <wp:positionH relativeFrom="column">
              <wp:posOffset>-692150</wp:posOffset>
            </wp:positionH>
            <wp:positionV relativeFrom="paragraph">
              <wp:posOffset>-981710</wp:posOffset>
            </wp:positionV>
            <wp:extent cx="7779977" cy="10129652"/>
            <wp:effectExtent l="0" t="0" r="0" b="5080"/>
            <wp:wrapNone/>
            <wp:docPr id="401075193" name="Picture 2" descr="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1075193" name="Picture 2" descr="Background pattern&#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79977" cy="10129652"/>
                    </a:xfrm>
                    <a:prstGeom prst="rect">
                      <a:avLst/>
                    </a:prstGeom>
                  </pic:spPr>
                </pic:pic>
              </a:graphicData>
            </a:graphic>
            <wp14:sizeRelH relativeFrom="page">
              <wp14:pctWidth>0</wp14:pctWidth>
            </wp14:sizeRelH>
            <wp14:sizeRelV relativeFrom="page">
              <wp14:pctHeight>0</wp14:pctHeight>
            </wp14:sizeRelV>
          </wp:anchor>
        </w:drawing>
      </w:r>
    </w:p>
    <w:p w14:paraId="30E75F33" w14:textId="77777777" w:rsidR="00382561" w:rsidRPr="00382561" w:rsidRDefault="00E01ECE" w:rsidP="005621D9">
      <w:pPr>
        <w:pStyle w:val="Title"/>
        <w:spacing w:after="120" w:line="300" w:lineRule="auto"/>
        <w:jc w:val="center"/>
        <w:rPr>
          <w:rFonts w:ascii="Arial" w:eastAsia="Times New Roman" w:hAnsi="Arial" w:cs="Arial"/>
          <w:b/>
          <w:snapToGrid w:val="0"/>
          <w:color w:val="FFFFFF" w:themeColor="background1"/>
          <w:sz w:val="40"/>
          <w:szCs w:val="40"/>
        </w:rPr>
      </w:pPr>
      <w:r w:rsidRPr="00382561">
        <w:rPr>
          <w:rFonts w:ascii="Arial" w:eastAsia="Times New Roman" w:hAnsi="Arial" w:cs="Arial"/>
          <w:b/>
          <w:snapToGrid w:val="0"/>
          <w:color w:val="FFFFFF" w:themeColor="background1"/>
          <w:sz w:val="40"/>
          <w:szCs w:val="40"/>
        </w:rPr>
        <w:t>F</w:t>
      </w:r>
      <w:r w:rsidR="00382561" w:rsidRPr="00382561">
        <w:rPr>
          <w:rFonts w:ascii="Arial" w:eastAsia="Times New Roman" w:hAnsi="Arial" w:cs="Arial"/>
          <w:b/>
          <w:snapToGrid w:val="0"/>
          <w:color w:val="FFFFFF" w:themeColor="background1"/>
          <w:sz w:val="40"/>
          <w:szCs w:val="40"/>
        </w:rPr>
        <w:t>inancial Assistance</w:t>
      </w:r>
    </w:p>
    <w:p w14:paraId="07F81958" w14:textId="77777777" w:rsidR="00382561" w:rsidRPr="00382561" w:rsidRDefault="00382561" w:rsidP="005621D9">
      <w:pPr>
        <w:pStyle w:val="Title"/>
        <w:spacing w:after="120" w:line="300" w:lineRule="auto"/>
        <w:jc w:val="center"/>
        <w:rPr>
          <w:rFonts w:ascii="Arial" w:eastAsia="Times New Roman" w:hAnsi="Arial" w:cs="Arial"/>
          <w:b/>
          <w:snapToGrid w:val="0"/>
          <w:color w:val="FFFFFF" w:themeColor="background1"/>
          <w:sz w:val="40"/>
          <w:szCs w:val="40"/>
        </w:rPr>
      </w:pPr>
      <w:r w:rsidRPr="00382561">
        <w:rPr>
          <w:rFonts w:ascii="Arial" w:eastAsia="Times New Roman" w:hAnsi="Arial" w:cs="Arial"/>
          <w:b/>
          <w:snapToGrid w:val="0"/>
          <w:color w:val="FFFFFF" w:themeColor="background1"/>
          <w:sz w:val="40"/>
          <w:szCs w:val="40"/>
        </w:rPr>
        <w:t>Notice of Funding Opportunity</w:t>
      </w:r>
    </w:p>
    <w:p w14:paraId="196EA21D" w14:textId="45E42A7A" w:rsidR="00214384" w:rsidRPr="00382561" w:rsidRDefault="00382561" w:rsidP="005621D9">
      <w:pPr>
        <w:pStyle w:val="Title"/>
        <w:spacing w:after="120" w:line="300" w:lineRule="auto"/>
        <w:jc w:val="center"/>
        <w:rPr>
          <w:rFonts w:ascii="Arial" w:eastAsia="Times New Roman" w:hAnsi="Arial" w:cs="Arial"/>
          <w:b/>
          <w:snapToGrid w:val="0"/>
          <w:color w:val="FFFFFF" w:themeColor="background1"/>
          <w:sz w:val="40"/>
          <w:szCs w:val="40"/>
        </w:rPr>
      </w:pPr>
      <w:r w:rsidRPr="00382561">
        <w:rPr>
          <w:rFonts w:ascii="Arial" w:eastAsia="Times New Roman" w:hAnsi="Arial" w:cs="Arial"/>
          <w:b/>
          <w:snapToGrid w:val="0"/>
          <w:color w:val="FFFFFF" w:themeColor="background1"/>
          <w:sz w:val="40"/>
          <w:szCs w:val="40"/>
        </w:rPr>
        <w:t>Part 1</w:t>
      </w:r>
    </w:p>
    <w:p w14:paraId="0AF2D97A" w14:textId="0F7BBF82" w:rsidR="00404FEE" w:rsidRPr="005621D9" w:rsidRDefault="00E01ECE" w:rsidP="005621D9">
      <w:pPr>
        <w:pStyle w:val="Title"/>
        <w:spacing w:after="120" w:line="300" w:lineRule="auto"/>
        <w:jc w:val="center"/>
        <w:rPr>
          <w:rFonts w:ascii="Calibri" w:eastAsia="Times New Roman" w:hAnsi="Calibri" w:cs="Times New Roman"/>
          <w:b/>
          <w:snapToGrid w:val="0"/>
          <w:color w:val="FFFFFF" w:themeColor="background1"/>
          <w:sz w:val="36"/>
          <w:szCs w:val="36"/>
        </w:rPr>
      </w:pPr>
      <w:r w:rsidRPr="005621D9">
        <w:rPr>
          <w:rFonts w:ascii="Calibri" w:eastAsia="Times New Roman" w:hAnsi="Calibri" w:cs="Times New Roman"/>
          <w:b/>
          <w:snapToGrid w:val="0"/>
          <w:color w:val="FFFFFF" w:themeColor="background1"/>
          <w:sz w:val="36"/>
          <w:szCs w:val="36"/>
        </w:rPr>
        <w:t xml:space="preserve"> </w:t>
      </w:r>
    </w:p>
    <w:p w14:paraId="6AF341EA" w14:textId="13C6E8E5" w:rsidR="00094A9D" w:rsidRDefault="00BD71DF" w:rsidP="00DF5F87">
      <w:pPr>
        <w:pStyle w:val="Title"/>
        <w:jc w:val="center"/>
        <w:rPr>
          <w:rFonts w:ascii="Arial" w:eastAsia="Times New Roman" w:hAnsi="Arial" w:cs="Arial"/>
          <w:noProof/>
          <w:color w:val="FFFFFF" w:themeColor="background1"/>
          <w:sz w:val="34"/>
          <w:szCs w:val="34"/>
        </w:rPr>
      </w:pPr>
      <w:r>
        <w:rPr>
          <w:noProof/>
        </w:rPr>
        <w:drawing>
          <wp:inline distT="0" distB="0" distL="0" distR="0" wp14:anchorId="54E12E5D" wp14:editId="6BEE1467">
            <wp:extent cx="2891753" cy="866082"/>
            <wp:effectExtent l="0" t="0" r="0" b="0"/>
            <wp:docPr id="2730338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2891753" cy="866082"/>
                    </a:xfrm>
                    <a:prstGeom prst="rect">
                      <a:avLst/>
                    </a:prstGeom>
                  </pic:spPr>
                </pic:pic>
              </a:graphicData>
            </a:graphic>
          </wp:inline>
        </w:drawing>
      </w:r>
    </w:p>
    <w:p w14:paraId="5DFF66EF" w14:textId="4763BB95" w:rsidR="00E2254E" w:rsidRDefault="00E2254E" w:rsidP="00E2254E"/>
    <w:p w14:paraId="2F0F9373" w14:textId="78AAC966" w:rsidR="00E2254E" w:rsidRPr="00E2254E" w:rsidRDefault="00E2254E" w:rsidP="00E2254E"/>
    <w:p w14:paraId="7DC9C9D7" w14:textId="061EEDBA" w:rsidR="007F4BCF" w:rsidRPr="003A0A1F" w:rsidRDefault="007F4BCF" w:rsidP="00F003CA"/>
    <w:p w14:paraId="4A11F6E7" w14:textId="77777777" w:rsidR="004E65B7" w:rsidRDefault="004E65B7" w:rsidP="00F003CA"/>
    <w:p w14:paraId="22FD275A" w14:textId="77777777" w:rsidR="004E65B7" w:rsidRPr="003A0A1F" w:rsidRDefault="004E65B7" w:rsidP="00F003CA"/>
    <w:p w14:paraId="29353895" w14:textId="77777777" w:rsidR="00430617" w:rsidRPr="004F3798" w:rsidRDefault="00430617" w:rsidP="007D1D83">
      <w:pPr>
        <w:widowControl w:val="0"/>
        <w:autoSpaceDE w:val="0"/>
        <w:autoSpaceDN w:val="0"/>
        <w:spacing w:line="264" w:lineRule="auto"/>
        <w:rPr>
          <w:rFonts w:ascii="Arial" w:eastAsia="Times New Roman" w:hAnsi="Arial"/>
          <w:b/>
          <w:color w:val="FFFFFF" w:themeColor="background1"/>
          <w:sz w:val="32"/>
          <w:szCs w:val="32"/>
        </w:rPr>
      </w:pPr>
      <w:r w:rsidRPr="004F3798">
        <w:rPr>
          <w:rFonts w:ascii="Arial" w:eastAsia="Times New Roman" w:hAnsi="Arial"/>
          <w:b/>
          <w:color w:val="FFFFFF" w:themeColor="background1"/>
          <w:sz w:val="32"/>
          <w:szCs w:val="32"/>
        </w:rPr>
        <w:t>U.S. Department of Energy (DOE)</w:t>
      </w:r>
    </w:p>
    <w:p w14:paraId="5E5231EE" w14:textId="377B9978" w:rsidR="001C0016" w:rsidRPr="000244A8" w:rsidRDefault="00A30717" w:rsidP="007D1D83">
      <w:pPr>
        <w:spacing w:line="264" w:lineRule="auto"/>
        <w:rPr>
          <w:rFonts w:ascii="Arial" w:hAnsi="Arial"/>
          <w:b/>
          <w:bCs/>
          <w:color w:val="FFFFFF" w:themeColor="background1"/>
          <w:sz w:val="32"/>
          <w:szCs w:val="32"/>
        </w:rPr>
      </w:pPr>
      <w:sdt>
        <w:sdtPr>
          <w:rPr>
            <w:rFonts w:ascii="Arial" w:eastAsia="Times New Roman" w:hAnsi="Arial"/>
            <w:sz w:val="32"/>
            <w:szCs w:val="32"/>
          </w:rPr>
          <w:id w:val="-1060697754"/>
          <w:lock w:val="sdtLocked"/>
          <w:placeholder>
            <w:docPart w:val="629AAC68265E4944ACE55EEBDA6EFD25"/>
          </w:placeholder>
        </w:sdtPr>
        <w:sdtEndPr>
          <w:rPr>
            <w:rFonts w:eastAsia="Calibri"/>
            <w:b/>
            <w:bCs/>
            <w:color w:val="FFFFFF" w:themeColor="background1"/>
          </w:rPr>
        </w:sdtEndPr>
        <w:sdtContent>
          <w:r w:rsidR="00BD7DED" w:rsidRPr="000244A8">
            <w:rPr>
              <w:rFonts w:ascii="Arial" w:eastAsia="Times New Roman" w:hAnsi="Arial"/>
              <w:b/>
              <w:bCs/>
              <w:color w:val="FFFFFF" w:themeColor="background1"/>
              <w:sz w:val="32"/>
              <w:szCs w:val="32"/>
            </w:rPr>
            <w:t>Bioenergy Technologies Office</w:t>
          </w:r>
        </w:sdtContent>
      </w:sdt>
    </w:p>
    <w:sdt>
      <w:sdtPr>
        <w:rPr>
          <w:rFonts w:ascii="Arial" w:hAnsi="Arial"/>
          <w:b/>
          <w:bCs/>
          <w:color w:val="FFFFFF" w:themeColor="background1"/>
          <w:sz w:val="32"/>
          <w:szCs w:val="32"/>
        </w:rPr>
        <w:id w:val="1002787240"/>
        <w:placeholder>
          <w:docPart w:val="AF7A0BF3CA124190837927C1CDFBAA82"/>
        </w:placeholder>
      </w:sdtPr>
      <w:sdtEndPr/>
      <w:sdtContent>
        <w:p w14:paraId="1E5A272E" w14:textId="24247DE0" w:rsidR="00793EA6" w:rsidRPr="004F3798" w:rsidRDefault="00BD7DED" w:rsidP="007D1D83">
          <w:pPr>
            <w:spacing w:line="264" w:lineRule="auto"/>
            <w:rPr>
              <w:rFonts w:ascii="Arial" w:hAnsi="Arial"/>
              <w:b/>
              <w:color w:val="FFFFFF" w:themeColor="background1"/>
              <w:sz w:val="32"/>
              <w:szCs w:val="32"/>
            </w:rPr>
          </w:pPr>
          <w:r>
            <w:rPr>
              <w:rFonts w:ascii="Arial" w:hAnsi="Arial"/>
              <w:b/>
              <w:color w:val="FFFFFF" w:themeColor="background1"/>
              <w:sz w:val="32"/>
              <w:szCs w:val="32"/>
            </w:rPr>
            <w:t>Sustainable Propane and Renewable Chemicals (</w:t>
          </w:r>
          <w:r w:rsidRPr="4115625A">
            <w:rPr>
              <w:rFonts w:ascii="Arial" w:hAnsi="Arial"/>
              <w:b/>
              <w:bCs/>
              <w:color w:val="FFFFFF" w:themeColor="background1"/>
              <w:sz w:val="32"/>
              <w:szCs w:val="32"/>
            </w:rPr>
            <w:t>SPAR</w:t>
          </w:r>
          <w:r w:rsidR="51D5DD32" w:rsidRPr="4115625A">
            <w:rPr>
              <w:rFonts w:ascii="Arial" w:hAnsi="Arial"/>
              <w:b/>
              <w:bCs/>
              <w:color w:val="FFFFFF" w:themeColor="background1"/>
              <w:sz w:val="32"/>
              <w:szCs w:val="32"/>
            </w:rPr>
            <w:t>C</w:t>
          </w:r>
          <w:r>
            <w:rPr>
              <w:rFonts w:ascii="Arial" w:hAnsi="Arial"/>
              <w:b/>
              <w:color w:val="FFFFFF" w:themeColor="background1"/>
              <w:sz w:val="32"/>
              <w:szCs w:val="32"/>
            </w:rPr>
            <w:t>)</w:t>
          </w:r>
        </w:p>
      </w:sdtContent>
    </w:sdt>
    <w:p w14:paraId="09BF1162" w14:textId="73559097" w:rsidR="00ED2F1F" w:rsidRPr="004F3798" w:rsidRDefault="00153A92" w:rsidP="007D1D83">
      <w:pPr>
        <w:spacing w:line="264" w:lineRule="auto"/>
        <w:rPr>
          <w:rFonts w:ascii="Arial" w:hAnsi="Arial"/>
          <w:b/>
          <w:color w:val="FFFFFF" w:themeColor="background1"/>
          <w:sz w:val="32"/>
          <w:szCs w:val="32"/>
        </w:rPr>
      </w:pPr>
      <w:r w:rsidRPr="004F3798">
        <w:rPr>
          <w:rFonts w:ascii="Arial" w:hAnsi="Arial"/>
          <w:b/>
          <w:color w:val="FFFFFF" w:themeColor="background1"/>
          <w:sz w:val="32"/>
          <w:szCs w:val="32"/>
        </w:rPr>
        <w:t xml:space="preserve">Notice of </w:t>
      </w:r>
      <w:r w:rsidR="00ED2F1F" w:rsidRPr="004F3798">
        <w:rPr>
          <w:rFonts w:ascii="Arial" w:hAnsi="Arial"/>
          <w:b/>
          <w:color w:val="FFFFFF" w:themeColor="background1"/>
          <w:sz w:val="32"/>
          <w:szCs w:val="32"/>
        </w:rPr>
        <w:t xml:space="preserve">Funding Opportunity Number: </w:t>
      </w:r>
      <w:sdt>
        <w:sdtPr>
          <w:rPr>
            <w:rFonts w:ascii="Arial" w:hAnsi="Arial"/>
            <w:b/>
            <w:color w:val="FFFFFF" w:themeColor="background1"/>
            <w:sz w:val="32"/>
            <w:szCs w:val="32"/>
          </w:rPr>
          <w:id w:val="-1900269828"/>
          <w:placeholder>
            <w:docPart w:val="634551F59CEB482A90A0AAF051A05219"/>
          </w:placeholder>
        </w:sdtPr>
        <w:sdtEndPr/>
        <w:sdtContent>
          <w:r w:rsidR="00BD7DED">
            <w:rPr>
              <w:rFonts w:ascii="Arial" w:hAnsi="Arial"/>
              <w:b/>
              <w:color w:val="FFFFFF" w:themeColor="background1"/>
              <w:sz w:val="32"/>
              <w:szCs w:val="32"/>
            </w:rPr>
            <w:t>DE-FOA-0003518</w:t>
          </w:r>
        </w:sdtContent>
      </w:sdt>
    </w:p>
    <w:p w14:paraId="6B06B845" w14:textId="00B3A65B" w:rsidR="00F43294" w:rsidRPr="00274F54" w:rsidRDefault="00346FBE" w:rsidP="00274F54">
      <w:pPr>
        <w:pStyle w:val="Body1"/>
      </w:pPr>
      <w:r w:rsidRPr="00274F54">
        <w:t xml:space="preserve">Full </w:t>
      </w:r>
      <w:r w:rsidR="00F43294" w:rsidRPr="00274F54">
        <w:t>Application</w:t>
      </w:r>
      <w:r w:rsidRPr="00274F54">
        <w:t>s</w:t>
      </w:r>
      <w:r w:rsidR="00F43294" w:rsidRPr="00274F54">
        <w:t xml:space="preserve"> due</w:t>
      </w:r>
      <w:r w:rsidR="000244A8" w:rsidRPr="00274F54">
        <w:t>: 5/30/2025, 5:00 PM ET</w:t>
      </w:r>
    </w:p>
    <w:p w14:paraId="4F6495F0" w14:textId="77777777" w:rsidR="0016615B" w:rsidRDefault="0016615B" w:rsidP="00274F54">
      <w:pPr>
        <w:pStyle w:val="Body1"/>
      </w:pPr>
    </w:p>
    <w:p w14:paraId="655DEA52" w14:textId="77777777" w:rsidR="00A720A2" w:rsidRDefault="00A720A2" w:rsidP="00F003CA"/>
    <w:p w14:paraId="387D9A5D" w14:textId="254F4CBE" w:rsidR="00A720A2" w:rsidRPr="003E0937" w:rsidRDefault="00452B43" w:rsidP="00A720A2">
      <w:pPr>
        <w:rPr>
          <w:rFonts w:ascii="Arial" w:eastAsia="Times New Roman" w:hAnsi="Arial"/>
          <w:color w:val="FFFFFF" w:themeColor="background1"/>
          <w:sz w:val="24"/>
          <w:szCs w:val="24"/>
        </w:rPr>
      </w:pPr>
      <w:r w:rsidRPr="003E0937">
        <w:rPr>
          <w:rFonts w:ascii="Arial" w:eastAsia="Times New Roman" w:hAnsi="Arial"/>
          <w:color w:val="FFFFFF" w:themeColor="background1"/>
          <w:sz w:val="24"/>
          <w:szCs w:val="24"/>
        </w:rPr>
        <w:t>Modifications</w:t>
      </w:r>
      <w:r w:rsidR="00A720A2" w:rsidRPr="003E0937">
        <w:rPr>
          <w:rFonts w:ascii="Arial" w:eastAsia="Times New Roman" w:hAnsi="Arial"/>
          <w:color w:val="FFFFFF" w:themeColor="background1"/>
          <w:sz w:val="24"/>
          <w:szCs w:val="24"/>
        </w:rPr>
        <w:t xml:space="preserve"> to this NOFO will be posted on </w:t>
      </w:r>
      <w:proofErr w:type="spellStart"/>
      <w:r w:rsidR="00A720A2" w:rsidRPr="003E0937">
        <w:rPr>
          <w:rFonts w:ascii="Arial" w:eastAsia="Times New Roman" w:hAnsi="Arial"/>
          <w:color w:val="FFFFFF" w:themeColor="background1"/>
          <w:sz w:val="24"/>
          <w:szCs w:val="24"/>
        </w:rPr>
        <w:t>eXCHANGE</w:t>
      </w:r>
      <w:proofErr w:type="spellEnd"/>
      <w:r w:rsidR="00A720A2" w:rsidRPr="003E0937">
        <w:rPr>
          <w:rFonts w:ascii="Arial" w:eastAsia="Times New Roman" w:hAnsi="Arial"/>
          <w:color w:val="FFFFFF" w:themeColor="background1"/>
          <w:sz w:val="24"/>
          <w:szCs w:val="24"/>
        </w:rPr>
        <w:t xml:space="preserve"> and Grants.gov. </w:t>
      </w:r>
      <w:r w:rsidR="00D96B2A" w:rsidRPr="003E0937">
        <w:rPr>
          <w:rFonts w:ascii="Arial" w:eastAsia="Times New Roman" w:hAnsi="Arial"/>
          <w:color w:val="FFFFFF" w:themeColor="background1"/>
          <w:sz w:val="24"/>
          <w:szCs w:val="24"/>
        </w:rPr>
        <w:t>Grants.gov will automatically notify applicants when a NOFO modification is processed. Applicants must be registered to this NOFO in Grants.gov to receive email notifications. See Registration Requirements in Part 2 of this NOFO</w:t>
      </w:r>
      <w:r w:rsidR="00A720A2" w:rsidRPr="003E0937">
        <w:rPr>
          <w:rFonts w:ascii="Arial" w:eastAsia="Times New Roman" w:hAnsi="Arial"/>
          <w:color w:val="FFFFFF" w:themeColor="background1"/>
          <w:sz w:val="24"/>
          <w:szCs w:val="24"/>
        </w:rPr>
        <w:t>.</w:t>
      </w:r>
    </w:p>
    <w:p w14:paraId="6665DAB0" w14:textId="69AE3D65" w:rsidR="00A720A2" w:rsidRPr="00D4434C" w:rsidRDefault="00A720A2" w:rsidP="00F003CA">
      <w:pPr>
        <w:sectPr w:rsidR="00A720A2" w:rsidRPr="00D4434C" w:rsidSect="002D0E75">
          <w:headerReference w:type="default" r:id="rId13"/>
          <w:footerReference w:type="even" r:id="rId14"/>
          <w:footerReference w:type="default" r:id="rId15"/>
          <w:headerReference w:type="first" r:id="rId16"/>
          <w:footerReference w:type="first" r:id="rId17"/>
          <w:pgSz w:w="12240" w:h="15840" w:code="1"/>
          <w:pgMar w:top="1440" w:right="1440" w:bottom="1440" w:left="1440" w:header="720" w:footer="274" w:gutter="0"/>
          <w:pgNumType w:start="1"/>
          <w:cols w:space="720"/>
          <w:titlePg/>
          <w:docGrid w:linePitch="299"/>
        </w:sectPr>
      </w:pPr>
    </w:p>
    <w:sdt>
      <w:sdtPr>
        <w:rPr>
          <w:rFonts w:ascii="Calibri" w:eastAsia="Calibri" w:hAnsi="Calibri" w:cs="Arial"/>
          <w:bCs w:val="0"/>
          <w:color w:val="auto"/>
          <w:spacing w:val="0"/>
          <w:w w:val="100"/>
          <w:sz w:val="22"/>
        </w:rPr>
        <w:id w:val="-1412997329"/>
        <w:docPartObj>
          <w:docPartGallery w:val="Table of Contents"/>
          <w:docPartUnique/>
        </w:docPartObj>
      </w:sdtPr>
      <w:sdtEndPr>
        <w:rPr>
          <w:b/>
          <w:noProof/>
        </w:rPr>
      </w:sdtEndPr>
      <w:sdtContent>
        <w:p w14:paraId="15CD543C" w14:textId="6EC9FC62" w:rsidR="00C275CE" w:rsidRDefault="00C275CE">
          <w:pPr>
            <w:pStyle w:val="TOCHeading"/>
          </w:pPr>
          <w:r>
            <w:t>Table of Contents</w:t>
          </w:r>
        </w:p>
        <w:p w14:paraId="1F9605C7" w14:textId="3022FB22" w:rsidR="000C3576" w:rsidRDefault="00C275CE">
          <w:pPr>
            <w:pStyle w:val="TOC1"/>
            <w:tabs>
              <w:tab w:val="right" w:leader="dot" w:pos="9350"/>
            </w:tabs>
            <w:rPr>
              <w:rFonts w:asciiTheme="minorHAnsi" w:eastAsiaTheme="minorEastAsia" w:hAnsiTheme="minorHAnsi" w:cstheme="minorBidi"/>
              <w:b w:val="0"/>
              <w:bCs w:val="0"/>
              <w:caps w:val="0"/>
              <w:noProof/>
              <w:kern w:val="2"/>
              <w14:ligatures w14:val="standardContextual"/>
            </w:rPr>
          </w:pPr>
          <w:r>
            <w:fldChar w:fldCharType="begin"/>
          </w:r>
          <w:r>
            <w:instrText xml:space="preserve"> TOC \o "1-3" \h \z \u </w:instrText>
          </w:r>
          <w:r>
            <w:fldChar w:fldCharType="separate"/>
          </w:r>
          <w:hyperlink w:anchor="_Toc187385515" w:history="1">
            <w:r w:rsidR="000C3576" w:rsidRPr="00F60F58">
              <w:rPr>
                <w:rStyle w:val="Hyperlink"/>
                <w:noProof/>
              </w:rPr>
              <w:t>Before You Begin</w:t>
            </w:r>
            <w:r w:rsidR="000C3576">
              <w:rPr>
                <w:noProof/>
                <w:webHidden/>
              </w:rPr>
              <w:tab/>
            </w:r>
            <w:r w:rsidR="000C3576">
              <w:rPr>
                <w:noProof/>
                <w:webHidden/>
              </w:rPr>
              <w:fldChar w:fldCharType="begin"/>
            </w:r>
            <w:r w:rsidR="000C3576">
              <w:rPr>
                <w:noProof/>
                <w:webHidden/>
              </w:rPr>
              <w:instrText xml:space="preserve"> PAGEREF _Toc187385515 \h </w:instrText>
            </w:r>
            <w:r w:rsidR="000C3576">
              <w:rPr>
                <w:noProof/>
                <w:webHidden/>
              </w:rPr>
            </w:r>
            <w:r w:rsidR="000C3576">
              <w:rPr>
                <w:noProof/>
                <w:webHidden/>
              </w:rPr>
              <w:fldChar w:fldCharType="separate"/>
            </w:r>
            <w:r w:rsidR="000C3576">
              <w:rPr>
                <w:noProof/>
                <w:webHidden/>
              </w:rPr>
              <w:t>6</w:t>
            </w:r>
            <w:r w:rsidR="000C3576">
              <w:rPr>
                <w:noProof/>
                <w:webHidden/>
              </w:rPr>
              <w:fldChar w:fldCharType="end"/>
            </w:r>
          </w:hyperlink>
        </w:p>
        <w:p w14:paraId="59686A06" w14:textId="0AF8DD33" w:rsidR="000C3576" w:rsidRDefault="000C3576">
          <w:pPr>
            <w:pStyle w:val="TOC2"/>
            <w:tabs>
              <w:tab w:val="right" w:leader="dot" w:pos="9350"/>
            </w:tabs>
            <w:rPr>
              <w:rFonts w:eastAsiaTheme="minorEastAsia" w:cstheme="minorBidi"/>
              <w:b w:val="0"/>
              <w:bCs w:val="0"/>
              <w:noProof/>
              <w:kern w:val="2"/>
              <w:sz w:val="24"/>
              <w:szCs w:val="24"/>
              <w14:ligatures w14:val="standardContextual"/>
            </w:rPr>
          </w:pPr>
          <w:hyperlink w:anchor="_Toc187385516" w:history="1">
            <w:r w:rsidRPr="00F60F58">
              <w:rPr>
                <w:rStyle w:val="Hyperlink"/>
                <w:noProof/>
              </w:rPr>
              <w:t>Navigating the Notice of Funding Opportunity</w:t>
            </w:r>
            <w:r>
              <w:rPr>
                <w:noProof/>
                <w:webHidden/>
              </w:rPr>
              <w:tab/>
            </w:r>
            <w:r>
              <w:rPr>
                <w:noProof/>
                <w:webHidden/>
              </w:rPr>
              <w:fldChar w:fldCharType="begin"/>
            </w:r>
            <w:r>
              <w:rPr>
                <w:noProof/>
                <w:webHidden/>
              </w:rPr>
              <w:instrText xml:space="preserve"> PAGEREF _Toc187385516 \h </w:instrText>
            </w:r>
            <w:r>
              <w:rPr>
                <w:noProof/>
                <w:webHidden/>
              </w:rPr>
            </w:r>
            <w:r>
              <w:rPr>
                <w:noProof/>
                <w:webHidden/>
              </w:rPr>
              <w:fldChar w:fldCharType="separate"/>
            </w:r>
            <w:r>
              <w:rPr>
                <w:noProof/>
                <w:webHidden/>
              </w:rPr>
              <w:t>6</w:t>
            </w:r>
            <w:r>
              <w:rPr>
                <w:noProof/>
                <w:webHidden/>
              </w:rPr>
              <w:fldChar w:fldCharType="end"/>
            </w:r>
          </w:hyperlink>
        </w:p>
        <w:p w14:paraId="15B85401" w14:textId="7A7051E8" w:rsidR="000C3576" w:rsidRDefault="000C3576">
          <w:pPr>
            <w:pStyle w:val="TOC1"/>
            <w:tabs>
              <w:tab w:val="right" w:leader="dot" w:pos="9350"/>
            </w:tabs>
            <w:rPr>
              <w:rFonts w:asciiTheme="minorHAnsi" w:eastAsiaTheme="minorEastAsia" w:hAnsiTheme="minorHAnsi" w:cstheme="minorBidi"/>
              <w:b w:val="0"/>
              <w:bCs w:val="0"/>
              <w:caps w:val="0"/>
              <w:noProof/>
              <w:kern w:val="2"/>
              <w14:ligatures w14:val="standardContextual"/>
            </w:rPr>
          </w:pPr>
          <w:hyperlink w:anchor="_Toc187385517" w:history="1">
            <w:r w:rsidRPr="00F60F58">
              <w:rPr>
                <w:rStyle w:val="Hyperlink"/>
                <w:noProof/>
              </w:rPr>
              <w:t>I. Basic Information</w:t>
            </w:r>
            <w:r>
              <w:rPr>
                <w:noProof/>
                <w:webHidden/>
              </w:rPr>
              <w:tab/>
            </w:r>
            <w:r>
              <w:rPr>
                <w:noProof/>
                <w:webHidden/>
              </w:rPr>
              <w:fldChar w:fldCharType="begin"/>
            </w:r>
            <w:r>
              <w:rPr>
                <w:noProof/>
                <w:webHidden/>
              </w:rPr>
              <w:instrText xml:space="preserve"> PAGEREF _Toc187385517 \h </w:instrText>
            </w:r>
            <w:r>
              <w:rPr>
                <w:noProof/>
                <w:webHidden/>
              </w:rPr>
            </w:r>
            <w:r>
              <w:rPr>
                <w:noProof/>
                <w:webHidden/>
              </w:rPr>
              <w:fldChar w:fldCharType="separate"/>
            </w:r>
            <w:r>
              <w:rPr>
                <w:noProof/>
                <w:webHidden/>
              </w:rPr>
              <w:t>7</w:t>
            </w:r>
            <w:r>
              <w:rPr>
                <w:noProof/>
                <w:webHidden/>
              </w:rPr>
              <w:fldChar w:fldCharType="end"/>
            </w:r>
          </w:hyperlink>
        </w:p>
        <w:p w14:paraId="5B7B6C73" w14:textId="0EC1ED70" w:rsidR="000C3576" w:rsidRDefault="000C3576">
          <w:pPr>
            <w:pStyle w:val="TOC2"/>
            <w:tabs>
              <w:tab w:val="left" w:pos="440"/>
              <w:tab w:val="right" w:leader="dot" w:pos="9350"/>
            </w:tabs>
            <w:rPr>
              <w:rFonts w:eastAsiaTheme="minorEastAsia" w:cstheme="minorBidi"/>
              <w:b w:val="0"/>
              <w:bCs w:val="0"/>
              <w:noProof/>
              <w:kern w:val="2"/>
              <w:sz w:val="24"/>
              <w:szCs w:val="24"/>
              <w14:ligatures w14:val="standardContextual"/>
            </w:rPr>
          </w:pPr>
          <w:hyperlink w:anchor="_Toc187385518" w:history="1">
            <w:r w:rsidRPr="00F60F58">
              <w:rPr>
                <w:rStyle w:val="Hyperlink"/>
                <w:rFonts w:cs="Arial"/>
                <w:noProof/>
              </w:rPr>
              <w:t>A.</w:t>
            </w:r>
            <w:r>
              <w:rPr>
                <w:rFonts w:eastAsiaTheme="minorEastAsia" w:cstheme="minorBidi"/>
                <w:b w:val="0"/>
                <w:bCs w:val="0"/>
                <w:noProof/>
                <w:kern w:val="2"/>
                <w:sz w:val="24"/>
                <w:szCs w:val="24"/>
                <w14:ligatures w14:val="standardContextual"/>
              </w:rPr>
              <w:tab/>
            </w:r>
            <w:r w:rsidRPr="00F60F58">
              <w:rPr>
                <w:rStyle w:val="Hyperlink"/>
                <w:noProof/>
              </w:rPr>
              <w:t>Key Facts</w:t>
            </w:r>
            <w:r>
              <w:rPr>
                <w:noProof/>
                <w:webHidden/>
              </w:rPr>
              <w:tab/>
            </w:r>
            <w:r>
              <w:rPr>
                <w:noProof/>
                <w:webHidden/>
              </w:rPr>
              <w:fldChar w:fldCharType="begin"/>
            </w:r>
            <w:r>
              <w:rPr>
                <w:noProof/>
                <w:webHidden/>
              </w:rPr>
              <w:instrText xml:space="preserve"> PAGEREF _Toc187385518 \h </w:instrText>
            </w:r>
            <w:r>
              <w:rPr>
                <w:noProof/>
                <w:webHidden/>
              </w:rPr>
            </w:r>
            <w:r>
              <w:rPr>
                <w:noProof/>
                <w:webHidden/>
              </w:rPr>
              <w:fldChar w:fldCharType="separate"/>
            </w:r>
            <w:r>
              <w:rPr>
                <w:noProof/>
                <w:webHidden/>
              </w:rPr>
              <w:t>7</w:t>
            </w:r>
            <w:r>
              <w:rPr>
                <w:noProof/>
                <w:webHidden/>
              </w:rPr>
              <w:fldChar w:fldCharType="end"/>
            </w:r>
          </w:hyperlink>
        </w:p>
        <w:p w14:paraId="28FC598F" w14:textId="3AFA3AD2" w:rsidR="000C3576" w:rsidRDefault="000C3576">
          <w:pPr>
            <w:pStyle w:val="TOC3"/>
            <w:tabs>
              <w:tab w:val="left" w:pos="660"/>
              <w:tab w:val="right" w:leader="dot" w:pos="9350"/>
            </w:tabs>
            <w:rPr>
              <w:rFonts w:eastAsiaTheme="minorEastAsia" w:cstheme="minorBidi"/>
              <w:noProof/>
              <w:kern w:val="2"/>
              <w:sz w:val="24"/>
              <w:szCs w:val="24"/>
              <w14:ligatures w14:val="standardContextual"/>
            </w:rPr>
          </w:pPr>
          <w:hyperlink w:anchor="_Toc187385519" w:history="1">
            <w:r w:rsidRPr="00F60F58">
              <w:rPr>
                <w:rStyle w:val="Hyperlink"/>
                <w:noProof/>
              </w:rPr>
              <w:t>1.</w:t>
            </w:r>
            <w:r>
              <w:rPr>
                <w:rFonts w:eastAsiaTheme="minorEastAsia" w:cstheme="minorBidi"/>
                <w:noProof/>
                <w:kern w:val="2"/>
                <w:sz w:val="24"/>
                <w:szCs w:val="24"/>
                <w14:ligatures w14:val="standardContextual"/>
              </w:rPr>
              <w:tab/>
            </w:r>
            <w:r w:rsidRPr="00F60F58">
              <w:rPr>
                <w:rStyle w:val="Hyperlink"/>
                <w:noProof/>
              </w:rPr>
              <w:t>Funding Details</w:t>
            </w:r>
            <w:r>
              <w:rPr>
                <w:noProof/>
                <w:webHidden/>
              </w:rPr>
              <w:tab/>
            </w:r>
            <w:r>
              <w:rPr>
                <w:noProof/>
                <w:webHidden/>
              </w:rPr>
              <w:fldChar w:fldCharType="begin"/>
            </w:r>
            <w:r>
              <w:rPr>
                <w:noProof/>
                <w:webHidden/>
              </w:rPr>
              <w:instrText xml:space="preserve"> PAGEREF _Toc187385519 \h </w:instrText>
            </w:r>
            <w:r>
              <w:rPr>
                <w:noProof/>
                <w:webHidden/>
              </w:rPr>
            </w:r>
            <w:r>
              <w:rPr>
                <w:noProof/>
                <w:webHidden/>
              </w:rPr>
              <w:fldChar w:fldCharType="separate"/>
            </w:r>
            <w:r>
              <w:rPr>
                <w:noProof/>
                <w:webHidden/>
              </w:rPr>
              <w:t>8</w:t>
            </w:r>
            <w:r>
              <w:rPr>
                <w:noProof/>
                <w:webHidden/>
              </w:rPr>
              <w:fldChar w:fldCharType="end"/>
            </w:r>
          </w:hyperlink>
        </w:p>
        <w:p w14:paraId="74049E5C" w14:textId="38B23093" w:rsidR="000C3576" w:rsidRDefault="000C3576">
          <w:pPr>
            <w:pStyle w:val="TOC3"/>
            <w:tabs>
              <w:tab w:val="left" w:pos="660"/>
              <w:tab w:val="right" w:leader="dot" w:pos="9350"/>
            </w:tabs>
            <w:rPr>
              <w:rFonts w:eastAsiaTheme="minorEastAsia" w:cstheme="minorBidi"/>
              <w:noProof/>
              <w:kern w:val="2"/>
              <w:sz w:val="24"/>
              <w:szCs w:val="24"/>
              <w14:ligatures w14:val="standardContextual"/>
            </w:rPr>
          </w:pPr>
          <w:hyperlink w:anchor="_Toc187385520" w:history="1">
            <w:r w:rsidRPr="00F60F58">
              <w:rPr>
                <w:rStyle w:val="Hyperlink"/>
                <w:noProof/>
              </w:rPr>
              <w:t>2.</w:t>
            </w:r>
            <w:r>
              <w:rPr>
                <w:rFonts w:eastAsiaTheme="minorEastAsia" w:cstheme="minorBidi"/>
                <w:noProof/>
                <w:kern w:val="2"/>
                <w:sz w:val="24"/>
                <w:szCs w:val="24"/>
                <w14:ligatures w14:val="standardContextual"/>
              </w:rPr>
              <w:tab/>
            </w:r>
            <w:r w:rsidRPr="00F60F58">
              <w:rPr>
                <w:rStyle w:val="Hyperlink"/>
                <w:noProof/>
              </w:rPr>
              <w:t>Period of Performance</w:t>
            </w:r>
            <w:r>
              <w:rPr>
                <w:noProof/>
                <w:webHidden/>
              </w:rPr>
              <w:tab/>
            </w:r>
            <w:r>
              <w:rPr>
                <w:noProof/>
                <w:webHidden/>
              </w:rPr>
              <w:fldChar w:fldCharType="begin"/>
            </w:r>
            <w:r>
              <w:rPr>
                <w:noProof/>
                <w:webHidden/>
              </w:rPr>
              <w:instrText xml:space="preserve"> PAGEREF _Toc187385520 \h </w:instrText>
            </w:r>
            <w:r>
              <w:rPr>
                <w:noProof/>
                <w:webHidden/>
              </w:rPr>
            </w:r>
            <w:r>
              <w:rPr>
                <w:noProof/>
                <w:webHidden/>
              </w:rPr>
              <w:fldChar w:fldCharType="separate"/>
            </w:r>
            <w:r>
              <w:rPr>
                <w:noProof/>
                <w:webHidden/>
              </w:rPr>
              <w:t>9</w:t>
            </w:r>
            <w:r>
              <w:rPr>
                <w:noProof/>
                <w:webHidden/>
              </w:rPr>
              <w:fldChar w:fldCharType="end"/>
            </w:r>
          </w:hyperlink>
        </w:p>
        <w:p w14:paraId="703C2056" w14:textId="2ED3DB7B" w:rsidR="000C3576" w:rsidRDefault="000C3576">
          <w:pPr>
            <w:pStyle w:val="TOC2"/>
            <w:tabs>
              <w:tab w:val="left" w:pos="440"/>
              <w:tab w:val="right" w:leader="dot" w:pos="9350"/>
            </w:tabs>
            <w:rPr>
              <w:rFonts w:eastAsiaTheme="minorEastAsia" w:cstheme="minorBidi"/>
              <w:b w:val="0"/>
              <w:bCs w:val="0"/>
              <w:noProof/>
              <w:kern w:val="2"/>
              <w:sz w:val="24"/>
              <w:szCs w:val="24"/>
              <w14:ligatures w14:val="standardContextual"/>
            </w:rPr>
          </w:pPr>
          <w:hyperlink w:anchor="_Toc187385521" w:history="1">
            <w:r w:rsidRPr="00F60F58">
              <w:rPr>
                <w:rStyle w:val="Hyperlink"/>
                <w:rFonts w:cs="Arial"/>
                <w:noProof/>
              </w:rPr>
              <w:t>B.</w:t>
            </w:r>
            <w:r>
              <w:rPr>
                <w:rFonts w:eastAsiaTheme="minorEastAsia" w:cstheme="minorBidi"/>
                <w:b w:val="0"/>
                <w:bCs w:val="0"/>
                <w:noProof/>
                <w:kern w:val="2"/>
                <w:sz w:val="24"/>
                <w:szCs w:val="24"/>
                <w14:ligatures w14:val="standardContextual"/>
              </w:rPr>
              <w:tab/>
            </w:r>
            <w:r w:rsidRPr="00F60F58">
              <w:rPr>
                <w:rStyle w:val="Hyperlink"/>
                <w:noProof/>
              </w:rPr>
              <w:t>Executive Summary</w:t>
            </w:r>
            <w:r>
              <w:rPr>
                <w:noProof/>
                <w:webHidden/>
              </w:rPr>
              <w:tab/>
            </w:r>
            <w:r>
              <w:rPr>
                <w:noProof/>
                <w:webHidden/>
              </w:rPr>
              <w:fldChar w:fldCharType="begin"/>
            </w:r>
            <w:r>
              <w:rPr>
                <w:noProof/>
                <w:webHidden/>
              </w:rPr>
              <w:instrText xml:space="preserve"> PAGEREF _Toc187385521 \h </w:instrText>
            </w:r>
            <w:r>
              <w:rPr>
                <w:noProof/>
                <w:webHidden/>
              </w:rPr>
            </w:r>
            <w:r>
              <w:rPr>
                <w:noProof/>
                <w:webHidden/>
              </w:rPr>
              <w:fldChar w:fldCharType="separate"/>
            </w:r>
            <w:r>
              <w:rPr>
                <w:noProof/>
                <w:webHidden/>
              </w:rPr>
              <w:t>9</w:t>
            </w:r>
            <w:r>
              <w:rPr>
                <w:noProof/>
                <w:webHidden/>
              </w:rPr>
              <w:fldChar w:fldCharType="end"/>
            </w:r>
          </w:hyperlink>
        </w:p>
        <w:p w14:paraId="4DB17941" w14:textId="041EE4DD" w:rsidR="000C3576" w:rsidRDefault="000C3576">
          <w:pPr>
            <w:pStyle w:val="TOC2"/>
            <w:tabs>
              <w:tab w:val="left" w:pos="660"/>
              <w:tab w:val="right" w:leader="dot" w:pos="9350"/>
            </w:tabs>
            <w:rPr>
              <w:rFonts w:eastAsiaTheme="minorEastAsia" w:cstheme="minorBidi"/>
              <w:b w:val="0"/>
              <w:bCs w:val="0"/>
              <w:noProof/>
              <w:kern w:val="2"/>
              <w:sz w:val="24"/>
              <w:szCs w:val="24"/>
              <w14:ligatures w14:val="standardContextual"/>
            </w:rPr>
          </w:pPr>
          <w:hyperlink w:anchor="_Toc187385522" w:history="1">
            <w:r w:rsidRPr="00F60F58">
              <w:rPr>
                <w:rStyle w:val="Hyperlink"/>
                <w:rFonts w:cs="Arial"/>
                <w:noProof/>
              </w:rPr>
              <w:t>C.</w:t>
            </w:r>
            <w:r>
              <w:rPr>
                <w:rFonts w:eastAsiaTheme="minorEastAsia" w:cstheme="minorBidi"/>
                <w:b w:val="0"/>
                <w:bCs w:val="0"/>
                <w:noProof/>
                <w:kern w:val="2"/>
                <w:sz w:val="24"/>
                <w:szCs w:val="24"/>
                <w14:ligatures w14:val="standardContextual"/>
              </w:rPr>
              <w:tab/>
            </w:r>
            <w:r w:rsidRPr="00F60F58">
              <w:rPr>
                <w:rStyle w:val="Hyperlink"/>
                <w:noProof/>
              </w:rPr>
              <w:t>Agency Contact Information</w:t>
            </w:r>
            <w:r>
              <w:rPr>
                <w:noProof/>
                <w:webHidden/>
              </w:rPr>
              <w:tab/>
            </w:r>
            <w:r>
              <w:rPr>
                <w:noProof/>
                <w:webHidden/>
              </w:rPr>
              <w:fldChar w:fldCharType="begin"/>
            </w:r>
            <w:r>
              <w:rPr>
                <w:noProof/>
                <w:webHidden/>
              </w:rPr>
              <w:instrText xml:space="preserve"> PAGEREF _Toc187385522 \h </w:instrText>
            </w:r>
            <w:r>
              <w:rPr>
                <w:noProof/>
                <w:webHidden/>
              </w:rPr>
            </w:r>
            <w:r>
              <w:rPr>
                <w:noProof/>
                <w:webHidden/>
              </w:rPr>
              <w:fldChar w:fldCharType="separate"/>
            </w:r>
            <w:r>
              <w:rPr>
                <w:noProof/>
                <w:webHidden/>
              </w:rPr>
              <w:t>9</w:t>
            </w:r>
            <w:r>
              <w:rPr>
                <w:noProof/>
                <w:webHidden/>
              </w:rPr>
              <w:fldChar w:fldCharType="end"/>
            </w:r>
          </w:hyperlink>
        </w:p>
        <w:p w14:paraId="2C858FC0" w14:textId="6157BF87" w:rsidR="000C3576" w:rsidRDefault="000C3576">
          <w:pPr>
            <w:pStyle w:val="TOC1"/>
            <w:tabs>
              <w:tab w:val="right" w:leader="dot" w:pos="9350"/>
            </w:tabs>
            <w:rPr>
              <w:rFonts w:asciiTheme="minorHAnsi" w:eastAsiaTheme="minorEastAsia" w:hAnsiTheme="minorHAnsi" w:cstheme="minorBidi"/>
              <w:b w:val="0"/>
              <w:bCs w:val="0"/>
              <w:caps w:val="0"/>
              <w:noProof/>
              <w:kern w:val="2"/>
              <w14:ligatures w14:val="standardContextual"/>
            </w:rPr>
          </w:pPr>
          <w:hyperlink w:anchor="_Toc187385523" w:history="1">
            <w:r w:rsidRPr="00F60F58">
              <w:rPr>
                <w:rStyle w:val="Hyperlink"/>
                <w:noProof/>
              </w:rPr>
              <w:t>II. Eligibility</w:t>
            </w:r>
            <w:r>
              <w:rPr>
                <w:noProof/>
                <w:webHidden/>
              </w:rPr>
              <w:tab/>
            </w:r>
            <w:r>
              <w:rPr>
                <w:noProof/>
                <w:webHidden/>
              </w:rPr>
              <w:fldChar w:fldCharType="begin"/>
            </w:r>
            <w:r>
              <w:rPr>
                <w:noProof/>
                <w:webHidden/>
              </w:rPr>
              <w:instrText xml:space="preserve"> PAGEREF _Toc187385523 \h </w:instrText>
            </w:r>
            <w:r>
              <w:rPr>
                <w:noProof/>
                <w:webHidden/>
              </w:rPr>
            </w:r>
            <w:r>
              <w:rPr>
                <w:noProof/>
                <w:webHidden/>
              </w:rPr>
              <w:fldChar w:fldCharType="separate"/>
            </w:r>
            <w:r>
              <w:rPr>
                <w:noProof/>
                <w:webHidden/>
              </w:rPr>
              <w:t>11</w:t>
            </w:r>
            <w:r>
              <w:rPr>
                <w:noProof/>
                <w:webHidden/>
              </w:rPr>
              <w:fldChar w:fldCharType="end"/>
            </w:r>
          </w:hyperlink>
        </w:p>
        <w:p w14:paraId="1AE88A20" w14:textId="117E050D" w:rsidR="000C3576" w:rsidRDefault="000C3576">
          <w:pPr>
            <w:pStyle w:val="TOC2"/>
            <w:tabs>
              <w:tab w:val="left" w:pos="440"/>
              <w:tab w:val="right" w:leader="dot" w:pos="9350"/>
            </w:tabs>
            <w:rPr>
              <w:rFonts w:eastAsiaTheme="minorEastAsia" w:cstheme="minorBidi"/>
              <w:b w:val="0"/>
              <w:bCs w:val="0"/>
              <w:noProof/>
              <w:kern w:val="2"/>
              <w:sz w:val="24"/>
              <w:szCs w:val="24"/>
              <w14:ligatures w14:val="standardContextual"/>
            </w:rPr>
          </w:pPr>
          <w:hyperlink w:anchor="_Toc187385524" w:history="1">
            <w:r w:rsidRPr="00F60F58">
              <w:rPr>
                <w:rStyle w:val="Hyperlink"/>
                <w:rFonts w:cs="Arial"/>
                <w:noProof/>
              </w:rPr>
              <w:t>A.</w:t>
            </w:r>
            <w:r>
              <w:rPr>
                <w:rFonts w:eastAsiaTheme="minorEastAsia" w:cstheme="minorBidi"/>
                <w:b w:val="0"/>
                <w:bCs w:val="0"/>
                <w:noProof/>
                <w:kern w:val="2"/>
                <w:sz w:val="24"/>
                <w:szCs w:val="24"/>
                <w14:ligatures w14:val="standardContextual"/>
              </w:rPr>
              <w:tab/>
            </w:r>
            <w:r w:rsidRPr="00F60F58">
              <w:rPr>
                <w:rStyle w:val="Hyperlink"/>
                <w:noProof/>
              </w:rPr>
              <w:t>Eligible Applicants</w:t>
            </w:r>
            <w:r>
              <w:rPr>
                <w:noProof/>
                <w:webHidden/>
              </w:rPr>
              <w:tab/>
            </w:r>
            <w:r>
              <w:rPr>
                <w:noProof/>
                <w:webHidden/>
              </w:rPr>
              <w:fldChar w:fldCharType="begin"/>
            </w:r>
            <w:r>
              <w:rPr>
                <w:noProof/>
                <w:webHidden/>
              </w:rPr>
              <w:instrText xml:space="preserve"> PAGEREF _Toc187385524 \h </w:instrText>
            </w:r>
            <w:r>
              <w:rPr>
                <w:noProof/>
                <w:webHidden/>
              </w:rPr>
            </w:r>
            <w:r>
              <w:rPr>
                <w:noProof/>
                <w:webHidden/>
              </w:rPr>
              <w:fldChar w:fldCharType="separate"/>
            </w:r>
            <w:r>
              <w:rPr>
                <w:noProof/>
                <w:webHidden/>
              </w:rPr>
              <w:t>11</w:t>
            </w:r>
            <w:r>
              <w:rPr>
                <w:noProof/>
                <w:webHidden/>
              </w:rPr>
              <w:fldChar w:fldCharType="end"/>
            </w:r>
          </w:hyperlink>
        </w:p>
        <w:p w14:paraId="6607AB24" w14:textId="2345F156" w:rsidR="000C3576" w:rsidRDefault="000C3576">
          <w:pPr>
            <w:pStyle w:val="TOC3"/>
            <w:tabs>
              <w:tab w:val="left" w:pos="660"/>
              <w:tab w:val="right" w:leader="dot" w:pos="9350"/>
            </w:tabs>
            <w:rPr>
              <w:rFonts w:eastAsiaTheme="minorEastAsia" w:cstheme="minorBidi"/>
              <w:noProof/>
              <w:kern w:val="2"/>
              <w:sz w:val="24"/>
              <w:szCs w:val="24"/>
              <w14:ligatures w14:val="standardContextual"/>
            </w:rPr>
          </w:pPr>
          <w:hyperlink w:anchor="_Toc187385525" w:history="1">
            <w:r w:rsidRPr="00F60F58">
              <w:rPr>
                <w:rStyle w:val="Hyperlink"/>
                <w:noProof/>
              </w:rPr>
              <w:t>1.</w:t>
            </w:r>
            <w:r>
              <w:rPr>
                <w:rFonts w:eastAsiaTheme="minorEastAsia" w:cstheme="minorBidi"/>
                <w:noProof/>
                <w:kern w:val="2"/>
                <w:sz w:val="24"/>
                <w:szCs w:val="24"/>
                <w14:ligatures w14:val="standardContextual"/>
              </w:rPr>
              <w:tab/>
            </w:r>
            <w:r w:rsidRPr="00F60F58">
              <w:rPr>
                <w:rStyle w:val="Hyperlink"/>
                <w:noProof/>
              </w:rPr>
              <w:t>Domestic Entities</w:t>
            </w:r>
            <w:r>
              <w:rPr>
                <w:noProof/>
                <w:webHidden/>
              </w:rPr>
              <w:tab/>
            </w:r>
            <w:r>
              <w:rPr>
                <w:noProof/>
                <w:webHidden/>
              </w:rPr>
              <w:fldChar w:fldCharType="begin"/>
            </w:r>
            <w:r>
              <w:rPr>
                <w:noProof/>
                <w:webHidden/>
              </w:rPr>
              <w:instrText xml:space="preserve"> PAGEREF _Toc187385525 \h </w:instrText>
            </w:r>
            <w:r>
              <w:rPr>
                <w:noProof/>
                <w:webHidden/>
              </w:rPr>
            </w:r>
            <w:r>
              <w:rPr>
                <w:noProof/>
                <w:webHidden/>
              </w:rPr>
              <w:fldChar w:fldCharType="separate"/>
            </w:r>
            <w:r>
              <w:rPr>
                <w:noProof/>
                <w:webHidden/>
              </w:rPr>
              <w:t>11</w:t>
            </w:r>
            <w:r>
              <w:rPr>
                <w:noProof/>
                <w:webHidden/>
              </w:rPr>
              <w:fldChar w:fldCharType="end"/>
            </w:r>
          </w:hyperlink>
        </w:p>
        <w:p w14:paraId="4F3D62C9" w14:textId="013FA36D" w:rsidR="000C3576" w:rsidRDefault="000C3576">
          <w:pPr>
            <w:pStyle w:val="TOC3"/>
            <w:tabs>
              <w:tab w:val="left" w:pos="660"/>
              <w:tab w:val="right" w:leader="dot" w:pos="9350"/>
            </w:tabs>
            <w:rPr>
              <w:rFonts w:eastAsiaTheme="minorEastAsia" w:cstheme="minorBidi"/>
              <w:noProof/>
              <w:kern w:val="2"/>
              <w:sz w:val="24"/>
              <w:szCs w:val="24"/>
              <w14:ligatures w14:val="standardContextual"/>
            </w:rPr>
          </w:pPr>
          <w:hyperlink w:anchor="_Toc187385526" w:history="1">
            <w:r w:rsidRPr="00F60F58">
              <w:rPr>
                <w:rStyle w:val="Hyperlink"/>
                <w:noProof/>
              </w:rPr>
              <w:t>2.</w:t>
            </w:r>
            <w:r>
              <w:rPr>
                <w:rFonts w:eastAsiaTheme="minorEastAsia" w:cstheme="minorBidi"/>
                <w:noProof/>
                <w:kern w:val="2"/>
                <w:sz w:val="24"/>
                <w:szCs w:val="24"/>
                <w14:ligatures w14:val="standardContextual"/>
              </w:rPr>
              <w:tab/>
            </w:r>
            <w:r w:rsidRPr="00F60F58">
              <w:rPr>
                <w:rStyle w:val="Hyperlink"/>
                <w:noProof/>
              </w:rPr>
              <w:t>Foreign Entity Participation</w:t>
            </w:r>
            <w:r>
              <w:rPr>
                <w:noProof/>
                <w:webHidden/>
              </w:rPr>
              <w:tab/>
            </w:r>
            <w:r>
              <w:rPr>
                <w:noProof/>
                <w:webHidden/>
              </w:rPr>
              <w:fldChar w:fldCharType="begin"/>
            </w:r>
            <w:r>
              <w:rPr>
                <w:noProof/>
                <w:webHidden/>
              </w:rPr>
              <w:instrText xml:space="preserve"> PAGEREF _Toc187385526 \h </w:instrText>
            </w:r>
            <w:r>
              <w:rPr>
                <w:noProof/>
                <w:webHidden/>
              </w:rPr>
            </w:r>
            <w:r>
              <w:rPr>
                <w:noProof/>
                <w:webHidden/>
              </w:rPr>
              <w:fldChar w:fldCharType="separate"/>
            </w:r>
            <w:r>
              <w:rPr>
                <w:noProof/>
                <w:webHidden/>
              </w:rPr>
              <w:t>11</w:t>
            </w:r>
            <w:r>
              <w:rPr>
                <w:noProof/>
                <w:webHidden/>
              </w:rPr>
              <w:fldChar w:fldCharType="end"/>
            </w:r>
          </w:hyperlink>
        </w:p>
        <w:p w14:paraId="0103A9A4" w14:textId="43C6B091" w:rsidR="000C3576" w:rsidRDefault="000C3576">
          <w:pPr>
            <w:pStyle w:val="TOC2"/>
            <w:tabs>
              <w:tab w:val="left" w:pos="440"/>
              <w:tab w:val="right" w:leader="dot" w:pos="9350"/>
            </w:tabs>
            <w:rPr>
              <w:rFonts w:eastAsiaTheme="minorEastAsia" w:cstheme="minorBidi"/>
              <w:b w:val="0"/>
              <w:bCs w:val="0"/>
              <w:noProof/>
              <w:kern w:val="2"/>
              <w:sz w:val="24"/>
              <w:szCs w:val="24"/>
              <w14:ligatures w14:val="standardContextual"/>
            </w:rPr>
          </w:pPr>
          <w:hyperlink w:anchor="_Toc187385527" w:history="1">
            <w:r w:rsidRPr="00F60F58">
              <w:rPr>
                <w:rStyle w:val="Hyperlink"/>
                <w:rFonts w:cs="Arial"/>
                <w:noProof/>
              </w:rPr>
              <w:t>B.</w:t>
            </w:r>
            <w:r>
              <w:rPr>
                <w:rFonts w:eastAsiaTheme="minorEastAsia" w:cstheme="minorBidi"/>
                <w:b w:val="0"/>
                <w:bCs w:val="0"/>
                <w:noProof/>
                <w:kern w:val="2"/>
                <w:sz w:val="24"/>
                <w:szCs w:val="24"/>
                <w14:ligatures w14:val="standardContextual"/>
              </w:rPr>
              <w:tab/>
            </w:r>
            <w:r w:rsidRPr="00F60F58">
              <w:rPr>
                <w:rStyle w:val="Hyperlink"/>
                <w:noProof/>
              </w:rPr>
              <w:t>Limitation on Number of Concept Papers and Applications Eligible for Review</w:t>
            </w:r>
            <w:r>
              <w:rPr>
                <w:noProof/>
                <w:webHidden/>
              </w:rPr>
              <w:tab/>
            </w:r>
            <w:r>
              <w:rPr>
                <w:noProof/>
                <w:webHidden/>
              </w:rPr>
              <w:fldChar w:fldCharType="begin"/>
            </w:r>
            <w:r>
              <w:rPr>
                <w:noProof/>
                <w:webHidden/>
              </w:rPr>
              <w:instrText xml:space="preserve"> PAGEREF _Toc187385527 \h </w:instrText>
            </w:r>
            <w:r>
              <w:rPr>
                <w:noProof/>
                <w:webHidden/>
              </w:rPr>
            </w:r>
            <w:r>
              <w:rPr>
                <w:noProof/>
                <w:webHidden/>
              </w:rPr>
              <w:fldChar w:fldCharType="separate"/>
            </w:r>
            <w:r>
              <w:rPr>
                <w:noProof/>
                <w:webHidden/>
              </w:rPr>
              <w:t>13</w:t>
            </w:r>
            <w:r>
              <w:rPr>
                <w:noProof/>
                <w:webHidden/>
              </w:rPr>
              <w:fldChar w:fldCharType="end"/>
            </w:r>
          </w:hyperlink>
        </w:p>
        <w:p w14:paraId="048FAC48" w14:textId="5C1B40ED" w:rsidR="000C3576" w:rsidRDefault="000C3576">
          <w:pPr>
            <w:pStyle w:val="TOC2"/>
            <w:tabs>
              <w:tab w:val="left" w:pos="660"/>
              <w:tab w:val="right" w:leader="dot" w:pos="9350"/>
            </w:tabs>
            <w:rPr>
              <w:rFonts w:eastAsiaTheme="minorEastAsia" w:cstheme="minorBidi"/>
              <w:b w:val="0"/>
              <w:bCs w:val="0"/>
              <w:noProof/>
              <w:kern w:val="2"/>
              <w:sz w:val="24"/>
              <w:szCs w:val="24"/>
              <w14:ligatures w14:val="standardContextual"/>
            </w:rPr>
          </w:pPr>
          <w:hyperlink w:anchor="_Toc187385528" w:history="1">
            <w:r w:rsidRPr="00F60F58">
              <w:rPr>
                <w:rStyle w:val="Hyperlink"/>
                <w:rFonts w:cs="Arial"/>
                <w:noProof/>
              </w:rPr>
              <w:t>C.</w:t>
            </w:r>
            <w:r>
              <w:rPr>
                <w:rFonts w:eastAsiaTheme="minorEastAsia" w:cstheme="minorBidi"/>
                <w:b w:val="0"/>
                <w:bCs w:val="0"/>
                <w:noProof/>
                <w:kern w:val="2"/>
                <w:sz w:val="24"/>
                <w:szCs w:val="24"/>
                <w14:ligatures w14:val="standardContextual"/>
              </w:rPr>
              <w:tab/>
            </w:r>
            <w:r w:rsidRPr="00F60F58">
              <w:rPr>
                <w:rStyle w:val="Hyperlink"/>
                <w:noProof/>
              </w:rPr>
              <w:t>Cost Sharing</w:t>
            </w:r>
            <w:r>
              <w:rPr>
                <w:noProof/>
                <w:webHidden/>
              </w:rPr>
              <w:tab/>
            </w:r>
            <w:r>
              <w:rPr>
                <w:noProof/>
                <w:webHidden/>
              </w:rPr>
              <w:fldChar w:fldCharType="begin"/>
            </w:r>
            <w:r>
              <w:rPr>
                <w:noProof/>
                <w:webHidden/>
              </w:rPr>
              <w:instrText xml:space="preserve"> PAGEREF _Toc187385528 \h </w:instrText>
            </w:r>
            <w:r>
              <w:rPr>
                <w:noProof/>
                <w:webHidden/>
              </w:rPr>
            </w:r>
            <w:r>
              <w:rPr>
                <w:noProof/>
                <w:webHidden/>
              </w:rPr>
              <w:fldChar w:fldCharType="separate"/>
            </w:r>
            <w:r>
              <w:rPr>
                <w:noProof/>
                <w:webHidden/>
              </w:rPr>
              <w:t>13</w:t>
            </w:r>
            <w:r>
              <w:rPr>
                <w:noProof/>
                <w:webHidden/>
              </w:rPr>
              <w:fldChar w:fldCharType="end"/>
            </w:r>
          </w:hyperlink>
        </w:p>
        <w:p w14:paraId="16D10660" w14:textId="5AABFF63" w:rsidR="000C3576" w:rsidRDefault="000C3576">
          <w:pPr>
            <w:pStyle w:val="TOC3"/>
            <w:tabs>
              <w:tab w:val="left" w:pos="660"/>
              <w:tab w:val="right" w:leader="dot" w:pos="9350"/>
            </w:tabs>
            <w:rPr>
              <w:rFonts w:eastAsiaTheme="minorEastAsia" w:cstheme="minorBidi"/>
              <w:noProof/>
              <w:kern w:val="2"/>
              <w:sz w:val="24"/>
              <w:szCs w:val="24"/>
              <w14:ligatures w14:val="standardContextual"/>
            </w:rPr>
          </w:pPr>
          <w:hyperlink w:anchor="_Toc187385529" w:history="1">
            <w:r w:rsidRPr="00F60F58">
              <w:rPr>
                <w:rStyle w:val="Hyperlink"/>
                <w:noProof/>
              </w:rPr>
              <w:t>1.</w:t>
            </w:r>
            <w:r>
              <w:rPr>
                <w:rFonts w:eastAsiaTheme="minorEastAsia" w:cstheme="minorBidi"/>
                <w:noProof/>
                <w:kern w:val="2"/>
                <w:sz w:val="24"/>
                <w:szCs w:val="24"/>
                <w14:ligatures w14:val="standardContextual"/>
              </w:rPr>
              <w:tab/>
            </w:r>
            <w:r w:rsidRPr="00F60F58">
              <w:rPr>
                <w:rStyle w:val="Hyperlink"/>
                <w:noProof/>
              </w:rPr>
              <w:t>Cost Share Requirements</w:t>
            </w:r>
            <w:r>
              <w:rPr>
                <w:noProof/>
                <w:webHidden/>
              </w:rPr>
              <w:tab/>
            </w:r>
            <w:r>
              <w:rPr>
                <w:noProof/>
                <w:webHidden/>
              </w:rPr>
              <w:fldChar w:fldCharType="begin"/>
            </w:r>
            <w:r>
              <w:rPr>
                <w:noProof/>
                <w:webHidden/>
              </w:rPr>
              <w:instrText xml:space="preserve"> PAGEREF _Toc187385529 \h </w:instrText>
            </w:r>
            <w:r>
              <w:rPr>
                <w:noProof/>
                <w:webHidden/>
              </w:rPr>
            </w:r>
            <w:r>
              <w:rPr>
                <w:noProof/>
                <w:webHidden/>
              </w:rPr>
              <w:fldChar w:fldCharType="separate"/>
            </w:r>
            <w:r>
              <w:rPr>
                <w:noProof/>
                <w:webHidden/>
              </w:rPr>
              <w:t>13</w:t>
            </w:r>
            <w:r>
              <w:rPr>
                <w:noProof/>
                <w:webHidden/>
              </w:rPr>
              <w:fldChar w:fldCharType="end"/>
            </w:r>
          </w:hyperlink>
        </w:p>
        <w:p w14:paraId="6BEE4308" w14:textId="681D76E2" w:rsidR="000C3576" w:rsidRDefault="000C3576">
          <w:pPr>
            <w:pStyle w:val="TOC2"/>
            <w:tabs>
              <w:tab w:val="left" w:pos="660"/>
              <w:tab w:val="right" w:leader="dot" w:pos="9350"/>
            </w:tabs>
            <w:rPr>
              <w:rFonts w:eastAsiaTheme="minorEastAsia" w:cstheme="minorBidi"/>
              <w:b w:val="0"/>
              <w:bCs w:val="0"/>
              <w:noProof/>
              <w:kern w:val="2"/>
              <w:sz w:val="24"/>
              <w:szCs w:val="24"/>
              <w14:ligatures w14:val="standardContextual"/>
            </w:rPr>
          </w:pPr>
          <w:hyperlink w:anchor="_Toc187385530" w:history="1">
            <w:r w:rsidRPr="00F60F58">
              <w:rPr>
                <w:rStyle w:val="Hyperlink"/>
                <w:rFonts w:cs="Arial"/>
                <w:noProof/>
              </w:rPr>
              <w:t>D.</w:t>
            </w:r>
            <w:r>
              <w:rPr>
                <w:rFonts w:eastAsiaTheme="minorEastAsia" w:cstheme="minorBidi"/>
                <w:b w:val="0"/>
                <w:bCs w:val="0"/>
                <w:noProof/>
                <w:kern w:val="2"/>
                <w:sz w:val="24"/>
                <w:szCs w:val="24"/>
                <w14:ligatures w14:val="standardContextual"/>
              </w:rPr>
              <w:tab/>
            </w:r>
            <w:r w:rsidRPr="00F60F58">
              <w:rPr>
                <w:rStyle w:val="Hyperlink"/>
                <w:noProof/>
              </w:rPr>
              <w:t>FFRDC Eligibility Criteria</w:t>
            </w:r>
            <w:r>
              <w:rPr>
                <w:noProof/>
                <w:webHidden/>
              </w:rPr>
              <w:tab/>
            </w:r>
            <w:r>
              <w:rPr>
                <w:noProof/>
                <w:webHidden/>
              </w:rPr>
              <w:fldChar w:fldCharType="begin"/>
            </w:r>
            <w:r>
              <w:rPr>
                <w:noProof/>
                <w:webHidden/>
              </w:rPr>
              <w:instrText xml:space="preserve"> PAGEREF _Toc187385530 \h </w:instrText>
            </w:r>
            <w:r>
              <w:rPr>
                <w:noProof/>
                <w:webHidden/>
              </w:rPr>
            </w:r>
            <w:r>
              <w:rPr>
                <w:noProof/>
                <w:webHidden/>
              </w:rPr>
              <w:fldChar w:fldCharType="separate"/>
            </w:r>
            <w:r>
              <w:rPr>
                <w:noProof/>
                <w:webHidden/>
              </w:rPr>
              <w:t>14</w:t>
            </w:r>
            <w:r>
              <w:rPr>
                <w:noProof/>
                <w:webHidden/>
              </w:rPr>
              <w:fldChar w:fldCharType="end"/>
            </w:r>
          </w:hyperlink>
        </w:p>
        <w:p w14:paraId="2E8E86A5" w14:textId="3432FC2C" w:rsidR="000C3576" w:rsidRDefault="000C3576">
          <w:pPr>
            <w:pStyle w:val="TOC3"/>
            <w:tabs>
              <w:tab w:val="left" w:pos="660"/>
              <w:tab w:val="right" w:leader="dot" w:pos="9350"/>
            </w:tabs>
            <w:rPr>
              <w:rFonts w:eastAsiaTheme="minorEastAsia" w:cstheme="minorBidi"/>
              <w:noProof/>
              <w:kern w:val="2"/>
              <w:sz w:val="24"/>
              <w:szCs w:val="24"/>
              <w14:ligatures w14:val="standardContextual"/>
            </w:rPr>
          </w:pPr>
          <w:hyperlink w:anchor="_Toc187385531" w:history="1">
            <w:r w:rsidRPr="00F60F58">
              <w:rPr>
                <w:rStyle w:val="Hyperlink"/>
                <w:noProof/>
              </w:rPr>
              <w:t>1.</w:t>
            </w:r>
            <w:r>
              <w:rPr>
                <w:rFonts w:eastAsiaTheme="minorEastAsia" w:cstheme="minorBidi"/>
                <w:noProof/>
                <w:kern w:val="2"/>
                <w:sz w:val="24"/>
                <w:szCs w:val="24"/>
                <w14:ligatures w14:val="standardContextual"/>
              </w:rPr>
              <w:tab/>
            </w:r>
            <w:r w:rsidRPr="00F60F58">
              <w:rPr>
                <w:rStyle w:val="Hyperlink"/>
                <w:noProof/>
              </w:rPr>
              <w:t xml:space="preserve">DOE and Non-DOE FFRDCs as a </w:t>
            </w:r>
            <w:r w:rsidRPr="00F60F58">
              <w:rPr>
                <w:rStyle w:val="Hyperlink"/>
                <w:rFonts w:eastAsia="MS Gothic" w:cs="Calibri"/>
                <w:noProof/>
              </w:rPr>
              <w:t>Subrecipient</w:t>
            </w:r>
            <w:r>
              <w:rPr>
                <w:noProof/>
                <w:webHidden/>
              </w:rPr>
              <w:tab/>
            </w:r>
            <w:r>
              <w:rPr>
                <w:noProof/>
                <w:webHidden/>
              </w:rPr>
              <w:fldChar w:fldCharType="begin"/>
            </w:r>
            <w:r>
              <w:rPr>
                <w:noProof/>
                <w:webHidden/>
              </w:rPr>
              <w:instrText xml:space="preserve"> PAGEREF _Toc187385531 \h </w:instrText>
            </w:r>
            <w:r>
              <w:rPr>
                <w:noProof/>
                <w:webHidden/>
              </w:rPr>
            </w:r>
            <w:r>
              <w:rPr>
                <w:noProof/>
                <w:webHidden/>
              </w:rPr>
              <w:fldChar w:fldCharType="separate"/>
            </w:r>
            <w:r>
              <w:rPr>
                <w:noProof/>
                <w:webHidden/>
              </w:rPr>
              <w:t>14</w:t>
            </w:r>
            <w:r>
              <w:rPr>
                <w:noProof/>
                <w:webHidden/>
              </w:rPr>
              <w:fldChar w:fldCharType="end"/>
            </w:r>
          </w:hyperlink>
        </w:p>
        <w:p w14:paraId="2CD033D8" w14:textId="792A7BB0" w:rsidR="000C3576" w:rsidRDefault="000C3576">
          <w:pPr>
            <w:pStyle w:val="TOC1"/>
            <w:tabs>
              <w:tab w:val="right" w:leader="dot" w:pos="9350"/>
            </w:tabs>
            <w:rPr>
              <w:rFonts w:asciiTheme="minorHAnsi" w:eastAsiaTheme="minorEastAsia" w:hAnsiTheme="minorHAnsi" w:cstheme="minorBidi"/>
              <w:b w:val="0"/>
              <w:bCs w:val="0"/>
              <w:caps w:val="0"/>
              <w:noProof/>
              <w:kern w:val="2"/>
              <w14:ligatures w14:val="standardContextual"/>
            </w:rPr>
          </w:pPr>
          <w:hyperlink w:anchor="_Toc187385532" w:history="1">
            <w:r w:rsidRPr="00F60F58">
              <w:rPr>
                <w:rStyle w:val="Hyperlink"/>
                <w:noProof/>
              </w:rPr>
              <w:t xml:space="preserve">III. Program </w:t>
            </w:r>
            <w:r w:rsidRPr="00F60F58">
              <w:rPr>
                <w:rStyle w:val="Hyperlink"/>
                <w:noProof/>
                <w:w w:val="95"/>
              </w:rPr>
              <w:t>Description</w:t>
            </w:r>
            <w:r>
              <w:rPr>
                <w:noProof/>
                <w:webHidden/>
              </w:rPr>
              <w:tab/>
            </w:r>
            <w:r>
              <w:rPr>
                <w:noProof/>
                <w:webHidden/>
              </w:rPr>
              <w:fldChar w:fldCharType="begin"/>
            </w:r>
            <w:r>
              <w:rPr>
                <w:noProof/>
                <w:webHidden/>
              </w:rPr>
              <w:instrText xml:space="preserve"> PAGEREF _Toc187385532 \h </w:instrText>
            </w:r>
            <w:r>
              <w:rPr>
                <w:noProof/>
                <w:webHidden/>
              </w:rPr>
            </w:r>
            <w:r>
              <w:rPr>
                <w:noProof/>
                <w:webHidden/>
              </w:rPr>
              <w:fldChar w:fldCharType="separate"/>
            </w:r>
            <w:r>
              <w:rPr>
                <w:noProof/>
                <w:webHidden/>
              </w:rPr>
              <w:t>16</w:t>
            </w:r>
            <w:r>
              <w:rPr>
                <w:noProof/>
                <w:webHidden/>
              </w:rPr>
              <w:fldChar w:fldCharType="end"/>
            </w:r>
          </w:hyperlink>
        </w:p>
        <w:p w14:paraId="4A61BF62" w14:textId="7A8112B2" w:rsidR="000C3576" w:rsidRDefault="000C3576">
          <w:pPr>
            <w:pStyle w:val="TOC2"/>
            <w:tabs>
              <w:tab w:val="left" w:pos="440"/>
              <w:tab w:val="right" w:leader="dot" w:pos="9350"/>
            </w:tabs>
            <w:rPr>
              <w:rFonts w:eastAsiaTheme="minorEastAsia" w:cstheme="minorBidi"/>
              <w:b w:val="0"/>
              <w:bCs w:val="0"/>
              <w:noProof/>
              <w:kern w:val="2"/>
              <w:sz w:val="24"/>
              <w:szCs w:val="24"/>
              <w14:ligatures w14:val="standardContextual"/>
            </w:rPr>
          </w:pPr>
          <w:hyperlink w:anchor="_Toc187385533" w:history="1">
            <w:r w:rsidRPr="00F60F58">
              <w:rPr>
                <w:rStyle w:val="Hyperlink"/>
                <w:rFonts w:cs="Arial"/>
                <w:noProof/>
              </w:rPr>
              <w:t>A.</w:t>
            </w:r>
            <w:r>
              <w:rPr>
                <w:rFonts w:eastAsiaTheme="minorEastAsia" w:cstheme="minorBidi"/>
                <w:b w:val="0"/>
                <w:bCs w:val="0"/>
                <w:noProof/>
                <w:kern w:val="2"/>
                <w:sz w:val="24"/>
                <w:szCs w:val="24"/>
                <w14:ligatures w14:val="standardContextual"/>
              </w:rPr>
              <w:tab/>
            </w:r>
            <w:r w:rsidRPr="00F60F58">
              <w:rPr>
                <w:rStyle w:val="Hyperlink"/>
                <w:noProof/>
              </w:rPr>
              <w:t>Program Purpose</w:t>
            </w:r>
            <w:r>
              <w:rPr>
                <w:noProof/>
                <w:webHidden/>
              </w:rPr>
              <w:tab/>
            </w:r>
            <w:r>
              <w:rPr>
                <w:noProof/>
                <w:webHidden/>
              </w:rPr>
              <w:fldChar w:fldCharType="begin"/>
            </w:r>
            <w:r>
              <w:rPr>
                <w:noProof/>
                <w:webHidden/>
              </w:rPr>
              <w:instrText xml:space="preserve"> PAGEREF _Toc187385533 \h </w:instrText>
            </w:r>
            <w:r>
              <w:rPr>
                <w:noProof/>
                <w:webHidden/>
              </w:rPr>
            </w:r>
            <w:r>
              <w:rPr>
                <w:noProof/>
                <w:webHidden/>
              </w:rPr>
              <w:fldChar w:fldCharType="separate"/>
            </w:r>
            <w:r>
              <w:rPr>
                <w:noProof/>
                <w:webHidden/>
              </w:rPr>
              <w:t>16</w:t>
            </w:r>
            <w:r>
              <w:rPr>
                <w:noProof/>
                <w:webHidden/>
              </w:rPr>
              <w:fldChar w:fldCharType="end"/>
            </w:r>
          </w:hyperlink>
        </w:p>
        <w:p w14:paraId="22F7EB3E" w14:textId="021222D9" w:rsidR="000C3576" w:rsidRDefault="000C3576">
          <w:pPr>
            <w:pStyle w:val="TOC2"/>
            <w:tabs>
              <w:tab w:val="left" w:pos="440"/>
              <w:tab w:val="right" w:leader="dot" w:pos="9350"/>
            </w:tabs>
            <w:rPr>
              <w:rFonts w:eastAsiaTheme="minorEastAsia" w:cstheme="minorBidi"/>
              <w:b w:val="0"/>
              <w:bCs w:val="0"/>
              <w:noProof/>
              <w:kern w:val="2"/>
              <w:sz w:val="24"/>
              <w:szCs w:val="24"/>
              <w14:ligatures w14:val="standardContextual"/>
            </w:rPr>
          </w:pPr>
          <w:hyperlink w:anchor="_Toc187385534" w:history="1">
            <w:r w:rsidRPr="00F60F58">
              <w:rPr>
                <w:rStyle w:val="Hyperlink"/>
                <w:rFonts w:cs="Arial"/>
                <w:noProof/>
              </w:rPr>
              <w:t>B.</w:t>
            </w:r>
            <w:r>
              <w:rPr>
                <w:rFonts w:eastAsiaTheme="minorEastAsia" w:cstheme="minorBidi"/>
                <w:b w:val="0"/>
                <w:bCs w:val="0"/>
                <w:noProof/>
                <w:kern w:val="2"/>
                <w:sz w:val="24"/>
                <w:szCs w:val="24"/>
                <w14:ligatures w14:val="standardContextual"/>
              </w:rPr>
              <w:tab/>
            </w:r>
            <w:r w:rsidRPr="00F60F58">
              <w:rPr>
                <w:rStyle w:val="Hyperlink"/>
                <w:noProof/>
              </w:rPr>
              <w:t>Program Goals and Objectives</w:t>
            </w:r>
            <w:r>
              <w:rPr>
                <w:noProof/>
                <w:webHidden/>
              </w:rPr>
              <w:tab/>
            </w:r>
            <w:r>
              <w:rPr>
                <w:noProof/>
                <w:webHidden/>
              </w:rPr>
              <w:fldChar w:fldCharType="begin"/>
            </w:r>
            <w:r>
              <w:rPr>
                <w:noProof/>
                <w:webHidden/>
              </w:rPr>
              <w:instrText xml:space="preserve"> PAGEREF _Toc187385534 \h </w:instrText>
            </w:r>
            <w:r>
              <w:rPr>
                <w:noProof/>
                <w:webHidden/>
              </w:rPr>
            </w:r>
            <w:r>
              <w:rPr>
                <w:noProof/>
                <w:webHidden/>
              </w:rPr>
              <w:fldChar w:fldCharType="separate"/>
            </w:r>
            <w:r>
              <w:rPr>
                <w:noProof/>
                <w:webHidden/>
              </w:rPr>
              <w:t>16</w:t>
            </w:r>
            <w:r>
              <w:rPr>
                <w:noProof/>
                <w:webHidden/>
              </w:rPr>
              <w:fldChar w:fldCharType="end"/>
            </w:r>
          </w:hyperlink>
        </w:p>
        <w:p w14:paraId="1C087ECB" w14:textId="1D01857C" w:rsidR="000C3576" w:rsidRDefault="000C3576">
          <w:pPr>
            <w:pStyle w:val="TOC2"/>
            <w:tabs>
              <w:tab w:val="left" w:pos="660"/>
              <w:tab w:val="right" w:leader="dot" w:pos="9350"/>
            </w:tabs>
            <w:rPr>
              <w:rFonts w:eastAsiaTheme="minorEastAsia" w:cstheme="minorBidi"/>
              <w:b w:val="0"/>
              <w:bCs w:val="0"/>
              <w:noProof/>
              <w:kern w:val="2"/>
              <w:sz w:val="24"/>
              <w:szCs w:val="24"/>
              <w14:ligatures w14:val="standardContextual"/>
            </w:rPr>
          </w:pPr>
          <w:hyperlink w:anchor="_Toc187385535" w:history="1">
            <w:r w:rsidRPr="00F60F58">
              <w:rPr>
                <w:rStyle w:val="Hyperlink"/>
                <w:rFonts w:cs="Arial"/>
                <w:noProof/>
              </w:rPr>
              <w:t>C.</w:t>
            </w:r>
            <w:r>
              <w:rPr>
                <w:rFonts w:eastAsiaTheme="minorEastAsia" w:cstheme="minorBidi"/>
                <w:b w:val="0"/>
                <w:bCs w:val="0"/>
                <w:noProof/>
                <w:kern w:val="2"/>
                <w:sz w:val="24"/>
                <w:szCs w:val="24"/>
                <w14:ligatures w14:val="standardContextual"/>
              </w:rPr>
              <w:tab/>
            </w:r>
            <w:r w:rsidRPr="00F60F58">
              <w:rPr>
                <w:rStyle w:val="Hyperlink"/>
                <w:noProof/>
              </w:rPr>
              <w:t>Expected Performance Goals</w:t>
            </w:r>
            <w:r>
              <w:rPr>
                <w:noProof/>
                <w:webHidden/>
              </w:rPr>
              <w:tab/>
            </w:r>
            <w:r>
              <w:rPr>
                <w:noProof/>
                <w:webHidden/>
              </w:rPr>
              <w:fldChar w:fldCharType="begin"/>
            </w:r>
            <w:r>
              <w:rPr>
                <w:noProof/>
                <w:webHidden/>
              </w:rPr>
              <w:instrText xml:space="preserve"> PAGEREF _Toc187385535 \h </w:instrText>
            </w:r>
            <w:r>
              <w:rPr>
                <w:noProof/>
                <w:webHidden/>
              </w:rPr>
            </w:r>
            <w:r>
              <w:rPr>
                <w:noProof/>
                <w:webHidden/>
              </w:rPr>
              <w:fldChar w:fldCharType="separate"/>
            </w:r>
            <w:r>
              <w:rPr>
                <w:noProof/>
                <w:webHidden/>
              </w:rPr>
              <w:t>17</w:t>
            </w:r>
            <w:r>
              <w:rPr>
                <w:noProof/>
                <w:webHidden/>
              </w:rPr>
              <w:fldChar w:fldCharType="end"/>
            </w:r>
          </w:hyperlink>
        </w:p>
        <w:p w14:paraId="0CF50059" w14:textId="47A56F8B" w:rsidR="000C3576" w:rsidRDefault="000C3576">
          <w:pPr>
            <w:pStyle w:val="TOC2"/>
            <w:tabs>
              <w:tab w:val="left" w:pos="660"/>
              <w:tab w:val="right" w:leader="dot" w:pos="9350"/>
            </w:tabs>
            <w:rPr>
              <w:rFonts w:eastAsiaTheme="minorEastAsia" w:cstheme="minorBidi"/>
              <w:b w:val="0"/>
              <w:bCs w:val="0"/>
              <w:noProof/>
              <w:kern w:val="2"/>
              <w:sz w:val="24"/>
              <w:szCs w:val="24"/>
              <w14:ligatures w14:val="standardContextual"/>
            </w:rPr>
          </w:pPr>
          <w:hyperlink w:anchor="_Toc187385536" w:history="1">
            <w:r w:rsidRPr="00F60F58">
              <w:rPr>
                <w:rStyle w:val="Hyperlink"/>
                <w:rFonts w:cs="Arial"/>
                <w:noProof/>
              </w:rPr>
              <w:t>D.</w:t>
            </w:r>
            <w:r>
              <w:rPr>
                <w:rFonts w:eastAsiaTheme="minorEastAsia" w:cstheme="minorBidi"/>
                <w:b w:val="0"/>
                <w:bCs w:val="0"/>
                <w:noProof/>
                <w:kern w:val="2"/>
                <w:sz w:val="24"/>
                <w:szCs w:val="24"/>
                <w14:ligatures w14:val="standardContextual"/>
              </w:rPr>
              <w:tab/>
            </w:r>
            <w:r w:rsidRPr="00F60F58">
              <w:rPr>
                <w:rStyle w:val="Hyperlink"/>
                <w:noProof/>
              </w:rPr>
              <w:t>Teaming Partner List</w:t>
            </w:r>
            <w:r>
              <w:rPr>
                <w:noProof/>
                <w:webHidden/>
              </w:rPr>
              <w:tab/>
            </w:r>
            <w:r>
              <w:rPr>
                <w:noProof/>
                <w:webHidden/>
              </w:rPr>
              <w:fldChar w:fldCharType="begin"/>
            </w:r>
            <w:r>
              <w:rPr>
                <w:noProof/>
                <w:webHidden/>
              </w:rPr>
              <w:instrText xml:space="preserve"> PAGEREF _Toc187385536 \h </w:instrText>
            </w:r>
            <w:r>
              <w:rPr>
                <w:noProof/>
                <w:webHidden/>
              </w:rPr>
            </w:r>
            <w:r>
              <w:rPr>
                <w:noProof/>
                <w:webHidden/>
              </w:rPr>
              <w:fldChar w:fldCharType="separate"/>
            </w:r>
            <w:r>
              <w:rPr>
                <w:noProof/>
                <w:webHidden/>
              </w:rPr>
              <w:t>18</w:t>
            </w:r>
            <w:r>
              <w:rPr>
                <w:noProof/>
                <w:webHidden/>
              </w:rPr>
              <w:fldChar w:fldCharType="end"/>
            </w:r>
          </w:hyperlink>
        </w:p>
        <w:p w14:paraId="2E1B1E90" w14:textId="16019E58" w:rsidR="000C3576" w:rsidRDefault="000C3576">
          <w:pPr>
            <w:pStyle w:val="TOC2"/>
            <w:tabs>
              <w:tab w:val="left" w:pos="440"/>
              <w:tab w:val="right" w:leader="dot" w:pos="9350"/>
            </w:tabs>
            <w:rPr>
              <w:rFonts w:eastAsiaTheme="minorEastAsia" w:cstheme="minorBidi"/>
              <w:b w:val="0"/>
              <w:bCs w:val="0"/>
              <w:noProof/>
              <w:kern w:val="2"/>
              <w:sz w:val="24"/>
              <w:szCs w:val="24"/>
              <w14:ligatures w14:val="standardContextual"/>
            </w:rPr>
          </w:pPr>
          <w:hyperlink w:anchor="_Toc187385537" w:history="1">
            <w:r w:rsidRPr="00F60F58">
              <w:rPr>
                <w:rStyle w:val="Hyperlink"/>
                <w:rFonts w:cs="Arial"/>
                <w:noProof/>
              </w:rPr>
              <w:t>E.</w:t>
            </w:r>
            <w:r>
              <w:rPr>
                <w:rFonts w:eastAsiaTheme="minorEastAsia" w:cstheme="minorBidi"/>
                <w:b w:val="0"/>
                <w:bCs w:val="0"/>
                <w:noProof/>
                <w:kern w:val="2"/>
                <w:sz w:val="24"/>
                <w:szCs w:val="24"/>
                <w14:ligatures w14:val="standardContextual"/>
              </w:rPr>
              <w:tab/>
            </w:r>
            <w:r w:rsidRPr="00F60F58">
              <w:rPr>
                <w:rStyle w:val="Hyperlink"/>
                <w:noProof/>
              </w:rPr>
              <w:t>Topic Areas</w:t>
            </w:r>
            <w:r>
              <w:rPr>
                <w:noProof/>
                <w:webHidden/>
              </w:rPr>
              <w:tab/>
            </w:r>
            <w:r>
              <w:rPr>
                <w:noProof/>
                <w:webHidden/>
              </w:rPr>
              <w:fldChar w:fldCharType="begin"/>
            </w:r>
            <w:r>
              <w:rPr>
                <w:noProof/>
                <w:webHidden/>
              </w:rPr>
              <w:instrText xml:space="preserve"> PAGEREF _Toc187385537 \h </w:instrText>
            </w:r>
            <w:r>
              <w:rPr>
                <w:noProof/>
                <w:webHidden/>
              </w:rPr>
            </w:r>
            <w:r>
              <w:rPr>
                <w:noProof/>
                <w:webHidden/>
              </w:rPr>
              <w:fldChar w:fldCharType="separate"/>
            </w:r>
            <w:r>
              <w:rPr>
                <w:noProof/>
                <w:webHidden/>
              </w:rPr>
              <w:t>19</w:t>
            </w:r>
            <w:r>
              <w:rPr>
                <w:noProof/>
                <w:webHidden/>
              </w:rPr>
              <w:fldChar w:fldCharType="end"/>
            </w:r>
          </w:hyperlink>
        </w:p>
        <w:p w14:paraId="6170580C" w14:textId="3EAE1F07" w:rsidR="000C3576" w:rsidRDefault="000C3576">
          <w:pPr>
            <w:pStyle w:val="TOC3"/>
            <w:tabs>
              <w:tab w:val="right" w:leader="dot" w:pos="9350"/>
            </w:tabs>
            <w:rPr>
              <w:rFonts w:eastAsiaTheme="minorEastAsia" w:cstheme="minorBidi"/>
              <w:noProof/>
              <w:kern w:val="2"/>
              <w:sz w:val="24"/>
              <w:szCs w:val="24"/>
              <w14:ligatures w14:val="standardContextual"/>
            </w:rPr>
          </w:pPr>
          <w:hyperlink w:anchor="_Toc187385538" w:history="1">
            <w:r w:rsidRPr="00F60F58">
              <w:rPr>
                <w:rStyle w:val="Hyperlink"/>
                <w:noProof/>
              </w:rPr>
              <w:t>Topic Area 1: Bio-based Chemicals</w:t>
            </w:r>
            <w:r>
              <w:rPr>
                <w:noProof/>
                <w:webHidden/>
              </w:rPr>
              <w:tab/>
            </w:r>
            <w:r>
              <w:rPr>
                <w:noProof/>
                <w:webHidden/>
              </w:rPr>
              <w:fldChar w:fldCharType="begin"/>
            </w:r>
            <w:r>
              <w:rPr>
                <w:noProof/>
                <w:webHidden/>
              </w:rPr>
              <w:instrText xml:space="preserve"> PAGEREF _Toc187385538 \h </w:instrText>
            </w:r>
            <w:r>
              <w:rPr>
                <w:noProof/>
                <w:webHidden/>
              </w:rPr>
            </w:r>
            <w:r>
              <w:rPr>
                <w:noProof/>
                <w:webHidden/>
              </w:rPr>
              <w:fldChar w:fldCharType="separate"/>
            </w:r>
            <w:r>
              <w:rPr>
                <w:noProof/>
                <w:webHidden/>
              </w:rPr>
              <w:t>19</w:t>
            </w:r>
            <w:r>
              <w:rPr>
                <w:noProof/>
                <w:webHidden/>
              </w:rPr>
              <w:fldChar w:fldCharType="end"/>
            </w:r>
          </w:hyperlink>
        </w:p>
        <w:p w14:paraId="2DEEA71E" w14:textId="028333FA" w:rsidR="000C3576" w:rsidRDefault="000C3576">
          <w:pPr>
            <w:pStyle w:val="TOC3"/>
            <w:tabs>
              <w:tab w:val="right" w:leader="dot" w:pos="9350"/>
            </w:tabs>
            <w:rPr>
              <w:rFonts w:eastAsiaTheme="minorEastAsia" w:cstheme="minorBidi"/>
              <w:noProof/>
              <w:kern w:val="2"/>
              <w:sz w:val="24"/>
              <w:szCs w:val="24"/>
              <w14:ligatures w14:val="standardContextual"/>
            </w:rPr>
          </w:pPr>
          <w:hyperlink w:anchor="_Toc187385539" w:history="1">
            <w:r w:rsidRPr="00F60F58">
              <w:rPr>
                <w:rStyle w:val="Hyperlink"/>
                <w:noProof/>
              </w:rPr>
              <w:t>Topic Area 2: Bio-based Propane/LPG</w:t>
            </w:r>
            <w:r>
              <w:rPr>
                <w:noProof/>
                <w:webHidden/>
              </w:rPr>
              <w:tab/>
            </w:r>
            <w:r>
              <w:rPr>
                <w:noProof/>
                <w:webHidden/>
              </w:rPr>
              <w:fldChar w:fldCharType="begin"/>
            </w:r>
            <w:r>
              <w:rPr>
                <w:noProof/>
                <w:webHidden/>
              </w:rPr>
              <w:instrText xml:space="preserve"> PAGEREF _Toc187385539 \h </w:instrText>
            </w:r>
            <w:r>
              <w:rPr>
                <w:noProof/>
                <w:webHidden/>
              </w:rPr>
            </w:r>
            <w:r>
              <w:rPr>
                <w:noProof/>
                <w:webHidden/>
              </w:rPr>
              <w:fldChar w:fldCharType="separate"/>
            </w:r>
            <w:r>
              <w:rPr>
                <w:noProof/>
                <w:webHidden/>
              </w:rPr>
              <w:t>20</w:t>
            </w:r>
            <w:r>
              <w:rPr>
                <w:noProof/>
                <w:webHidden/>
              </w:rPr>
              <w:fldChar w:fldCharType="end"/>
            </w:r>
          </w:hyperlink>
        </w:p>
        <w:p w14:paraId="378DECCF" w14:textId="7178AB46" w:rsidR="000C3576" w:rsidRDefault="000C3576">
          <w:pPr>
            <w:pStyle w:val="TOC2"/>
            <w:tabs>
              <w:tab w:val="left" w:pos="440"/>
              <w:tab w:val="right" w:leader="dot" w:pos="9350"/>
            </w:tabs>
            <w:rPr>
              <w:rFonts w:eastAsiaTheme="minorEastAsia" w:cstheme="minorBidi"/>
              <w:b w:val="0"/>
              <w:bCs w:val="0"/>
              <w:noProof/>
              <w:kern w:val="2"/>
              <w:sz w:val="24"/>
              <w:szCs w:val="24"/>
              <w14:ligatures w14:val="standardContextual"/>
            </w:rPr>
          </w:pPr>
          <w:hyperlink w:anchor="_Toc187385540" w:history="1">
            <w:r w:rsidRPr="00F60F58">
              <w:rPr>
                <w:rStyle w:val="Hyperlink"/>
                <w:rFonts w:cs="Arial"/>
                <w:noProof/>
              </w:rPr>
              <w:t>F.</w:t>
            </w:r>
            <w:r>
              <w:rPr>
                <w:rFonts w:eastAsiaTheme="minorEastAsia" w:cstheme="minorBidi"/>
                <w:b w:val="0"/>
                <w:bCs w:val="0"/>
                <w:noProof/>
                <w:kern w:val="2"/>
                <w:sz w:val="24"/>
                <w:szCs w:val="24"/>
                <w14:ligatures w14:val="standardContextual"/>
              </w:rPr>
              <w:tab/>
            </w:r>
            <w:r w:rsidRPr="00F60F58">
              <w:rPr>
                <w:rStyle w:val="Hyperlink"/>
                <w:noProof/>
              </w:rPr>
              <w:t>Applications Specifically Not of Interest</w:t>
            </w:r>
            <w:r>
              <w:rPr>
                <w:noProof/>
                <w:webHidden/>
              </w:rPr>
              <w:tab/>
            </w:r>
            <w:r>
              <w:rPr>
                <w:noProof/>
                <w:webHidden/>
              </w:rPr>
              <w:fldChar w:fldCharType="begin"/>
            </w:r>
            <w:r>
              <w:rPr>
                <w:noProof/>
                <w:webHidden/>
              </w:rPr>
              <w:instrText xml:space="preserve"> PAGEREF _Toc187385540 \h </w:instrText>
            </w:r>
            <w:r>
              <w:rPr>
                <w:noProof/>
                <w:webHidden/>
              </w:rPr>
            </w:r>
            <w:r>
              <w:rPr>
                <w:noProof/>
                <w:webHidden/>
              </w:rPr>
              <w:fldChar w:fldCharType="separate"/>
            </w:r>
            <w:r>
              <w:rPr>
                <w:noProof/>
                <w:webHidden/>
              </w:rPr>
              <w:t>22</w:t>
            </w:r>
            <w:r>
              <w:rPr>
                <w:noProof/>
                <w:webHidden/>
              </w:rPr>
              <w:fldChar w:fldCharType="end"/>
            </w:r>
          </w:hyperlink>
        </w:p>
        <w:p w14:paraId="5AC2A2E8" w14:textId="7430D9AB" w:rsidR="000C3576" w:rsidRDefault="000C3576">
          <w:pPr>
            <w:pStyle w:val="TOC2"/>
            <w:tabs>
              <w:tab w:val="left" w:pos="660"/>
              <w:tab w:val="right" w:leader="dot" w:pos="9350"/>
            </w:tabs>
            <w:rPr>
              <w:rFonts w:eastAsiaTheme="minorEastAsia" w:cstheme="minorBidi"/>
              <w:b w:val="0"/>
              <w:bCs w:val="0"/>
              <w:noProof/>
              <w:kern w:val="2"/>
              <w:sz w:val="24"/>
              <w:szCs w:val="24"/>
              <w14:ligatures w14:val="standardContextual"/>
            </w:rPr>
          </w:pPr>
          <w:hyperlink w:anchor="_Toc187385541" w:history="1">
            <w:r w:rsidRPr="00F60F58">
              <w:rPr>
                <w:rStyle w:val="Hyperlink"/>
                <w:rFonts w:cs="Arial"/>
                <w:noProof/>
              </w:rPr>
              <w:t>G.</w:t>
            </w:r>
            <w:r>
              <w:rPr>
                <w:rFonts w:eastAsiaTheme="minorEastAsia" w:cstheme="minorBidi"/>
                <w:b w:val="0"/>
                <w:bCs w:val="0"/>
                <w:noProof/>
                <w:kern w:val="2"/>
                <w:sz w:val="24"/>
                <w:szCs w:val="24"/>
                <w14:ligatures w14:val="standardContextual"/>
              </w:rPr>
              <w:tab/>
            </w:r>
            <w:r w:rsidRPr="00F60F58">
              <w:rPr>
                <w:rStyle w:val="Hyperlink"/>
                <w:noProof/>
              </w:rPr>
              <w:t>Statement of Substantial Involvement</w:t>
            </w:r>
            <w:r>
              <w:rPr>
                <w:noProof/>
                <w:webHidden/>
              </w:rPr>
              <w:tab/>
            </w:r>
            <w:r>
              <w:rPr>
                <w:noProof/>
                <w:webHidden/>
              </w:rPr>
              <w:fldChar w:fldCharType="begin"/>
            </w:r>
            <w:r>
              <w:rPr>
                <w:noProof/>
                <w:webHidden/>
              </w:rPr>
              <w:instrText xml:space="preserve"> PAGEREF _Toc187385541 \h </w:instrText>
            </w:r>
            <w:r>
              <w:rPr>
                <w:noProof/>
                <w:webHidden/>
              </w:rPr>
            </w:r>
            <w:r>
              <w:rPr>
                <w:noProof/>
                <w:webHidden/>
              </w:rPr>
              <w:fldChar w:fldCharType="separate"/>
            </w:r>
            <w:r>
              <w:rPr>
                <w:noProof/>
                <w:webHidden/>
              </w:rPr>
              <w:t>22</w:t>
            </w:r>
            <w:r>
              <w:rPr>
                <w:noProof/>
                <w:webHidden/>
              </w:rPr>
              <w:fldChar w:fldCharType="end"/>
            </w:r>
          </w:hyperlink>
        </w:p>
        <w:p w14:paraId="77F072B9" w14:textId="6DAD0C2E" w:rsidR="000C3576" w:rsidRDefault="000C3576">
          <w:pPr>
            <w:pStyle w:val="TOC2"/>
            <w:tabs>
              <w:tab w:val="left" w:pos="660"/>
              <w:tab w:val="right" w:leader="dot" w:pos="9350"/>
            </w:tabs>
            <w:rPr>
              <w:rFonts w:eastAsiaTheme="minorEastAsia" w:cstheme="minorBidi"/>
              <w:b w:val="0"/>
              <w:bCs w:val="0"/>
              <w:noProof/>
              <w:kern w:val="2"/>
              <w:sz w:val="24"/>
              <w:szCs w:val="24"/>
              <w14:ligatures w14:val="standardContextual"/>
            </w:rPr>
          </w:pPr>
          <w:hyperlink w:anchor="_Toc187385542" w:history="1">
            <w:r w:rsidRPr="00F60F58">
              <w:rPr>
                <w:rStyle w:val="Hyperlink"/>
                <w:rFonts w:cs="Arial"/>
                <w:noProof/>
              </w:rPr>
              <w:t>H.</w:t>
            </w:r>
            <w:r>
              <w:rPr>
                <w:rFonts w:eastAsiaTheme="minorEastAsia" w:cstheme="minorBidi"/>
                <w:b w:val="0"/>
                <w:bCs w:val="0"/>
                <w:noProof/>
                <w:kern w:val="2"/>
                <w:sz w:val="24"/>
                <w:szCs w:val="24"/>
                <w14:ligatures w14:val="standardContextual"/>
              </w:rPr>
              <w:tab/>
            </w:r>
            <w:r w:rsidRPr="00F60F58">
              <w:rPr>
                <w:rStyle w:val="Hyperlink"/>
                <w:noProof/>
              </w:rPr>
              <w:t>Statutory Authority</w:t>
            </w:r>
            <w:r>
              <w:rPr>
                <w:noProof/>
                <w:webHidden/>
              </w:rPr>
              <w:tab/>
            </w:r>
            <w:r>
              <w:rPr>
                <w:noProof/>
                <w:webHidden/>
              </w:rPr>
              <w:fldChar w:fldCharType="begin"/>
            </w:r>
            <w:r>
              <w:rPr>
                <w:noProof/>
                <w:webHidden/>
              </w:rPr>
              <w:instrText xml:space="preserve"> PAGEREF _Toc187385542 \h </w:instrText>
            </w:r>
            <w:r>
              <w:rPr>
                <w:noProof/>
                <w:webHidden/>
              </w:rPr>
            </w:r>
            <w:r>
              <w:rPr>
                <w:noProof/>
                <w:webHidden/>
              </w:rPr>
              <w:fldChar w:fldCharType="separate"/>
            </w:r>
            <w:r>
              <w:rPr>
                <w:noProof/>
                <w:webHidden/>
              </w:rPr>
              <w:t>23</w:t>
            </w:r>
            <w:r>
              <w:rPr>
                <w:noProof/>
                <w:webHidden/>
              </w:rPr>
              <w:fldChar w:fldCharType="end"/>
            </w:r>
          </w:hyperlink>
        </w:p>
        <w:p w14:paraId="5E6E183E" w14:textId="3A2EC4D5" w:rsidR="000C3576" w:rsidRDefault="000C3576">
          <w:pPr>
            <w:pStyle w:val="TOC1"/>
            <w:tabs>
              <w:tab w:val="right" w:leader="dot" w:pos="9350"/>
            </w:tabs>
            <w:rPr>
              <w:rFonts w:asciiTheme="minorHAnsi" w:eastAsiaTheme="minorEastAsia" w:hAnsiTheme="minorHAnsi" w:cstheme="minorBidi"/>
              <w:b w:val="0"/>
              <w:bCs w:val="0"/>
              <w:caps w:val="0"/>
              <w:noProof/>
              <w:kern w:val="2"/>
              <w14:ligatures w14:val="standardContextual"/>
            </w:rPr>
          </w:pPr>
          <w:hyperlink w:anchor="_Toc187385543" w:history="1">
            <w:r w:rsidRPr="00F60F58">
              <w:rPr>
                <w:rStyle w:val="Hyperlink"/>
                <w:noProof/>
              </w:rPr>
              <w:t>IV. Application Content and Form</w:t>
            </w:r>
            <w:r>
              <w:rPr>
                <w:noProof/>
                <w:webHidden/>
              </w:rPr>
              <w:tab/>
            </w:r>
            <w:r>
              <w:rPr>
                <w:noProof/>
                <w:webHidden/>
              </w:rPr>
              <w:fldChar w:fldCharType="begin"/>
            </w:r>
            <w:r>
              <w:rPr>
                <w:noProof/>
                <w:webHidden/>
              </w:rPr>
              <w:instrText xml:space="preserve"> PAGEREF _Toc187385543 \h </w:instrText>
            </w:r>
            <w:r>
              <w:rPr>
                <w:noProof/>
                <w:webHidden/>
              </w:rPr>
            </w:r>
            <w:r>
              <w:rPr>
                <w:noProof/>
                <w:webHidden/>
              </w:rPr>
              <w:fldChar w:fldCharType="separate"/>
            </w:r>
            <w:r>
              <w:rPr>
                <w:noProof/>
                <w:webHidden/>
              </w:rPr>
              <w:t>24</w:t>
            </w:r>
            <w:r>
              <w:rPr>
                <w:noProof/>
                <w:webHidden/>
              </w:rPr>
              <w:fldChar w:fldCharType="end"/>
            </w:r>
          </w:hyperlink>
        </w:p>
        <w:p w14:paraId="40A4F83C" w14:textId="34D6ECAD" w:rsidR="000C3576" w:rsidRDefault="000C3576">
          <w:pPr>
            <w:pStyle w:val="TOC2"/>
            <w:tabs>
              <w:tab w:val="left" w:pos="440"/>
              <w:tab w:val="right" w:leader="dot" w:pos="9350"/>
            </w:tabs>
            <w:rPr>
              <w:rFonts w:eastAsiaTheme="minorEastAsia" w:cstheme="minorBidi"/>
              <w:b w:val="0"/>
              <w:bCs w:val="0"/>
              <w:noProof/>
              <w:kern w:val="2"/>
              <w:sz w:val="24"/>
              <w:szCs w:val="24"/>
              <w14:ligatures w14:val="standardContextual"/>
            </w:rPr>
          </w:pPr>
          <w:hyperlink w:anchor="_Toc187385544" w:history="1">
            <w:r w:rsidRPr="00F60F58">
              <w:rPr>
                <w:rStyle w:val="Hyperlink"/>
                <w:rFonts w:cs="Arial"/>
                <w:noProof/>
              </w:rPr>
              <w:t>A.</w:t>
            </w:r>
            <w:r>
              <w:rPr>
                <w:rFonts w:eastAsiaTheme="minorEastAsia" w:cstheme="minorBidi"/>
                <w:b w:val="0"/>
                <w:bCs w:val="0"/>
                <w:noProof/>
                <w:kern w:val="2"/>
                <w:sz w:val="24"/>
                <w:szCs w:val="24"/>
                <w14:ligatures w14:val="standardContextual"/>
              </w:rPr>
              <w:tab/>
            </w:r>
            <w:r w:rsidRPr="00F60F58">
              <w:rPr>
                <w:rStyle w:val="Hyperlink"/>
                <w:noProof/>
              </w:rPr>
              <w:t>Summary</w:t>
            </w:r>
            <w:r>
              <w:rPr>
                <w:noProof/>
                <w:webHidden/>
              </w:rPr>
              <w:tab/>
            </w:r>
            <w:r>
              <w:rPr>
                <w:noProof/>
                <w:webHidden/>
              </w:rPr>
              <w:fldChar w:fldCharType="begin"/>
            </w:r>
            <w:r>
              <w:rPr>
                <w:noProof/>
                <w:webHidden/>
              </w:rPr>
              <w:instrText xml:space="preserve"> PAGEREF _Toc187385544 \h </w:instrText>
            </w:r>
            <w:r>
              <w:rPr>
                <w:noProof/>
                <w:webHidden/>
              </w:rPr>
            </w:r>
            <w:r>
              <w:rPr>
                <w:noProof/>
                <w:webHidden/>
              </w:rPr>
              <w:fldChar w:fldCharType="separate"/>
            </w:r>
            <w:r>
              <w:rPr>
                <w:noProof/>
                <w:webHidden/>
              </w:rPr>
              <w:t>24</w:t>
            </w:r>
            <w:r>
              <w:rPr>
                <w:noProof/>
                <w:webHidden/>
              </w:rPr>
              <w:fldChar w:fldCharType="end"/>
            </w:r>
          </w:hyperlink>
        </w:p>
        <w:p w14:paraId="13D3FD5A" w14:textId="6BDF1A3B" w:rsidR="000C3576" w:rsidRDefault="000C3576">
          <w:pPr>
            <w:pStyle w:val="TOC2"/>
            <w:tabs>
              <w:tab w:val="left" w:pos="440"/>
              <w:tab w:val="right" w:leader="dot" w:pos="9350"/>
            </w:tabs>
            <w:rPr>
              <w:rFonts w:eastAsiaTheme="minorEastAsia" w:cstheme="minorBidi"/>
              <w:b w:val="0"/>
              <w:bCs w:val="0"/>
              <w:noProof/>
              <w:kern w:val="2"/>
              <w:sz w:val="24"/>
              <w:szCs w:val="24"/>
              <w14:ligatures w14:val="standardContextual"/>
            </w:rPr>
          </w:pPr>
          <w:hyperlink w:anchor="_Toc187385545" w:history="1">
            <w:r w:rsidRPr="00F60F58">
              <w:rPr>
                <w:rStyle w:val="Hyperlink"/>
                <w:rFonts w:cs="Arial"/>
                <w:noProof/>
              </w:rPr>
              <w:t>B.</w:t>
            </w:r>
            <w:r>
              <w:rPr>
                <w:rFonts w:eastAsiaTheme="minorEastAsia" w:cstheme="minorBidi"/>
                <w:b w:val="0"/>
                <w:bCs w:val="0"/>
                <w:noProof/>
                <w:kern w:val="2"/>
                <w:sz w:val="24"/>
                <w:szCs w:val="24"/>
                <w14:ligatures w14:val="standardContextual"/>
              </w:rPr>
              <w:tab/>
            </w:r>
            <w:r w:rsidRPr="00F60F58">
              <w:rPr>
                <w:rStyle w:val="Hyperlink"/>
                <w:noProof/>
              </w:rPr>
              <w:t>Concept Paper</w:t>
            </w:r>
            <w:r>
              <w:rPr>
                <w:noProof/>
                <w:webHidden/>
              </w:rPr>
              <w:tab/>
            </w:r>
            <w:r>
              <w:rPr>
                <w:noProof/>
                <w:webHidden/>
              </w:rPr>
              <w:fldChar w:fldCharType="begin"/>
            </w:r>
            <w:r>
              <w:rPr>
                <w:noProof/>
                <w:webHidden/>
              </w:rPr>
              <w:instrText xml:space="preserve"> PAGEREF _Toc187385545 \h </w:instrText>
            </w:r>
            <w:r>
              <w:rPr>
                <w:noProof/>
                <w:webHidden/>
              </w:rPr>
            </w:r>
            <w:r>
              <w:rPr>
                <w:noProof/>
                <w:webHidden/>
              </w:rPr>
              <w:fldChar w:fldCharType="separate"/>
            </w:r>
            <w:r>
              <w:rPr>
                <w:noProof/>
                <w:webHidden/>
              </w:rPr>
              <w:t>24</w:t>
            </w:r>
            <w:r>
              <w:rPr>
                <w:noProof/>
                <w:webHidden/>
              </w:rPr>
              <w:fldChar w:fldCharType="end"/>
            </w:r>
          </w:hyperlink>
        </w:p>
        <w:p w14:paraId="46AB1A38" w14:textId="66F57D86" w:rsidR="000C3576" w:rsidRDefault="000C3576">
          <w:pPr>
            <w:pStyle w:val="TOC2"/>
            <w:tabs>
              <w:tab w:val="left" w:pos="660"/>
              <w:tab w:val="right" w:leader="dot" w:pos="9350"/>
            </w:tabs>
            <w:rPr>
              <w:rFonts w:eastAsiaTheme="minorEastAsia" w:cstheme="minorBidi"/>
              <w:b w:val="0"/>
              <w:bCs w:val="0"/>
              <w:noProof/>
              <w:kern w:val="2"/>
              <w:sz w:val="24"/>
              <w:szCs w:val="24"/>
              <w14:ligatures w14:val="standardContextual"/>
            </w:rPr>
          </w:pPr>
          <w:hyperlink w:anchor="_Toc187385546" w:history="1">
            <w:r w:rsidRPr="00F60F58">
              <w:rPr>
                <w:rStyle w:val="Hyperlink"/>
                <w:rFonts w:cs="Arial"/>
                <w:noProof/>
              </w:rPr>
              <w:t>C.</w:t>
            </w:r>
            <w:r>
              <w:rPr>
                <w:rFonts w:eastAsiaTheme="minorEastAsia" w:cstheme="minorBidi"/>
                <w:b w:val="0"/>
                <w:bCs w:val="0"/>
                <w:noProof/>
                <w:kern w:val="2"/>
                <w:sz w:val="24"/>
                <w:szCs w:val="24"/>
                <w14:ligatures w14:val="standardContextual"/>
              </w:rPr>
              <w:tab/>
            </w:r>
            <w:r w:rsidRPr="00F60F58">
              <w:rPr>
                <w:rStyle w:val="Hyperlink"/>
                <w:noProof/>
              </w:rPr>
              <w:t>Application Content Requirements</w:t>
            </w:r>
            <w:r>
              <w:rPr>
                <w:noProof/>
                <w:webHidden/>
              </w:rPr>
              <w:tab/>
            </w:r>
            <w:r>
              <w:rPr>
                <w:noProof/>
                <w:webHidden/>
              </w:rPr>
              <w:fldChar w:fldCharType="begin"/>
            </w:r>
            <w:r>
              <w:rPr>
                <w:noProof/>
                <w:webHidden/>
              </w:rPr>
              <w:instrText xml:space="preserve"> PAGEREF _Toc187385546 \h </w:instrText>
            </w:r>
            <w:r>
              <w:rPr>
                <w:noProof/>
                <w:webHidden/>
              </w:rPr>
            </w:r>
            <w:r>
              <w:rPr>
                <w:noProof/>
                <w:webHidden/>
              </w:rPr>
              <w:fldChar w:fldCharType="separate"/>
            </w:r>
            <w:r>
              <w:rPr>
                <w:noProof/>
                <w:webHidden/>
              </w:rPr>
              <w:t>25</w:t>
            </w:r>
            <w:r>
              <w:rPr>
                <w:noProof/>
                <w:webHidden/>
              </w:rPr>
              <w:fldChar w:fldCharType="end"/>
            </w:r>
          </w:hyperlink>
        </w:p>
        <w:p w14:paraId="2D19BCD9" w14:textId="49FB1846" w:rsidR="000C3576" w:rsidRDefault="000C3576">
          <w:pPr>
            <w:pStyle w:val="TOC3"/>
            <w:tabs>
              <w:tab w:val="left" w:pos="660"/>
              <w:tab w:val="right" w:leader="dot" w:pos="9350"/>
            </w:tabs>
            <w:rPr>
              <w:rFonts w:eastAsiaTheme="minorEastAsia" w:cstheme="minorBidi"/>
              <w:noProof/>
              <w:kern w:val="2"/>
              <w:sz w:val="24"/>
              <w:szCs w:val="24"/>
              <w14:ligatures w14:val="standardContextual"/>
            </w:rPr>
          </w:pPr>
          <w:hyperlink w:anchor="_Toc187385547" w:history="1">
            <w:r w:rsidRPr="00F60F58">
              <w:rPr>
                <w:rStyle w:val="Hyperlink"/>
                <w:noProof/>
              </w:rPr>
              <w:t>1.</w:t>
            </w:r>
            <w:r>
              <w:rPr>
                <w:rFonts w:eastAsiaTheme="minorEastAsia" w:cstheme="minorBidi"/>
                <w:noProof/>
                <w:kern w:val="2"/>
                <w:sz w:val="24"/>
                <w:szCs w:val="24"/>
                <w14:ligatures w14:val="standardContextual"/>
              </w:rPr>
              <w:tab/>
            </w:r>
            <w:r w:rsidRPr="00F60F58">
              <w:rPr>
                <w:rStyle w:val="Hyperlink"/>
                <w:noProof/>
              </w:rPr>
              <w:t>Covered Individual Definition, Designation, and Responsibility</w:t>
            </w:r>
            <w:r>
              <w:rPr>
                <w:noProof/>
                <w:webHidden/>
              </w:rPr>
              <w:tab/>
            </w:r>
            <w:r>
              <w:rPr>
                <w:noProof/>
                <w:webHidden/>
              </w:rPr>
              <w:fldChar w:fldCharType="begin"/>
            </w:r>
            <w:r>
              <w:rPr>
                <w:noProof/>
                <w:webHidden/>
              </w:rPr>
              <w:instrText xml:space="preserve"> PAGEREF _Toc187385547 \h </w:instrText>
            </w:r>
            <w:r>
              <w:rPr>
                <w:noProof/>
                <w:webHidden/>
              </w:rPr>
            </w:r>
            <w:r>
              <w:rPr>
                <w:noProof/>
                <w:webHidden/>
              </w:rPr>
              <w:fldChar w:fldCharType="separate"/>
            </w:r>
            <w:r>
              <w:rPr>
                <w:noProof/>
                <w:webHidden/>
              </w:rPr>
              <w:t>26</w:t>
            </w:r>
            <w:r>
              <w:rPr>
                <w:noProof/>
                <w:webHidden/>
              </w:rPr>
              <w:fldChar w:fldCharType="end"/>
            </w:r>
          </w:hyperlink>
        </w:p>
        <w:p w14:paraId="4F6E96E4" w14:textId="305B23BB" w:rsidR="000C3576" w:rsidRDefault="000C3576">
          <w:pPr>
            <w:pStyle w:val="TOC3"/>
            <w:tabs>
              <w:tab w:val="left" w:pos="660"/>
              <w:tab w:val="right" w:leader="dot" w:pos="9350"/>
            </w:tabs>
            <w:rPr>
              <w:rFonts w:eastAsiaTheme="minorEastAsia" w:cstheme="minorBidi"/>
              <w:noProof/>
              <w:kern w:val="2"/>
              <w:sz w:val="24"/>
              <w:szCs w:val="24"/>
              <w14:ligatures w14:val="standardContextual"/>
            </w:rPr>
          </w:pPr>
          <w:hyperlink w:anchor="_Toc187385548" w:history="1">
            <w:r w:rsidRPr="00F60F58">
              <w:rPr>
                <w:rStyle w:val="Hyperlink"/>
                <w:noProof/>
              </w:rPr>
              <w:t>2.</w:t>
            </w:r>
            <w:r>
              <w:rPr>
                <w:rFonts w:eastAsiaTheme="minorEastAsia" w:cstheme="minorBidi"/>
                <w:noProof/>
                <w:kern w:val="2"/>
                <w:sz w:val="24"/>
                <w:szCs w:val="24"/>
                <w14:ligatures w14:val="standardContextual"/>
              </w:rPr>
              <w:tab/>
            </w:r>
            <w:r w:rsidRPr="00F60F58">
              <w:rPr>
                <w:rStyle w:val="Hyperlink"/>
                <w:noProof/>
              </w:rPr>
              <w:t>Summary of Application Requirements</w:t>
            </w:r>
            <w:r>
              <w:rPr>
                <w:noProof/>
                <w:webHidden/>
              </w:rPr>
              <w:tab/>
            </w:r>
            <w:r>
              <w:rPr>
                <w:noProof/>
                <w:webHidden/>
              </w:rPr>
              <w:fldChar w:fldCharType="begin"/>
            </w:r>
            <w:r>
              <w:rPr>
                <w:noProof/>
                <w:webHidden/>
              </w:rPr>
              <w:instrText xml:space="preserve"> PAGEREF _Toc187385548 \h </w:instrText>
            </w:r>
            <w:r>
              <w:rPr>
                <w:noProof/>
                <w:webHidden/>
              </w:rPr>
            </w:r>
            <w:r>
              <w:rPr>
                <w:noProof/>
                <w:webHidden/>
              </w:rPr>
              <w:fldChar w:fldCharType="separate"/>
            </w:r>
            <w:r>
              <w:rPr>
                <w:noProof/>
                <w:webHidden/>
              </w:rPr>
              <w:t>26</w:t>
            </w:r>
            <w:r>
              <w:rPr>
                <w:noProof/>
                <w:webHidden/>
              </w:rPr>
              <w:fldChar w:fldCharType="end"/>
            </w:r>
          </w:hyperlink>
        </w:p>
        <w:p w14:paraId="609F7C4C" w14:textId="46DEBAA4" w:rsidR="000C3576" w:rsidRDefault="000C3576">
          <w:pPr>
            <w:pStyle w:val="TOC3"/>
            <w:tabs>
              <w:tab w:val="left" w:pos="660"/>
              <w:tab w:val="right" w:leader="dot" w:pos="9350"/>
            </w:tabs>
            <w:rPr>
              <w:rFonts w:eastAsiaTheme="minorEastAsia" w:cstheme="minorBidi"/>
              <w:noProof/>
              <w:kern w:val="2"/>
              <w:sz w:val="24"/>
              <w:szCs w:val="24"/>
              <w14:ligatures w14:val="standardContextual"/>
            </w:rPr>
          </w:pPr>
          <w:hyperlink w:anchor="_Toc187385549" w:history="1">
            <w:r w:rsidRPr="00F60F58">
              <w:rPr>
                <w:rStyle w:val="Hyperlink"/>
                <w:noProof/>
              </w:rPr>
              <w:t>3.</w:t>
            </w:r>
            <w:r>
              <w:rPr>
                <w:rFonts w:eastAsiaTheme="minorEastAsia" w:cstheme="minorBidi"/>
                <w:noProof/>
                <w:kern w:val="2"/>
                <w:sz w:val="24"/>
                <w:szCs w:val="24"/>
                <w14:ligatures w14:val="standardContextual"/>
              </w:rPr>
              <w:tab/>
            </w:r>
            <w:r w:rsidRPr="00F60F58">
              <w:rPr>
                <w:rStyle w:val="Hyperlink"/>
                <w:noProof/>
              </w:rPr>
              <w:t>Technical Volume</w:t>
            </w:r>
            <w:r>
              <w:rPr>
                <w:noProof/>
                <w:webHidden/>
              </w:rPr>
              <w:tab/>
            </w:r>
            <w:r>
              <w:rPr>
                <w:noProof/>
                <w:webHidden/>
              </w:rPr>
              <w:fldChar w:fldCharType="begin"/>
            </w:r>
            <w:r>
              <w:rPr>
                <w:noProof/>
                <w:webHidden/>
              </w:rPr>
              <w:instrText xml:space="preserve"> PAGEREF _Toc187385549 \h </w:instrText>
            </w:r>
            <w:r>
              <w:rPr>
                <w:noProof/>
                <w:webHidden/>
              </w:rPr>
            </w:r>
            <w:r>
              <w:rPr>
                <w:noProof/>
                <w:webHidden/>
              </w:rPr>
              <w:fldChar w:fldCharType="separate"/>
            </w:r>
            <w:r>
              <w:rPr>
                <w:noProof/>
                <w:webHidden/>
              </w:rPr>
              <w:t>27</w:t>
            </w:r>
            <w:r>
              <w:rPr>
                <w:noProof/>
                <w:webHidden/>
              </w:rPr>
              <w:fldChar w:fldCharType="end"/>
            </w:r>
          </w:hyperlink>
        </w:p>
        <w:p w14:paraId="617056C9" w14:textId="27F5A166" w:rsidR="000C3576" w:rsidRDefault="000C3576">
          <w:pPr>
            <w:pStyle w:val="TOC2"/>
            <w:tabs>
              <w:tab w:val="left" w:pos="660"/>
              <w:tab w:val="right" w:leader="dot" w:pos="9350"/>
            </w:tabs>
            <w:rPr>
              <w:rFonts w:eastAsiaTheme="minorEastAsia" w:cstheme="minorBidi"/>
              <w:b w:val="0"/>
              <w:bCs w:val="0"/>
              <w:noProof/>
              <w:kern w:val="2"/>
              <w:sz w:val="24"/>
              <w:szCs w:val="24"/>
              <w14:ligatures w14:val="standardContextual"/>
            </w:rPr>
          </w:pPr>
          <w:hyperlink w:anchor="_Toc187385550" w:history="1">
            <w:r w:rsidRPr="00F60F58">
              <w:rPr>
                <w:rStyle w:val="Hyperlink"/>
                <w:rFonts w:cs="Arial"/>
                <w:noProof/>
              </w:rPr>
              <w:t>D.</w:t>
            </w:r>
            <w:r>
              <w:rPr>
                <w:rFonts w:eastAsiaTheme="minorEastAsia" w:cstheme="minorBidi"/>
                <w:b w:val="0"/>
                <w:bCs w:val="0"/>
                <w:noProof/>
                <w:kern w:val="2"/>
                <w:sz w:val="24"/>
                <w:szCs w:val="24"/>
                <w14:ligatures w14:val="standardContextual"/>
              </w:rPr>
              <w:tab/>
            </w:r>
            <w:r w:rsidRPr="00F60F58">
              <w:rPr>
                <w:rStyle w:val="Hyperlink"/>
                <w:noProof/>
              </w:rPr>
              <w:t>Funding Restrictions</w:t>
            </w:r>
            <w:r>
              <w:rPr>
                <w:noProof/>
                <w:webHidden/>
              </w:rPr>
              <w:tab/>
            </w:r>
            <w:r>
              <w:rPr>
                <w:noProof/>
                <w:webHidden/>
              </w:rPr>
              <w:fldChar w:fldCharType="begin"/>
            </w:r>
            <w:r>
              <w:rPr>
                <w:noProof/>
                <w:webHidden/>
              </w:rPr>
              <w:instrText xml:space="preserve"> PAGEREF _Toc187385550 \h </w:instrText>
            </w:r>
            <w:r>
              <w:rPr>
                <w:noProof/>
                <w:webHidden/>
              </w:rPr>
            </w:r>
            <w:r>
              <w:rPr>
                <w:noProof/>
                <w:webHidden/>
              </w:rPr>
              <w:fldChar w:fldCharType="separate"/>
            </w:r>
            <w:r>
              <w:rPr>
                <w:noProof/>
                <w:webHidden/>
              </w:rPr>
              <w:t>31</w:t>
            </w:r>
            <w:r>
              <w:rPr>
                <w:noProof/>
                <w:webHidden/>
              </w:rPr>
              <w:fldChar w:fldCharType="end"/>
            </w:r>
          </w:hyperlink>
        </w:p>
        <w:p w14:paraId="2DBE3B6E" w14:textId="55A58831" w:rsidR="000C3576" w:rsidRDefault="000C3576">
          <w:pPr>
            <w:pStyle w:val="TOC3"/>
            <w:tabs>
              <w:tab w:val="left" w:pos="660"/>
              <w:tab w:val="right" w:leader="dot" w:pos="9350"/>
            </w:tabs>
            <w:rPr>
              <w:rFonts w:eastAsiaTheme="minorEastAsia" w:cstheme="minorBidi"/>
              <w:noProof/>
              <w:kern w:val="2"/>
              <w:sz w:val="24"/>
              <w:szCs w:val="24"/>
              <w14:ligatures w14:val="standardContextual"/>
            </w:rPr>
          </w:pPr>
          <w:hyperlink w:anchor="_Toc187385551" w:history="1">
            <w:r w:rsidRPr="00F60F58">
              <w:rPr>
                <w:rStyle w:val="Hyperlink"/>
                <w:noProof/>
              </w:rPr>
              <w:t>1.</w:t>
            </w:r>
            <w:r>
              <w:rPr>
                <w:rFonts w:eastAsiaTheme="minorEastAsia" w:cstheme="minorBidi"/>
                <w:noProof/>
                <w:kern w:val="2"/>
                <w:sz w:val="24"/>
                <w:szCs w:val="24"/>
                <w14:ligatures w14:val="standardContextual"/>
              </w:rPr>
              <w:tab/>
            </w:r>
            <w:r w:rsidRPr="00F60F58">
              <w:rPr>
                <w:rStyle w:val="Hyperlink"/>
                <w:noProof/>
              </w:rPr>
              <w:t>Build America Requirement for Infrastructure Projects</w:t>
            </w:r>
            <w:r>
              <w:rPr>
                <w:noProof/>
                <w:webHidden/>
              </w:rPr>
              <w:tab/>
            </w:r>
            <w:r>
              <w:rPr>
                <w:noProof/>
                <w:webHidden/>
              </w:rPr>
              <w:fldChar w:fldCharType="begin"/>
            </w:r>
            <w:r>
              <w:rPr>
                <w:noProof/>
                <w:webHidden/>
              </w:rPr>
              <w:instrText xml:space="preserve"> PAGEREF _Toc187385551 \h </w:instrText>
            </w:r>
            <w:r>
              <w:rPr>
                <w:noProof/>
                <w:webHidden/>
              </w:rPr>
            </w:r>
            <w:r>
              <w:rPr>
                <w:noProof/>
                <w:webHidden/>
              </w:rPr>
              <w:fldChar w:fldCharType="separate"/>
            </w:r>
            <w:r>
              <w:rPr>
                <w:noProof/>
                <w:webHidden/>
              </w:rPr>
              <w:t>32</w:t>
            </w:r>
            <w:r>
              <w:rPr>
                <w:noProof/>
                <w:webHidden/>
              </w:rPr>
              <w:fldChar w:fldCharType="end"/>
            </w:r>
          </w:hyperlink>
        </w:p>
        <w:p w14:paraId="75FABFB4" w14:textId="7AC58D22" w:rsidR="000C3576" w:rsidRDefault="000C3576">
          <w:pPr>
            <w:pStyle w:val="TOC1"/>
            <w:tabs>
              <w:tab w:val="right" w:leader="dot" w:pos="9350"/>
            </w:tabs>
            <w:rPr>
              <w:rFonts w:asciiTheme="minorHAnsi" w:eastAsiaTheme="minorEastAsia" w:hAnsiTheme="minorHAnsi" w:cstheme="minorBidi"/>
              <w:b w:val="0"/>
              <w:bCs w:val="0"/>
              <w:caps w:val="0"/>
              <w:noProof/>
              <w:kern w:val="2"/>
              <w14:ligatures w14:val="standardContextual"/>
            </w:rPr>
          </w:pPr>
          <w:hyperlink w:anchor="_Toc187385552" w:history="1">
            <w:r w:rsidRPr="00F60F58">
              <w:rPr>
                <w:rStyle w:val="Hyperlink"/>
                <w:noProof/>
              </w:rPr>
              <w:t>V. Submission Requirements and Deadlines</w:t>
            </w:r>
            <w:r>
              <w:rPr>
                <w:noProof/>
                <w:webHidden/>
              </w:rPr>
              <w:tab/>
            </w:r>
            <w:r>
              <w:rPr>
                <w:noProof/>
                <w:webHidden/>
              </w:rPr>
              <w:fldChar w:fldCharType="begin"/>
            </w:r>
            <w:r>
              <w:rPr>
                <w:noProof/>
                <w:webHidden/>
              </w:rPr>
              <w:instrText xml:space="preserve"> PAGEREF _Toc187385552 \h </w:instrText>
            </w:r>
            <w:r>
              <w:rPr>
                <w:noProof/>
                <w:webHidden/>
              </w:rPr>
            </w:r>
            <w:r>
              <w:rPr>
                <w:noProof/>
                <w:webHidden/>
              </w:rPr>
              <w:fldChar w:fldCharType="separate"/>
            </w:r>
            <w:r>
              <w:rPr>
                <w:noProof/>
                <w:webHidden/>
              </w:rPr>
              <w:t>33</w:t>
            </w:r>
            <w:r>
              <w:rPr>
                <w:noProof/>
                <w:webHidden/>
              </w:rPr>
              <w:fldChar w:fldCharType="end"/>
            </w:r>
          </w:hyperlink>
        </w:p>
        <w:p w14:paraId="2F9946F1" w14:textId="024B8AD2" w:rsidR="000C3576" w:rsidRDefault="000C3576">
          <w:pPr>
            <w:pStyle w:val="TOC2"/>
            <w:tabs>
              <w:tab w:val="left" w:pos="440"/>
              <w:tab w:val="right" w:leader="dot" w:pos="9350"/>
            </w:tabs>
            <w:rPr>
              <w:rFonts w:eastAsiaTheme="minorEastAsia" w:cstheme="minorBidi"/>
              <w:b w:val="0"/>
              <w:bCs w:val="0"/>
              <w:noProof/>
              <w:kern w:val="2"/>
              <w:sz w:val="24"/>
              <w:szCs w:val="24"/>
              <w14:ligatures w14:val="standardContextual"/>
            </w:rPr>
          </w:pPr>
          <w:hyperlink w:anchor="_Toc187385553" w:history="1">
            <w:r w:rsidRPr="00F60F58">
              <w:rPr>
                <w:rStyle w:val="Hyperlink"/>
                <w:rFonts w:cs="Arial"/>
                <w:noProof/>
              </w:rPr>
              <w:t>A.</w:t>
            </w:r>
            <w:r>
              <w:rPr>
                <w:rFonts w:eastAsiaTheme="minorEastAsia" w:cstheme="minorBidi"/>
                <w:b w:val="0"/>
                <w:bCs w:val="0"/>
                <w:noProof/>
                <w:kern w:val="2"/>
                <w:sz w:val="24"/>
                <w:szCs w:val="24"/>
                <w14:ligatures w14:val="standardContextual"/>
              </w:rPr>
              <w:tab/>
            </w:r>
            <w:r w:rsidRPr="00F60F58">
              <w:rPr>
                <w:rStyle w:val="Hyperlink"/>
                <w:noProof/>
              </w:rPr>
              <w:t>Required Registrations</w:t>
            </w:r>
            <w:r>
              <w:rPr>
                <w:noProof/>
                <w:webHidden/>
              </w:rPr>
              <w:tab/>
            </w:r>
            <w:r>
              <w:rPr>
                <w:noProof/>
                <w:webHidden/>
              </w:rPr>
              <w:fldChar w:fldCharType="begin"/>
            </w:r>
            <w:r>
              <w:rPr>
                <w:noProof/>
                <w:webHidden/>
              </w:rPr>
              <w:instrText xml:space="preserve"> PAGEREF _Toc187385553 \h </w:instrText>
            </w:r>
            <w:r>
              <w:rPr>
                <w:noProof/>
                <w:webHidden/>
              </w:rPr>
            </w:r>
            <w:r>
              <w:rPr>
                <w:noProof/>
                <w:webHidden/>
              </w:rPr>
              <w:fldChar w:fldCharType="separate"/>
            </w:r>
            <w:r>
              <w:rPr>
                <w:noProof/>
                <w:webHidden/>
              </w:rPr>
              <w:t>33</w:t>
            </w:r>
            <w:r>
              <w:rPr>
                <w:noProof/>
                <w:webHidden/>
              </w:rPr>
              <w:fldChar w:fldCharType="end"/>
            </w:r>
          </w:hyperlink>
        </w:p>
        <w:p w14:paraId="26434A6B" w14:textId="6D61AEF9" w:rsidR="000C3576" w:rsidRDefault="000C3576">
          <w:pPr>
            <w:pStyle w:val="TOC3"/>
            <w:tabs>
              <w:tab w:val="left" w:pos="660"/>
              <w:tab w:val="right" w:leader="dot" w:pos="9350"/>
            </w:tabs>
            <w:rPr>
              <w:rFonts w:eastAsiaTheme="minorEastAsia" w:cstheme="minorBidi"/>
              <w:noProof/>
              <w:kern w:val="2"/>
              <w:sz w:val="24"/>
              <w:szCs w:val="24"/>
              <w14:ligatures w14:val="standardContextual"/>
            </w:rPr>
          </w:pPr>
          <w:hyperlink w:anchor="_Toc187385554" w:history="1">
            <w:r w:rsidRPr="00F60F58">
              <w:rPr>
                <w:rStyle w:val="Hyperlink"/>
                <w:noProof/>
              </w:rPr>
              <w:t>1.</w:t>
            </w:r>
            <w:r>
              <w:rPr>
                <w:rFonts w:eastAsiaTheme="minorEastAsia" w:cstheme="minorBidi"/>
                <w:noProof/>
                <w:kern w:val="2"/>
                <w:sz w:val="24"/>
                <w:szCs w:val="24"/>
                <w14:ligatures w14:val="standardContextual"/>
              </w:rPr>
              <w:tab/>
            </w:r>
            <w:r w:rsidRPr="00F60F58">
              <w:rPr>
                <w:rStyle w:val="Hyperlink"/>
                <w:noProof/>
              </w:rPr>
              <w:t>Unique Entity Identifier (UEI) and System for Award Management (SAM)</w:t>
            </w:r>
            <w:r>
              <w:rPr>
                <w:noProof/>
                <w:webHidden/>
              </w:rPr>
              <w:tab/>
            </w:r>
            <w:r>
              <w:rPr>
                <w:noProof/>
                <w:webHidden/>
              </w:rPr>
              <w:fldChar w:fldCharType="begin"/>
            </w:r>
            <w:r>
              <w:rPr>
                <w:noProof/>
                <w:webHidden/>
              </w:rPr>
              <w:instrText xml:space="preserve"> PAGEREF _Toc187385554 \h </w:instrText>
            </w:r>
            <w:r>
              <w:rPr>
                <w:noProof/>
                <w:webHidden/>
              </w:rPr>
            </w:r>
            <w:r>
              <w:rPr>
                <w:noProof/>
                <w:webHidden/>
              </w:rPr>
              <w:fldChar w:fldCharType="separate"/>
            </w:r>
            <w:r>
              <w:rPr>
                <w:noProof/>
                <w:webHidden/>
              </w:rPr>
              <w:t>33</w:t>
            </w:r>
            <w:r>
              <w:rPr>
                <w:noProof/>
                <w:webHidden/>
              </w:rPr>
              <w:fldChar w:fldCharType="end"/>
            </w:r>
          </w:hyperlink>
        </w:p>
        <w:p w14:paraId="7E8AAD8E" w14:textId="419483B7" w:rsidR="000C3576" w:rsidRDefault="000C3576">
          <w:pPr>
            <w:pStyle w:val="TOC3"/>
            <w:tabs>
              <w:tab w:val="left" w:pos="660"/>
              <w:tab w:val="right" w:leader="dot" w:pos="9350"/>
            </w:tabs>
            <w:rPr>
              <w:rFonts w:eastAsiaTheme="minorEastAsia" w:cstheme="minorBidi"/>
              <w:noProof/>
              <w:kern w:val="2"/>
              <w:sz w:val="24"/>
              <w:szCs w:val="24"/>
              <w14:ligatures w14:val="standardContextual"/>
            </w:rPr>
          </w:pPr>
          <w:hyperlink w:anchor="_Toc187385555" w:history="1">
            <w:r w:rsidRPr="00F60F58">
              <w:rPr>
                <w:rStyle w:val="Hyperlink"/>
                <w:noProof/>
              </w:rPr>
              <w:t>2.</w:t>
            </w:r>
            <w:r>
              <w:rPr>
                <w:rFonts w:eastAsiaTheme="minorEastAsia" w:cstheme="minorBidi"/>
                <w:noProof/>
                <w:kern w:val="2"/>
                <w:sz w:val="24"/>
                <w:szCs w:val="24"/>
                <w14:ligatures w14:val="standardContextual"/>
              </w:rPr>
              <w:tab/>
            </w:r>
            <w:r w:rsidRPr="00F60F58">
              <w:rPr>
                <w:rStyle w:val="Hyperlink"/>
                <w:noProof/>
              </w:rPr>
              <w:t>eXCHANGE</w:t>
            </w:r>
            <w:r>
              <w:rPr>
                <w:noProof/>
                <w:webHidden/>
              </w:rPr>
              <w:tab/>
            </w:r>
            <w:r>
              <w:rPr>
                <w:noProof/>
                <w:webHidden/>
              </w:rPr>
              <w:fldChar w:fldCharType="begin"/>
            </w:r>
            <w:r>
              <w:rPr>
                <w:noProof/>
                <w:webHidden/>
              </w:rPr>
              <w:instrText xml:space="preserve"> PAGEREF _Toc187385555 \h </w:instrText>
            </w:r>
            <w:r>
              <w:rPr>
                <w:noProof/>
                <w:webHidden/>
              </w:rPr>
            </w:r>
            <w:r>
              <w:rPr>
                <w:noProof/>
                <w:webHidden/>
              </w:rPr>
              <w:fldChar w:fldCharType="separate"/>
            </w:r>
            <w:r>
              <w:rPr>
                <w:noProof/>
                <w:webHidden/>
              </w:rPr>
              <w:t>33</w:t>
            </w:r>
            <w:r>
              <w:rPr>
                <w:noProof/>
                <w:webHidden/>
              </w:rPr>
              <w:fldChar w:fldCharType="end"/>
            </w:r>
          </w:hyperlink>
        </w:p>
        <w:p w14:paraId="293113C1" w14:textId="3699BBCA" w:rsidR="000C3576" w:rsidRDefault="000C3576">
          <w:pPr>
            <w:pStyle w:val="TOC2"/>
            <w:tabs>
              <w:tab w:val="left" w:pos="440"/>
              <w:tab w:val="right" w:leader="dot" w:pos="9350"/>
            </w:tabs>
            <w:rPr>
              <w:rFonts w:eastAsiaTheme="minorEastAsia" w:cstheme="minorBidi"/>
              <w:b w:val="0"/>
              <w:bCs w:val="0"/>
              <w:noProof/>
              <w:kern w:val="2"/>
              <w:sz w:val="24"/>
              <w:szCs w:val="24"/>
              <w14:ligatures w14:val="standardContextual"/>
            </w:rPr>
          </w:pPr>
          <w:hyperlink w:anchor="_Toc187385556" w:history="1">
            <w:r w:rsidRPr="00F60F58">
              <w:rPr>
                <w:rStyle w:val="Hyperlink"/>
                <w:rFonts w:cs="Arial"/>
                <w:noProof/>
              </w:rPr>
              <w:t>B.</w:t>
            </w:r>
            <w:r>
              <w:rPr>
                <w:rFonts w:eastAsiaTheme="minorEastAsia" w:cstheme="minorBidi"/>
                <w:b w:val="0"/>
                <w:bCs w:val="0"/>
                <w:noProof/>
                <w:kern w:val="2"/>
                <w:sz w:val="24"/>
                <w:szCs w:val="24"/>
                <w14:ligatures w14:val="standardContextual"/>
              </w:rPr>
              <w:tab/>
            </w:r>
            <w:r w:rsidRPr="00F60F58">
              <w:rPr>
                <w:rStyle w:val="Hyperlink"/>
                <w:noProof/>
              </w:rPr>
              <w:t>Application Package</w:t>
            </w:r>
            <w:r>
              <w:rPr>
                <w:noProof/>
                <w:webHidden/>
              </w:rPr>
              <w:tab/>
            </w:r>
            <w:r>
              <w:rPr>
                <w:noProof/>
                <w:webHidden/>
              </w:rPr>
              <w:fldChar w:fldCharType="begin"/>
            </w:r>
            <w:r>
              <w:rPr>
                <w:noProof/>
                <w:webHidden/>
              </w:rPr>
              <w:instrText xml:space="preserve"> PAGEREF _Toc187385556 \h </w:instrText>
            </w:r>
            <w:r>
              <w:rPr>
                <w:noProof/>
                <w:webHidden/>
              </w:rPr>
            </w:r>
            <w:r>
              <w:rPr>
                <w:noProof/>
                <w:webHidden/>
              </w:rPr>
              <w:fldChar w:fldCharType="separate"/>
            </w:r>
            <w:r>
              <w:rPr>
                <w:noProof/>
                <w:webHidden/>
              </w:rPr>
              <w:t>33</w:t>
            </w:r>
            <w:r>
              <w:rPr>
                <w:noProof/>
                <w:webHidden/>
              </w:rPr>
              <w:fldChar w:fldCharType="end"/>
            </w:r>
          </w:hyperlink>
        </w:p>
        <w:p w14:paraId="5ACF8DA2" w14:textId="57466C1A" w:rsidR="000C3576" w:rsidRDefault="000C3576">
          <w:pPr>
            <w:pStyle w:val="TOC3"/>
            <w:tabs>
              <w:tab w:val="left" w:pos="660"/>
              <w:tab w:val="right" w:leader="dot" w:pos="9350"/>
            </w:tabs>
            <w:rPr>
              <w:rFonts w:eastAsiaTheme="minorEastAsia" w:cstheme="minorBidi"/>
              <w:noProof/>
              <w:kern w:val="2"/>
              <w:sz w:val="24"/>
              <w:szCs w:val="24"/>
              <w14:ligatures w14:val="standardContextual"/>
            </w:rPr>
          </w:pPr>
          <w:hyperlink w:anchor="_Toc187385557" w:history="1">
            <w:r w:rsidRPr="00F60F58">
              <w:rPr>
                <w:rStyle w:val="Hyperlink"/>
                <w:noProof/>
              </w:rPr>
              <w:t>1.</w:t>
            </w:r>
            <w:r>
              <w:rPr>
                <w:rFonts w:eastAsiaTheme="minorEastAsia" w:cstheme="minorBidi"/>
                <w:noProof/>
                <w:kern w:val="2"/>
                <w:sz w:val="24"/>
                <w:szCs w:val="24"/>
                <w14:ligatures w14:val="standardContextual"/>
              </w:rPr>
              <w:tab/>
            </w:r>
            <w:r w:rsidRPr="00F60F58">
              <w:rPr>
                <w:rStyle w:val="Hyperlink"/>
                <w:noProof/>
              </w:rPr>
              <w:t>eXCHANGE</w:t>
            </w:r>
            <w:r>
              <w:rPr>
                <w:noProof/>
                <w:webHidden/>
              </w:rPr>
              <w:tab/>
            </w:r>
            <w:r>
              <w:rPr>
                <w:noProof/>
                <w:webHidden/>
              </w:rPr>
              <w:fldChar w:fldCharType="begin"/>
            </w:r>
            <w:r>
              <w:rPr>
                <w:noProof/>
                <w:webHidden/>
              </w:rPr>
              <w:instrText xml:space="preserve"> PAGEREF _Toc187385557 \h </w:instrText>
            </w:r>
            <w:r>
              <w:rPr>
                <w:noProof/>
                <w:webHidden/>
              </w:rPr>
            </w:r>
            <w:r>
              <w:rPr>
                <w:noProof/>
                <w:webHidden/>
              </w:rPr>
              <w:fldChar w:fldCharType="separate"/>
            </w:r>
            <w:r>
              <w:rPr>
                <w:noProof/>
                <w:webHidden/>
              </w:rPr>
              <w:t>34</w:t>
            </w:r>
            <w:r>
              <w:rPr>
                <w:noProof/>
                <w:webHidden/>
              </w:rPr>
              <w:fldChar w:fldCharType="end"/>
            </w:r>
          </w:hyperlink>
        </w:p>
        <w:p w14:paraId="6779545E" w14:textId="5FD41692" w:rsidR="000C3576" w:rsidRDefault="000C3576">
          <w:pPr>
            <w:pStyle w:val="TOC2"/>
            <w:tabs>
              <w:tab w:val="left" w:pos="660"/>
              <w:tab w:val="right" w:leader="dot" w:pos="9350"/>
            </w:tabs>
            <w:rPr>
              <w:rFonts w:eastAsiaTheme="minorEastAsia" w:cstheme="minorBidi"/>
              <w:b w:val="0"/>
              <w:bCs w:val="0"/>
              <w:noProof/>
              <w:kern w:val="2"/>
              <w:sz w:val="24"/>
              <w:szCs w:val="24"/>
              <w14:ligatures w14:val="standardContextual"/>
            </w:rPr>
          </w:pPr>
          <w:hyperlink w:anchor="_Toc187385558" w:history="1">
            <w:r w:rsidRPr="00F60F58">
              <w:rPr>
                <w:rStyle w:val="Hyperlink"/>
                <w:rFonts w:cs="Arial"/>
                <w:noProof/>
              </w:rPr>
              <w:t>C.</w:t>
            </w:r>
            <w:r>
              <w:rPr>
                <w:rFonts w:eastAsiaTheme="minorEastAsia" w:cstheme="minorBidi"/>
                <w:b w:val="0"/>
                <w:bCs w:val="0"/>
                <w:noProof/>
                <w:kern w:val="2"/>
                <w:sz w:val="24"/>
                <w:szCs w:val="24"/>
                <w14:ligatures w14:val="standardContextual"/>
              </w:rPr>
              <w:tab/>
            </w:r>
            <w:r w:rsidRPr="00F60F58">
              <w:rPr>
                <w:rStyle w:val="Hyperlink"/>
                <w:noProof/>
              </w:rPr>
              <w:t>Submission Date and Times</w:t>
            </w:r>
            <w:r>
              <w:rPr>
                <w:noProof/>
                <w:webHidden/>
              </w:rPr>
              <w:tab/>
            </w:r>
            <w:r>
              <w:rPr>
                <w:noProof/>
                <w:webHidden/>
              </w:rPr>
              <w:fldChar w:fldCharType="begin"/>
            </w:r>
            <w:r>
              <w:rPr>
                <w:noProof/>
                <w:webHidden/>
              </w:rPr>
              <w:instrText xml:space="preserve"> PAGEREF _Toc187385558 \h </w:instrText>
            </w:r>
            <w:r>
              <w:rPr>
                <w:noProof/>
                <w:webHidden/>
              </w:rPr>
            </w:r>
            <w:r>
              <w:rPr>
                <w:noProof/>
                <w:webHidden/>
              </w:rPr>
              <w:fldChar w:fldCharType="separate"/>
            </w:r>
            <w:r>
              <w:rPr>
                <w:noProof/>
                <w:webHidden/>
              </w:rPr>
              <w:t>34</w:t>
            </w:r>
            <w:r>
              <w:rPr>
                <w:noProof/>
                <w:webHidden/>
              </w:rPr>
              <w:fldChar w:fldCharType="end"/>
            </w:r>
          </w:hyperlink>
        </w:p>
        <w:p w14:paraId="34A69628" w14:textId="34DDA761" w:rsidR="000C3576" w:rsidRDefault="000C3576">
          <w:pPr>
            <w:pStyle w:val="TOC2"/>
            <w:tabs>
              <w:tab w:val="left" w:pos="660"/>
              <w:tab w:val="right" w:leader="dot" w:pos="9350"/>
            </w:tabs>
            <w:rPr>
              <w:rFonts w:eastAsiaTheme="minorEastAsia" w:cstheme="minorBidi"/>
              <w:b w:val="0"/>
              <w:bCs w:val="0"/>
              <w:noProof/>
              <w:kern w:val="2"/>
              <w:sz w:val="24"/>
              <w:szCs w:val="24"/>
              <w14:ligatures w14:val="standardContextual"/>
            </w:rPr>
          </w:pPr>
          <w:hyperlink w:anchor="_Toc187385559" w:history="1">
            <w:r w:rsidRPr="00F60F58">
              <w:rPr>
                <w:rStyle w:val="Hyperlink"/>
                <w:rFonts w:cs="Arial"/>
                <w:noProof/>
              </w:rPr>
              <w:t>D.</w:t>
            </w:r>
            <w:r>
              <w:rPr>
                <w:rFonts w:eastAsiaTheme="minorEastAsia" w:cstheme="minorBidi"/>
                <w:b w:val="0"/>
                <w:bCs w:val="0"/>
                <w:noProof/>
                <w:kern w:val="2"/>
                <w:sz w:val="24"/>
                <w:szCs w:val="24"/>
                <w14:ligatures w14:val="standardContextual"/>
              </w:rPr>
              <w:tab/>
            </w:r>
            <w:r w:rsidRPr="00F60F58">
              <w:rPr>
                <w:rStyle w:val="Hyperlink"/>
                <w:noProof/>
              </w:rPr>
              <w:t>Intergovernmental Review</w:t>
            </w:r>
            <w:r>
              <w:rPr>
                <w:noProof/>
                <w:webHidden/>
              </w:rPr>
              <w:tab/>
            </w:r>
            <w:r>
              <w:rPr>
                <w:noProof/>
                <w:webHidden/>
              </w:rPr>
              <w:fldChar w:fldCharType="begin"/>
            </w:r>
            <w:r>
              <w:rPr>
                <w:noProof/>
                <w:webHidden/>
              </w:rPr>
              <w:instrText xml:space="preserve"> PAGEREF _Toc187385559 \h </w:instrText>
            </w:r>
            <w:r>
              <w:rPr>
                <w:noProof/>
                <w:webHidden/>
              </w:rPr>
            </w:r>
            <w:r>
              <w:rPr>
                <w:noProof/>
                <w:webHidden/>
              </w:rPr>
              <w:fldChar w:fldCharType="separate"/>
            </w:r>
            <w:r>
              <w:rPr>
                <w:noProof/>
                <w:webHidden/>
              </w:rPr>
              <w:t>34</w:t>
            </w:r>
            <w:r>
              <w:rPr>
                <w:noProof/>
                <w:webHidden/>
              </w:rPr>
              <w:fldChar w:fldCharType="end"/>
            </w:r>
          </w:hyperlink>
        </w:p>
        <w:p w14:paraId="75DB479B" w14:textId="0C3E49AB" w:rsidR="000C3576" w:rsidRDefault="000C3576">
          <w:pPr>
            <w:pStyle w:val="TOC1"/>
            <w:tabs>
              <w:tab w:val="right" w:leader="dot" w:pos="9350"/>
            </w:tabs>
            <w:rPr>
              <w:rFonts w:asciiTheme="minorHAnsi" w:eastAsiaTheme="minorEastAsia" w:hAnsiTheme="minorHAnsi" w:cstheme="minorBidi"/>
              <w:b w:val="0"/>
              <w:bCs w:val="0"/>
              <w:caps w:val="0"/>
              <w:noProof/>
              <w:kern w:val="2"/>
              <w14:ligatures w14:val="standardContextual"/>
            </w:rPr>
          </w:pPr>
          <w:hyperlink w:anchor="_Toc187385560" w:history="1">
            <w:r w:rsidRPr="00F60F58">
              <w:rPr>
                <w:rStyle w:val="Hyperlink"/>
                <w:noProof/>
              </w:rPr>
              <w:t>VI. Application Review Information</w:t>
            </w:r>
            <w:r>
              <w:rPr>
                <w:noProof/>
                <w:webHidden/>
              </w:rPr>
              <w:tab/>
            </w:r>
            <w:r>
              <w:rPr>
                <w:noProof/>
                <w:webHidden/>
              </w:rPr>
              <w:fldChar w:fldCharType="begin"/>
            </w:r>
            <w:r>
              <w:rPr>
                <w:noProof/>
                <w:webHidden/>
              </w:rPr>
              <w:instrText xml:space="preserve"> PAGEREF _Toc187385560 \h </w:instrText>
            </w:r>
            <w:r>
              <w:rPr>
                <w:noProof/>
                <w:webHidden/>
              </w:rPr>
            </w:r>
            <w:r>
              <w:rPr>
                <w:noProof/>
                <w:webHidden/>
              </w:rPr>
              <w:fldChar w:fldCharType="separate"/>
            </w:r>
            <w:r>
              <w:rPr>
                <w:noProof/>
                <w:webHidden/>
              </w:rPr>
              <w:t>35</w:t>
            </w:r>
            <w:r>
              <w:rPr>
                <w:noProof/>
                <w:webHidden/>
              </w:rPr>
              <w:fldChar w:fldCharType="end"/>
            </w:r>
          </w:hyperlink>
        </w:p>
        <w:p w14:paraId="785705A8" w14:textId="7B469C6E" w:rsidR="000C3576" w:rsidRDefault="000C3576">
          <w:pPr>
            <w:pStyle w:val="TOC2"/>
            <w:tabs>
              <w:tab w:val="left" w:pos="440"/>
              <w:tab w:val="right" w:leader="dot" w:pos="9350"/>
            </w:tabs>
            <w:rPr>
              <w:rFonts w:eastAsiaTheme="minorEastAsia" w:cstheme="minorBidi"/>
              <w:b w:val="0"/>
              <w:bCs w:val="0"/>
              <w:noProof/>
              <w:kern w:val="2"/>
              <w:sz w:val="24"/>
              <w:szCs w:val="24"/>
              <w14:ligatures w14:val="standardContextual"/>
            </w:rPr>
          </w:pPr>
          <w:hyperlink w:anchor="_Toc187385561" w:history="1">
            <w:r w:rsidRPr="00F60F58">
              <w:rPr>
                <w:rStyle w:val="Hyperlink"/>
                <w:rFonts w:cs="Arial"/>
                <w:noProof/>
              </w:rPr>
              <w:t>A.</w:t>
            </w:r>
            <w:r>
              <w:rPr>
                <w:rFonts w:eastAsiaTheme="minorEastAsia" w:cstheme="minorBidi"/>
                <w:b w:val="0"/>
                <w:bCs w:val="0"/>
                <w:noProof/>
                <w:kern w:val="2"/>
                <w:sz w:val="24"/>
                <w:szCs w:val="24"/>
                <w14:ligatures w14:val="standardContextual"/>
              </w:rPr>
              <w:tab/>
            </w:r>
            <w:r w:rsidRPr="00F60F58">
              <w:rPr>
                <w:rStyle w:val="Hyperlink"/>
                <w:noProof/>
              </w:rPr>
              <w:t>Standards for Application Evaluation</w:t>
            </w:r>
            <w:r>
              <w:rPr>
                <w:noProof/>
                <w:webHidden/>
              </w:rPr>
              <w:tab/>
            </w:r>
            <w:r>
              <w:rPr>
                <w:noProof/>
                <w:webHidden/>
              </w:rPr>
              <w:fldChar w:fldCharType="begin"/>
            </w:r>
            <w:r>
              <w:rPr>
                <w:noProof/>
                <w:webHidden/>
              </w:rPr>
              <w:instrText xml:space="preserve"> PAGEREF _Toc187385561 \h </w:instrText>
            </w:r>
            <w:r>
              <w:rPr>
                <w:noProof/>
                <w:webHidden/>
              </w:rPr>
            </w:r>
            <w:r>
              <w:rPr>
                <w:noProof/>
                <w:webHidden/>
              </w:rPr>
              <w:fldChar w:fldCharType="separate"/>
            </w:r>
            <w:r>
              <w:rPr>
                <w:noProof/>
                <w:webHidden/>
              </w:rPr>
              <w:t>35</w:t>
            </w:r>
            <w:r>
              <w:rPr>
                <w:noProof/>
                <w:webHidden/>
              </w:rPr>
              <w:fldChar w:fldCharType="end"/>
            </w:r>
          </w:hyperlink>
        </w:p>
        <w:p w14:paraId="3D810414" w14:textId="2A227EC6" w:rsidR="000C3576" w:rsidRDefault="000C3576">
          <w:pPr>
            <w:pStyle w:val="TOC2"/>
            <w:tabs>
              <w:tab w:val="left" w:pos="440"/>
              <w:tab w:val="right" w:leader="dot" w:pos="9350"/>
            </w:tabs>
            <w:rPr>
              <w:rFonts w:eastAsiaTheme="minorEastAsia" w:cstheme="minorBidi"/>
              <w:b w:val="0"/>
              <w:bCs w:val="0"/>
              <w:noProof/>
              <w:kern w:val="2"/>
              <w:sz w:val="24"/>
              <w:szCs w:val="24"/>
              <w14:ligatures w14:val="standardContextual"/>
            </w:rPr>
          </w:pPr>
          <w:hyperlink w:anchor="_Toc187385562" w:history="1">
            <w:r w:rsidRPr="00F60F58">
              <w:rPr>
                <w:rStyle w:val="Hyperlink"/>
                <w:rFonts w:cs="Arial"/>
                <w:noProof/>
              </w:rPr>
              <w:t>B.</w:t>
            </w:r>
            <w:r>
              <w:rPr>
                <w:rFonts w:eastAsiaTheme="minorEastAsia" w:cstheme="minorBidi"/>
                <w:b w:val="0"/>
                <w:bCs w:val="0"/>
                <w:noProof/>
                <w:kern w:val="2"/>
                <w:sz w:val="24"/>
                <w:szCs w:val="24"/>
                <w14:ligatures w14:val="standardContextual"/>
              </w:rPr>
              <w:tab/>
            </w:r>
            <w:r w:rsidRPr="00F60F58">
              <w:rPr>
                <w:rStyle w:val="Hyperlink"/>
                <w:noProof/>
              </w:rPr>
              <w:t>Responsiveness Review</w:t>
            </w:r>
            <w:r>
              <w:rPr>
                <w:noProof/>
                <w:webHidden/>
              </w:rPr>
              <w:tab/>
            </w:r>
            <w:r>
              <w:rPr>
                <w:noProof/>
                <w:webHidden/>
              </w:rPr>
              <w:fldChar w:fldCharType="begin"/>
            </w:r>
            <w:r>
              <w:rPr>
                <w:noProof/>
                <w:webHidden/>
              </w:rPr>
              <w:instrText xml:space="preserve"> PAGEREF _Toc187385562 \h </w:instrText>
            </w:r>
            <w:r>
              <w:rPr>
                <w:noProof/>
                <w:webHidden/>
              </w:rPr>
            </w:r>
            <w:r>
              <w:rPr>
                <w:noProof/>
                <w:webHidden/>
              </w:rPr>
              <w:fldChar w:fldCharType="separate"/>
            </w:r>
            <w:r>
              <w:rPr>
                <w:noProof/>
                <w:webHidden/>
              </w:rPr>
              <w:t>35</w:t>
            </w:r>
            <w:r>
              <w:rPr>
                <w:noProof/>
                <w:webHidden/>
              </w:rPr>
              <w:fldChar w:fldCharType="end"/>
            </w:r>
          </w:hyperlink>
        </w:p>
        <w:p w14:paraId="19864B75" w14:textId="573699D4" w:rsidR="000C3576" w:rsidRDefault="000C3576">
          <w:pPr>
            <w:pStyle w:val="TOC2"/>
            <w:tabs>
              <w:tab w:val="left" w:pos="660"/>
              <w:tab w:val="right" w:leader="dot" w:pos="9350"/>
            </w:tabs>
            <w:rPr>
              <w:rFonts w:eastAsiaTheme="minorEastAsia" w:cstheme="minorBidi"/>
              <w:b w:val="0"/>
              <w:bCs w:val="0"/>
              <w:noProof/>
              <w:kern w:val="2"/>
              <w:sz w:val="24"/>
              <w:szCs w:val="24"/>
              <w14:ligatures w14:val="standardContextual"/>
            </w:rPr>
          </w:pPr>
          <w:hyperlink w:anchor="_Toc187385563" w:history="1">
            <w:r w:rsidRPr="00F60F58">
              <w:rPr>
                <w:rStyle w:val="Hyperlink"/>
                <w:rFonts w:cs="Arial"/>
                <w:noProof/>
              </w:rPr>
              <w:t>C.</w:t>
            </w:r>
            <w:r>
              <w:rPr>
                <w:rFonts w:eastAsiaTheme="minorEastAsia" w:cstheme="minorBidi"/>
                <w:b w:val="0"/>
                <w:bCs w:val="0"/>
                <w:noProof/>
                <w:kern w:val="2"/>
                <w:sz w:val="24"/>
                <w:szCs w:val="24"/>
                <w14:ligatures w14:val="standardContextual"/>
              </w:rPr>
              <w:tab/>
            </w:r>
            <w:r w:rsidRPr="00F60F58">
              <w:rPr>
                <w:rStyle w:val="Hyperlink"/>
                <w:noProof/>
              </w:rPr>
              <w:t>Review Criteria</w:t>
            </w:r>
            <w:r>
              <w:rPr>
                <w:noProof/>
                <w:webHidden/>
              </w:rPr>
              <w:tab/>
            </w:r>
            <w:r>
              <w:rPr>
                <w:noProof/>
                <w:webHidden/>
              </w:rPr>
              <w:fldChar w:fldCharType="begin"/>
            </w:r>
            <w:r>
              <w:rPr>
                <w:noProof/>
                <w:webHidden/>
              </w:rPr>
              <w:instrText xml:space="preserve"> PAGEREF _Toc187385563 \h </w:instrText>
            </w:r>
            <w:r>
              <w:rPr>
                <w:noProof/>
                <w:webHidden/>
              </w:rPr>
            </w:r>
            <w:r>
              <w:rPr>
                <w:noProof/>
                <w:webHidden/>
              </w:rPr>
              <w:fldChar w:fldCharType="separate"/>
            </w:r>
            <w:r>
              <w:rPr>
                <w:noProof/>
                <w:webHidden/>
              </w:rPr>
              <w:t>35</w:t>
            </w:r>
            <w:r>
              <w:rPr>
                <w:noProof/>
                <w:webHidden/>
              </w:rPr>
              <w:fldChar w:fldCharType="end"/>
            </w:r>
          </w:hyperlink>
        </w:p>
        <w:p w14:paraId="50099953" w14:textId="330E352E" w:rsidR="000C3576" w:rsidRDefault="000C3576">
          <w:pPr>
            <w:pStyle w:val="TOC3"/>
            <w:tabs>
              <w:tab w:val="left" w:pos="660"/>
              <w:tab w:val="right" w:leader="dot" w:pos="9350"/>
            </w:tabs>
            <w:rPr>
              <w:rFonts w:eastAsiaTheme="minorEastAsia" w:cstheme="minorBidi"/>
              <w:noProof/>
              <w:kern w:val="2"/>
              <w:sz w:val="24"/>
              <w:szCs w:val="24"/>
              <w14:ligatures w14:val="standardContextual"/>
            </w:rPr>
          </w:pPr>
          <w:hyperlink w:anchor="_Toc187385564" w:history="1">
            <w:r w:rsidRPr="00F60F58">
              <w:rPr>
                <w:rStyle w:val="Hyperlink"/>
                <w:noProof/>
              </w:rPr>
              <w:t>1.</w:t>
            </w:r>
            <w:r>
              <w:rPr>
                <w:rFonts w:eastAsiaTheme="minorEastAsia" w:cstheme="minorBidi"/>
                <w:noProof/>
                <w:kern w:val="2"/>
                <w:sz w:val="24"/>
                <w:szCs w:val="24"/>
                <w14:ligatures w14:val="standardContextual"/>
              </w:rPr>
              <w:tab/>
            </w:r>
            <w:r w:rsidRPr="00F60F58">
              <w:rPr>
                <w:rStyle w:val="Hyperlink"/>
                <w:noProof/>
              </w:rPr>
              <w:t>Compliance Criteria</w:t>
            </w:r>
            <w:r>
              <w:rPr>
                <w:noProof/>
                <w:webHidden/>
              </w:rPr>
              <w:tab/>
            </w:r>
            <w:r>
              <w:rPr>
                <w:noProof/>
                <w:webHidden/>
              </w:rPr>
              <w:fldChar w:fldCharType="begin"/>
            </w:r>
            <w:r>
              <w:rPr>
                <w:noProof/>
                <w:webHidden/>
              </w:rPr>
              <w:instrText xml:space="preserve"> PAGEREF _Toc187385564 \h </w:instrText>
            </w:r>
            <w:r>
              <w:rPr>
                <w:noProof/>
                <w:webHidden/>
              </w:rPr>
            </w:r>
            <w:r>
              <w:rPr>
                <w:noProof/>
                <w:webHidden/>
              </w:rPr>
              <w:fldChar w:fldCharType="separate"/>
            </w:r>
            <w:r>
              <w:rPr>
                <w:noProof/>
                <w:webHidden/>
              </w:rPr>
              <w:t>35</w:t>
            </w:r>
            <w:r>
              <w:rPr>
                <w:noProof/>
                <w:webHidden/>
              </w:rPr>
              <w:fldChar w:fldCharType="end"/>
            </w:r>
          </w:hyperlink>
        </w:p>
        <w:p w14:paraId="1B4BEC7B" w14:textId="46AF4253" w:rsidR="000C3576" w:rsidRDefault="000C3576">
          <w:pPr>
            <w:pStyle w:val="TOC3"/>
            <w:tabs>
              <w:tab w:val="left" w:pos="660"/>
              <w:tab w:val="right" w:leader="dot" w:pos="9350"/>
            </w:tabs>
            <w:rPr>
              <w:rFonts w:eastAsiaTheme="minorEastAsia" w:cstheme="minorBidi"/>
              <w:noProof/>
              <w:kern w:val="2"/>
              <w:sz w:val="24"/>
              <w:szCs w:val="24"/>
              <w14:ligatures w14:val="standardContextual"/>
            </w:rPr>
          </w:pPr>
          <w:hyperlink w:anchor="_Toc187385565" w:history="1">
            <w:r w:rsidRPr="00F60F58">
              <w:rPr>
                <w:rStyle w:val="Hyperlink"/>
                <w:noProof/>
              </w:rPr>
              <w:t>2.</w:t>
            </w:r>
            <w:r>
              <w:rPr>
                <w:rFonts w:eastAsiaTheme="minorEastAsia" w:cstheme="minorBidi"/>
                <w:noProof/>
                <w:kern w:val="2"/>
                <w:sz w:val="24"/>
                <w:szCs w:val="24"/>
                <w14:ligatures w14:val="standardContextual"/>
              </w:rPr>
              <w:tab/>
            </w:r>
            <w:r w:rsidRPr="00F60F58">
              <w:rPr>
                <w:rStyle w:val="Hyperlink"/>
                <w:noProof/>
              </w:rPr>
              <w:t>Technical Review Criteria</w:t>
            </w:r>
            <w:r>
              <w:rPr>
                <w:noProof/>
                <w:webHidden/>
              </w:rPr>
              <w:tab/>
            </w:r>
            <w:r>
              <w:rPr>
                <w:noProof/>
                <w:webHidden/>
              </w:rPr>
              <w:fldChar w:fldCharType="begin"/>
            </w:r>
            <w:r>
              <w:rPr>
                <w:noProof/>
                <w:webHidden/>
              </w:rPr>
              <w:instrText xml:space="preserve"> PAGEREF _Toc187385565 \h </w:instrText>
            </w:r>
            <w:r>
              <w:rPr>
                <w:noProof/>
                <w:webHidden/>
              </w:rPr>
            </w:r>
            <w:r>
              <w:rPr>
                <w:noProof/>
                <w:webHidden/>
              </w:rPr>
              <w:fldChar w:fldCharType="separate"/>
            </w:r>
            <w:r>
              <w:rPr>
                <w:noProof/>
                <w:webHidden/>
              </w:rPr>
              <w:t>36</w:t>
            </w:r>
            <w:r>
              <w:rPr>
                <w:noProof/>
                <w:webHidden/>
              </w:rPr>
              <w:fldChar w:fldCharType="end"/>
            </w:r>
          </w:hyperlink>
        </w:p>
        <w:p w14:paraId="4ABBF0AB" w14:textId="6B0C23E3" w:rsidR="000C3576" w:rsidRDefault="000C3576">
          <w:pPr>
            <w:pStyle w:val="TOC3"/>
            <w:tabs>
              <w:tab w:val="left" w:pos="660"/>
              <w:tab w:val="right" w:leader="dot" w:pos="9350"/>
            </w:tabs>
            <w:rPr>
              <w:rFonts w:eastAsiaTheme="minorEastAsia" w:cstheme="minorBidi"/>
              <w:noProof/>
              <w:kern w:val="2"/>
              <w:sz w:val="24"/>
              <w:szCs w:val="24"/>
              <w14:ligatures w14:val="standardContextual"/>
            </w:rPr>
          </w:pPr>
          <w:hyperlink w:anchor="_Toc187385566" w:history="1">
            <w:r w:rsidRPr="00F60F58">
              <w:rPr>
                <w:rStyle w:val="Hyperlink"/>
                <w:noProof/>
              </w:rPr>
              <w:t>3.</w:t>
            </w:r>
            <w:r>
              <w:rPr>
                <w:rFonts w:eastAsiaTheme="minorEastAsia" w:cstheme="minorBidi"/>
                <w:noProof/>
                <w:kern w:val="2"/>
                <w:sz w:val="24"/>
                <w:szCs w:val="24"/>
                <w14:ligatures w14:val="standardContextual"/>
              </w:rPr>
              <w:tab/>
            </w:r>
            <w:r w:rsidRPr="00F60F58">
              <w:rPr>
                <w:rStyle w:val="Hyperlink"/>
                <w:noProof/>
              </w:rPr>
              <w:t>Criteria for Replies to Reviewer Comments</w:t>
            </w:r>
            <w:r>
              <w:rPr>
                <w:noProof/>
                <w:webHidden/>
              </w:rPr>
              <w:tab/>
            </w:r>
            <w:r>
              <w:rPr>
                <w:noProof/>
                <w:webHidden/>
              </w:rPr>
              <w:fldChar w:fldCharType="begin"/>
            </w:r>
            <w:r>
              <w:rPr>
                <w:noProof/>
                <w:webHidden/>
              </w:rPr>
              <w:instrText xml:space="preserve"> PAGEREF _Toc187385566 \h </w:instrText>
            </w:r>
            <w:r>
              <w:rPr>
                <w:noProof/>
                <w:webHidden/>
              </w:rPr>
            </w:r>
            <w:r>
              <w:rPr>
                <w:noProof/>
                <w:webHidden/>
              </w:rPr>
              <w:fldChar w:fldCharType="separate"/>
            </w:r>
            <w:r>
              <w:rPr>
                <w:noProof/>
                <w:webHidden/>
              </w:rPr>
              <w:t>38</w:t>
            </w:r>
            <w:r>
              <w:rPr>
                <w:noProof/>
                <w:webHidden/>
              </w:rPr>
              <w:fldChar w:fldCharType="end"/>
            </w:r>
          </w:hyperlink>
        </w:p>
        <w:p w14:paraId="270C9CA0" w14:textId="519AC0CC" w:rsidR="000C3576" w:rsidRDefault="000C3576">
          <w:pPr>
            <w:pStyle w:val="TOC2"/>
            <w:tabs>
              <w:tab w:val="left" w:pos="660"/>
              <w:tab w:val="right" w:leader="dot" w:pos="9350"/>
            </w:tabs>
            <w:rPr>
              <w:rFonts w:eastAsiaTheme="minorEastAsia" w:cstheme="minorBidi"/>
              <w:b w:val="0"/>
              <w:bCs w:val="0"/>
              <w:noProof/>
              <w:kern w:val="2"/>
              <w:sz w:val="24"/>
              <w:szCs w:val="24"/>
              <w14:ligatures w14:val="standardContextual"/>
            </w:rPr>
          </w:pPr>
          <w:hyperlink w:anchor="_Toc187385567" w:history="1">
            <w:r w:rsidRPr="00F60F58">
              <w:rPr>
                <w:rStyle w:val="Hyperlink"/>
                <w:rFonts w:cs="Arial"/>
                <w:noProof/>
              </w:rPr>
              <w:t>D.</w:t>
            </w:r>
            <w:r>
              <w:rPr>
                <w:rFonts w:eastAsiaTheme="minorEastAsia" w:cstheme="minorBidi"/>
                <w:b w:val="0"/>
                <w:bCs w:val="0"/>
                <w:noProof/>
                <w:kern w:val="2"/>
                <w:sz w:val="24"/>
                <w:szCs w:val="24"/>
                <w14:ligatures w14:val="standardContextual"/>
              </w:rPr>
              <w:tab/>
            </w:r>
            <w:r w:rsidRPr="00F60F58">
              <w:rPr>
                <w:rStyle w:val="Hyperlink"/>
                <w:noProof/>
              </w:rPr>
              <w:t>Other Selection Factors</w:t>
            </w:r>
            <w:r>
              <w:rPr>
                <w:noProof/>
                <w:webHidden/>
              </w:rPr>
              <w:tab/>
            </w:r>
            <w:r>
              <w:rPr>
                <w:noProof/>
                <w:webHidden/>
              </w:rPr>
              <w:fldChar w:fldCharType="begin"/>
            </w:r>
            <w:r>
              <w:rPr>
                <w:noProof/>
                <w:webHidden/>
              </w:rPr>
              <w:instrText xml:space="preserve"> PAGEREF _Toc187385567 \h </w:instrText>
            </w:r>
            <w:r>
              <w:rPr>
                <w:noProof/>
                <w:webHidden/>
              </w:rPr>
            </w:r>
            <w:r>
              <w:rPr>
                <w:noProof/>
                <w:webHidden/>
              </w:rPr>
              <w:fldChar w:fldCharType="separate"/>
            </w:r>
            <w:r>
              <w:rPr>
                <w:noProof/>
                <w:webHidden/>
              </w:rPr>
              <w:t>38</w:t>
            </w:r>
            <w:r>
              <w:rPr>
                <w:noProof/>
                <w:webHidden/>
              </w:rPr>
              <w:fldChar w:fldCharType="end"/>
            </w:r>
          </w:hyperlink>
        </w:p>
        <w:p w14:paraId="29E16B10" w14:textId="1302EC47" w:rsidR="000C3576" w:rsidRDefault="000C3576">
          <w:pPr>
            <w:pStyle w:val="TOC1"/>
            <w:tabs>
              <w:tab w:val="right" w:leader="dot" w:pos="9350"/>
            </w:tabs>
            <w:rPr>
              <w:rFonts w:asciiTheme="minorHAnsi" w:eastAsiaTheme="minorEastAsia" w:hAnsiTheme="minorHAnsi" w:cstheme="minorBidi"/>
              <w:b w:val="0"/>
              <w:bCs w:val="0"/>
              <w:caps w:val="0"/>
              <w:noProof/>
              <w:kern w:val="2"/>
              <w14:ligatures w14:val="standardContextual"/>
            </w:rPr>
          </w:pPr>
          <w:hyperlink w:anchor="_Toc187385568" w:history="1">
            <w:r w:rsidRPr="00F60F58">
              <w:rPr>
                <w:rStyle w:val="Hyperlink"/>
                <w:noProof/>
              </w:rPr>
              <w:t>VII. Selection and Award Notices</w:t>
            </w:r>
            <w:r>
              <w:rPr>
                <w:noProof/>
                <w:webHidden/>
              </w:rPr>
              <w:tab/>
            </w:r>
            <w:r>
              <w:rPr>
                <w:noProof/>
                <w:webHidden/>
              </w:rPr>
              <w:fldChar w:fldCharType="begin"/>
            </w:r>
            <w:r>
              <w:rPr>
                <w:noProof/>
                <w:webHidden/>
              </w:rPr>
              <w:instrText xml:space="preserve"> PAGEREF _Toc187385568 \h </w:instrText>
            </w:r>
            <w:r>
              <w:rPr>
                <w:noProof/>
                <w:webHidden/>
              </w:rPr>
            </w:r>
            <w:r>
              <w:rPr>
                <w:noProof/>
                <w:webHidden/>
              </w:rPr>
              <w:fldChar w:fldCharType="separate"/>
            </w:r>
            <w:r>
              <w:rPr>
                <w:noProof/>
                <w:webHidden/>
              </w:rPr>
              <w:t>40</w:t>
            </w:r>
            <w:r>
              <w:rPr>
                <w:noProof/>
                <w:webHidden/>
              </w:rPr>
              <w:fldChar w:fldCharType="end"/>
            </w:r>
          </w:hyperlink>
        </w:p>
        <w:p w14:paraId="47D4FC7C" w14:textId="2A2BF345" w:rsidR="000C3576" w:rsidRDefault="000C3576">
          <w:pPr>
            <w:pStyle w:val="TOC1"/>
            <w:tabs>
              <w:tab w:val="right" w:leader="dot" w:pos="9350"/>
            </w:tabs>
            <w:rPr>
              <w:rFonts w:asciiTheme="minorHAnsi" w:eastAsiaTheme="minorEastAsia" w:hAnsiTheme="minorHAnsi" w:cstheme="minorBidi"/>
              <w:b w:val="0"/>
              <w:bCs w:val="0"/>
              <w:caps w:val="0"/>
              <w:noProof/>
              <w:kern w:val="2"/>
              <w14:ligatures w14:val="standardContextual"/>
            </w:rPr>
          </w:pPr>
          <w:hyperlink w:anchor="_Toc187385569" w:history="1">
            <w:r w:rsidRPr="00F60F58">
              <w:rPr>
                <w:rStyle w:val="Hyperlink"/>
                <w:noProof/>
              </w:rPr>
              <w:t>VIII. Award Administration Information</w:t>
            </w:r>
            <w:r>
              <w:rPr>
                <w:noProof/>
                <w:webHidden/>
              </w:rPr>
              <w:tab/>
            </w:r>
            <w:r>
              <w:rPr>
                <w:noProof/>
                <w:webHidden/>
              </w:rPr>
              <w:fldChar w:fldCharType="begin"/>
            </w:r>
            <w:r>
              <w:rPr>
                <w:noProof/>
                <w:webHidden/>
              </w:rPr>
              <w:instrText xml:space="preserve"> PAGEREF _Toc187385569 \h </w:instrText>
            </w:r>
            <w:r>
              <w:rPr>
                <w:noProof/>
                <w:webHidden/>
              </w:rPr>
            </w:r>
            <w:r>
              <w:rPr>
                <w:noProof/>
                <w:webHidden/>
              </w:rPr>
              <w:fldChar w:fldCharType="separate"/>
            </w:r>
            <w:r>
              <w:rPr>
                <w:noProof/>
                <w:webHidden/>
              </w:rPr>
              <w:t>41</w:t>
            </w:r>
            <w:r>
              <w:rPr>
                <w:noProof/>
                <w:webHidden/>
              </w:rPr>
              <w:fldChar w:fldCharType="end"/>
            </w:r>
          </w:hyperlink>
        </w:p>
        <w:p w14:paraId="50E6F950" w14:textId="1576B577" w:rsidR="000C3576" w:rsidRDefault="000C3576">
          <w:pPr>
            <w:pStyle w:val="TOC2"/>
            <w:tabs>
              <w:tab w:val="left" w:pos="440"/>
              <w:tab w:val="right" w:leader="dot" w:pos="9350"/>
            </w:tabs>
            <w:rPr>
              <w:rFonts w:eastAsiaTheme="minorEastAsia" w:cstheme="minorBidi"/>
              <w:b w:val="0"/>
              <w:bCs w:val="0"/>
              <w:noProof/>
              <w:kern w:val="2"/>
              <w:sz w:val="24"/>
              <w:szCs w:val="24"/>
              <w14:ligatures w14:val="standardContextual"/>
            </w:rPr>
          </w:pPr>
          <w:hyperlink w:anchor="_Toc187385570" w:history="1">
            <w:r w:rsidRPr="00F60F58">
              <w:rPr>
                <w:rStyle w:val="Hyperlink"/>
                <w:rFonts w:cs="Arial"/>
                <w:noProof/>
              </w:rPr>
              <w:t>A.</w:t>
            </w:r>
            <w:r>
              <w:rPr>
                <w:rFonts w:eastAsiaTheme="minorEastAsia" w:cstheme="minorBidi"/>
                <w:b w:val="0"/>
                <w:bCs w:val="0"/>
                <w:noProof/>
                <w:kern w:val="2"/>
                <w:sz w:val="24"/>
                <w:szCs w:val="24"/>
                <w14:ligatures w14:val="standardContextual"/>
              </w:rPr>
              <w:tab/>
            </w:r>
            <w:r w:rsidRPr="00F60F58">
              <w:rPr>
                <w:rStyle w:val="Hyperlink"/>
                <w:noProof/>
              </w:rPr>
              <w:t>Post-Award Requirements and Administration</w:t>
            </w:r>
            <w:r>
              <w:rPr>
                <w:noProof/>
                <w:webHidden/>
              </w:rPr>
              <w:tab/>
            </w:r>
            <w:r>
              <w:rPr>
                <w:noProof/>
                <w:webHidden/>
              </w:rPr>
              <w:fldChar w:fldCharType="begin"/>
            </w:r>
            <w:r>
              <w:rPr>
                <w:noProof/>
                <w:webHidden/>
              </w:rPr>
              <w:instrText xml:space="preserve"> PAGEREF _Toc187385570 \h </w:instrText>
            </w:r>
            <w:r>
              <w:rPr>
                <w:noProof/>
                <w:webHidden/>
              </w:rPr>
            </w:r>
            <w:r>
              <w:rPr>
                <w:noProof/>
                <w:webHidden/>
              </w:rPr>
              <w:fldChar w:fldCharType="separate"/>
            </w:r>
            <w:r>
              <w:rPr>
                <w:noProof/>
                <w:webHidden/>
              </w:rPr>
              <w:t>41</w:t>
            </w:r>
            <w:r>
              <w:rPr>
                <w:noProof/>
                <w:webHidden/>
              </w:rPr>
              <w:fldChar w:fldCharType="end"/>
            </w:r>
          </w:hyperlink>
        </w:p>
        <w:p w14:paraId="47F74ADA" w14:textId="59E2D892" w:rsidR="000C3576" w:rsidRDefault="000C3576">
          <w:pPr>
            <w:pStyle w:val="TOC3"/>
            <w:tabs>
              <w:tab w:val="left" w:pos="660"/>
              <w:tab w:val="right" w:leader="dot" w:pos="9350"/>
            </w:tabs>
            <w:rPr>
              <w:rFonts w:eastAsiaTheme="minorEastAsia" w:cstheme="minorBidi"/>
              <w:noProof/>
              <w:kern w:val="2"/>
              <w:sz w:val="24"/>
              <w:szCs w:val="24"/>
              <w14:ligatures w14:val="standardContextual"/>
            </w:rPr>
          </w:pPr>
          <w:hyperlink w:anchor="_Toc187385571" w:history="1">
            <w:r w:rsidRPr="00F60F58">
              <w:rPr>
                <w:rStyle w:val="Hyperlink"/>
                <w:rFonts w:ascii="Calibri" w:eastAsia="Times New Roman" w:hAnsi="Calibri" w:cs="Times New Roman"/>
                <w:noProof/>
              </w:rPr>
              <w:t>1.</w:t>
            </w:r>
            <w:r>
              <w:rPr>
                <w:rFonts w:eastAsiaTheme="minorEastAsia" w:cstheme="minorBidi"/>
                <w:noProof/>
                <w:kern w:val="2"/>
                <w:sz w:val="24"/>
                <w:szCs w:val="24"/>
                <w14:ligatures w14:val="standardContextual"/>
              </w:rPr>
              <w:tab/>
            </w:r>
            <w:r w:rsidRPr="00F60F58">
              <w:rPr>
                <w:rStyle w:val="Hyperlink"/>
                <w:noProof/>
              </w:rPr>
              <w:t>Real Property and Equipment</w:t>
            </w:r>
            <w:r>
              <w:rPr>
                <w:noProof/>
                <w:webHidden/>
              </w:rPr>
              <w:tab/>
            </w:r>
            <w:r>
              <w:rPr>
                <w:noProof/>
                <w:webHidden/>
              </w:rPr>
              <w:fldChar w:fldCharType="begin"/>
            </w:r>
            <w:r>
              <w:rPr>
                <w:noProof/>
                <w:webHidden/>
              </w:rPr>
              <w:instrText xml:space="preserve"> PAGEREF _Toc187385571 \h </w:instrText>
            </w:r>
            <w:r>
              <w:rPr>
                <w:noProof/>
                <w:webHidden/>
              </w:rPr>
            </w:r>
            <w:r>
              <w:rPr>
                <w:noProof/>
                <w:webHidden/>
              </w:rPr>
              <w:fldChar w:fldCharType="separate"/>
            </w:r>
            <w:r>
              <w:rPr>
                <w:noProof/>
                <w:webHidden/>
              </w:rPr>
              <w:t>42</w:t>
            </w:r>
            <w:r>
              <w:rPr>
                <w:noProof/>
                <w:webHidden/>
              </w:rPr>
              <w:fldChar w:fldCharType="end"/>
            </w:r>
          </w:hyperlink>
        </w:p>
        <w:p w14:paraId="74FF7066" w14:textId="5396B164" w:rsidR="000C3576" w:rsidRDefault="000C3576">
          <w:pPr>
            <w:pStyle w:val="TOC3"/>
            <w:tabs>
              <w:tab w:val="left" w:pos="660"/>
              <w:tab w:val="right" w:leader="dot" w:pos="9350"/>
            </w:tabs>
            <w:rPr>
              <w:rFonts w:eastAsiaTheme="minorEastAsia" w:cstheme="minorBidi"/>
              <w:noProof/>
              <w:kern w:val="2"/>
              <w:sz w:val="24"/>
              <w:szCs w:val="24"/>
              <w14:ligatures w14:val="standardContextual"/>
            </w:rPr>
          </w:pPr>
          <w:hyperlink w:anchor="_Toc187385572" w:history="1">
            <w:r w:rsidRPr="00F60F58">
              <w:rPr>
                <w:rStyle w:val="Hyperlink"/>
                <w:noProof/>
              </w:rPr>
              <w:t>2.</w:t>
            </w:r>
            <w:r>
              <w:rPr>
                <w:rFonts w:eastAsiaTheme="minorEastAsia" w:cstheme="minorBidi"/>
                <w:noProof/>
                <w:kern w:val="2"/>
                <w:sz w:val="24"/>
                <w:szCs w:val="24"/>
                <w14:ligatures w14:val="standardContextual"/>
              </w:rPr>
              <w:tab/>
            </w:r>
            <w:r w:rsidRPr="00F60F58">
              <w:rPr>
                <w:rStyle w:val="Hyperlink"/>
                <w:noProof/>
              </w:rPr>
              <w:t>Rights in Technical Data</w:t>
            </w:r>
            <w:r>
              <w:rPr>
                <w:noProof/>
                <w:webHidden/>
              </w:rPr>
              <w:tab/>
            </w:r>
            <w:r>
              <w:rPr>
                <w:noProof/>
                <w:webHidden/>
              </w:rPr>
              <w:fldChar w:fldCharType="begin"/>
            </w:r>
            <w:r>
              <w:rPr>
                <w:noProof/>
                <w:webHidden/>
              </w:rPr>
              <w:instrText xml:space="preserve"> PAGEREF _Toc187385572 \h </w:instrText>
            </w:r>
            <w:r>
              <w:rPr>
                <w:noProof/>
                <w:webHidden/>
              </w:rPr>
            </w:r>
            <w:r>
              <w:rPr>
                <w:noProof/>
                <w:webHidden/>
              </w:rPr>
              <w:fldChar w:fldCharType="separate"/>
            </w:r>
            <w:r>
              <w:rPr>
                <w:noProof/>
                <w:webHidden/>
              </w:rPr>
              <w:t>42</w:t>
            </w:r>
            <w:r>
              <w:rPr>
                <w:noProof/>
                <w:webHidden/>
              </w:rPr>
              <w:fldChar w:fldCharType="end"/>
            </w:r>
          </w:hyperlink>
        </w:p>
        <w:p w14:paraId="0687E5C8" w14:textId="3156DBD0" w:rsidR="000C3576" w:rsidRDefault="000C3576">
          <w:pPr>
            <w:pStyle w:val="TOC3"/>
            <w:tabs>
              <w:tab w:val="left" w:pos="660"/>
              <w:tab w:val="right" w:leader="dot" w:pos="9350"/>
            </w:tabs>
            <w:rPr>
              <w:rFonts w:eastAsiaTheme="minorEastAsia" w:cstheme="minorBidi"/>
              <w:noProof/>
              <w:kern w:val="2"/>
              <w:sz w:val="24"/>
              <w:szCs w:val="24"/>
              <w14:ligatures w14:val="standardContextual"/>
            </w:rPr>
          </w:pPr>
          <w:hyperlink w:anchor="_Toc187385573" w:history="1">
            <w:r w:rsidRPr="00F60F58">
              <w:rPr>
                <w:rStyle w:val="Hyperlink"/>
                <w:noProof/>
              </w:rPr>
              <w:t>3.</w:t>
            </w:r>
            <w:r>
              <w:rPr>
                <w:rFonts w:eastAsiaTheme="minorEastAsia" w:cstheme="minorBidi"/>
                <w:noProof/>
                <w:kern w:val="2"/>
                <w:sz w:val="24"/>
                <w:szCs w:val="24"/>
                <w14:ligatures w14:val="standardContextual"/>
              </w:rPr>
              <w:tab/>
            </w:r>
            <w:r w:rsidRPr="00F60F58">
              <w:rPr>
                <w:rStyle w:val="Hyperlink"/>
                <w:noProof/>
              </w:rPr>
              <w:t>Cost Share Payment</w:t>
            </w:r>
            <w:r>
              <w:rPr>
                <w:noProof/>
                <w:webHidden/>
              </w:rPr>
              <w:tab/>
            </w:r>
            <w:r>
              <w:rPr>
                <w:noProof/>
                <w:webHidden/>
              </w:rPr>
              <w:fldChar w:fldCharType="begin"/>
            </w:r>
            <w:r>
              <w:rPr>
                <w:noProof/>
                <w:webHidden/>
              </w:rPr>
              <w:instrText xml:space="preserve"> PAGEREF _Toc187385573 \h </w:instrText>
            </w:r>
            <w:r>
              <w:rPr>
                <w:noProof/>
                <w:webHidden/>
              </w:rPr>
            </w:r>
            <w:r>
              <w:rPr>
                <w:noProof/>
                <w:webHidden/>
              </w:rPr>
              <w:fldChar w:fldCharType="separate"/>
            </w:r>
            <w:r>
              <w:rPr>
                <w:noProof/>
                <w:webHidden/>
              </w:rPr>
              <w:t>43</w:t>
            </w:r>
            <w:r>
              <w:rPr>
                <w:noProof/>
                <w:webHidden/>
              </w:rPr>
              <w:fldChar w:fldCharType="end"/>
            </w:r>
          </w:hyperlink>
        </w:p>
        <w:p w14:paraId="2686CC5A" w14:textId="71B5F7B3" w:rsidR="000C3576" w:rsidRDefault="000C3576">
          <w:pPr>
            <w:pStyle w:val="TOC2"/>
            <w:tabs>
              <w:tab w:val="left" w:pos="440"/>
              <w:tab w:val="right" w:leader="dot" w:pos="9350"/>
            </w:tabs>
            <w:rPr>
              <w:rFonts w:eastAsiaTheme="minorEastAsia" w:cstheme="minorBidi"/>
              <w:b w:val="0"/>
              <w:bCs w:val="0"/>
              <w:noProof/>
              <w:kern w:val="2"/>
              <w:sz w:val="24"/>
              <w:szCs w:val="24"/>
              <w14:ligatures w14:val="standardContextual"/>
            </w:rPr>
          </w:pPr>
          <w:hyperlink w:anchor="_Toc187385574" w:history="1">
            <w:r w:rsidRPr="00F60F58">
              <w:rPr>
                <w:rStyle w:val="Hyperlink"/>
                <w:rFonts w:cs="Arial"/>
                <w:noProof/>
              </w:rPr>
              <w:t>B.</w:t>
            </w:r>
            <w:r>
              <w:rPr>
                <w:rFonts w:eastAsiaTheme="minorEastAsia" w:cstheme="minorBidi"/>
                <w:b w:val="0"/>
                <w:bCs w:val="0"/>
                <w:noProof/>
                <w:kern w:val="2"/>
                <w:sz w:val="24"/>
                <w:szCs w:val="24"/>
                <w14:ligatures w14:val="standardContextual"/>
              </w:rPr>
              <w:tab/>
            </w:r>
            <w:r w:rsidRPr="00F60F58">
              <w:rPr>
                <w:rStyle w:val="Hyperlink"/>
                <w:noProof/>
              </w:rPr>
              <w:t>Helpful Websites</w:t>
            </w:r>
            <w:r>
              <w:rPr>
                <w:noProof/>
                <w:webHidden/>
              </w:rPr>
              <w:tab/>
            </w:r>
            <w:r>
              <w:rPr>
                <w:noProof/>
                <w:webHidden/>
              </w:rPr>
              <w:fldChar w:fldCharType="begin"/>
            </w:r>
            <w:r>
              <w:rPr>
                <w:noProof/>
                <w:webHidden/>
              </w:rPr>
              <w:instrText xml:space="preserve"> PAGEREF _Toc187385574 \h </w:instrText>
            </w:r>
            <w:r>
              <w:rPr>
                <w:noProof/>
                <w:webHidden/>
              </w:rPr>
            </w:r>
            <w:r>
              <w:rPr>
                <w:noProof/>
                <w:webHidden/>
              </w:rPr>
              <w:fldChar w:fldCharType="separate"/>
            </w:r>
            <w:r>
              <w:rPr>
                <w:noProof/>
                <w:webHidden/>
              </w:rPr>
              <w:t>43</w:t>
            </w:r>
            <w:r>
              <w:rPr>
                <w:noProof/>
                <w:webHidden/>
              </w:rPr>
              <w:fldChar w:fldCharType="end"/>
            </w:r>
          </w:hyperlink>
        </w:p>
        <w:p w14:paraId="1C5A4FFF" w14:textId="386B68AD" w:rsidR="000C3576" w:rsidRDefault="000C3576">
          <w:pPr>
            <w:pStyle w:val="TOC2"/>
            <w:tabs>
              <w:tab w:val="left" w:pos="660"/>
              <w:tab w:val="right" w:leader="dot" w:pos="9350"/>
            </w:tabs>
            <w:rPr>
              <w:rFonts w:eastAsiaTheme="minorEastAsia" w:cstheme="minorBidi"/>
              <w:b w:val="0"/>
              <w:bCs w:val="0"/>
              <w:noProof/>
              <w:kern w:val="2"/>
              <w:sz w:val="24"/>
              <w:szCs w:val="24"/>
              <w14:ligatures w14:val="standardContextual"/>
            </w:rPr>
          </w:pPr>
          <w:hyperlink w:anchor="_Toc187385575" w:history="1">
            <w:r w:rsidRPr="00F60F58">
              <w:rPr>
                <w:rStyle w:val="Hyperlink"/>
                <w:rFonts w:cs="Arial"/>
                <w:noProof/>
              </w:rPr>
              <w:t>C.</w:t>
            </w:r>
            <w:r>
              <w:rPr>
                <w:rFonts w:eastAsiaTheme="minorEastAsia" w:cstheme="minorBidi"/>
                <w:b w:val="0"/>
                <w:bCs w:val="0"/>
                <w:noProof/>
                <w:kern w:val="2"/>
                <w:sz w:val="24"/>
                <w:szCs w:val="24"/>
                <w14:ligatures w14:val="standardContextual"/>
              </w:rPr>
              <w:tab/>
            </w:r>
            <w:r w:rsidRPr="00F60F58">
              <w:rPr>
                <w:rStyle w:val="Hyperlink"/>
                <w:noProof/>
              </w:rPr>
              <w:t>Questions and Support</w:t>
            </w:r>
            <w:r>
              <w:rPr>
                <w:noProof/>
                <w:webHidden/>
              </w:rPr>
              <w:tab/>
            </w:r>
            <w:r>
              <w:rPr>
                <w:noProof/>
                <w:webHidden/>
              </w:rPr>
              <w:fldChar w:fldCharType="begin"/>
            </w:r>
            <w:r>
              <w:rPr>
                <w:noProof/>
                <w:webHidden/>
              </w:rPr>
              <w:instrText xml:space="preserve"> PAGEREF _Toc187385575 \h </w:instrText>
            </w:r>
            <w:r>
              <w:rPr>
                <w:noProof/>
                <w:webHidden/>
              </w:rPr>
            </w:r>
            <w:r>
              <w:rPr>
                <w:noProof/>
                <w:webHidden/>
              </w:rPr>
              <w:fldChar w:fldCharType="separate"/>
            </w:r>
            <w:r>
              <w:rPr>
                <w:noProof/>
                <w:webHidden/>
              </w:rPr>
              <w:t>43</w:t>
            </w:r>
            <w:r>
              <w:rPr>
                <w:noProof/>
                <w:webHidden/>
              </w:rPr>
              <w:fldChar w:fldCharType="end"/>
            </w:r>
          </w:hyperlink>
        </w:p>
        <w:p w14:paraId="4FBB9F0F" w14:textId="7DD61B39" w:rsidR="000C3576" w:rsidRDefault="000C3576">
          <w:pPr>
            <w:pStyle w:val="TOC3"/>
            <w:tabs>
              <w:tab w:val="left" w:pos="660"/>
              <w:tab w:val="right" w:leader="dot" w:pos="9350"/>
            </w:tabs>
            <w:rPr>
              <w:rFonts w:eastAsiaTheme="minorEastAsia" w:cstheme="minorBidi"/>
              <w:noProof/>
              <w:kern w:val="2"/>
              <w:sz w:val="24"/>
              <w:szCs w:val="24"/>
              <w14:ligatures w14:val="standardContextual"/>
            </w:rPr>
          </w:pPr>
          <w:hyperlink w:anchor="_Toc187385576" w:history="1">
            <w:r w:rsidRPr="00F60F58">
              <w:rPr>
                <w:rStyle w:val="Hyperlink"/>
                <w:noProof/>
              </w:rPr>
              <w:t>1.</w:t>
            </w:r>
            <w:r>
              <w:rPr>
                <w:rFonts w:eastAsiaTheme="minorEastAsia" w:cstheme="minorBidi"/>
                <w:noProof/>
                <w:kern w:val="2"/>
                <w:sz w:val="24"/>
                <w:szCs w:val="24"/>
                <w14:ligatures w14:val="standardContextual"/>
              </w:rPr>
              <w:tab/>
            </w:r>
            <w:r w:rsidRPr="00F60F58">
              <w:rPr>
                <w:rStyle w:val="Hyperlink"/>
                <w:noProof/>
              </w:rPr>
              <w:t>Questions</w:t>
            </w:r>
            <w:r>
              <w:rPr>
                <w:noProof/>
                <w:webHidden/>
              </w:rPr>
              <w:tab/>
            </w:r>
            <w:r>
              <w:rPr>
                <w:noProof/>
                <w:webHidden/>
              </w:rPr>
              <w:fldChar w:fldCharType="begin"/>
            </w:r>
            <w:r>
              <w:rPr>
                <w:noProof/>
                <w:webHidden/>
              </w:rPr>
              <w:instrText xml:space="preserve"> PAGEREF _Toc187385576 \h </w:instrText>
            </w:r>
            <w:r>
              <w:rPr>
                <w:noProof/>
                <w:webHidden/>
              </w:rPr>
            </w:r>
            <w:r>
              <w:rPr>
                <w:noProof/>
                <w:webHidden/>
              </w:rPr>
              <w:fldChar w:fldCharType="separate"/>
            </w:r>
            <w:r>
              <w:rPr>
                <w:noProof/>
                <w:webHidden/>
              </w:rPr>
              <w:t>43</w:t>
            </w:r>
            <w:r>
              <w:rPr>
                <w:noProof/>
                <w:webHidden/>
              </w:rPr>
              <w:fldChar w:fldCharType="end"/>
            </w:r>
          </w:hyperlink>
        </w:p>
        <w:p w14:paraId="6BD1EFD8" w14:textId="04836B7E" w:rsidR="000C3576" w:rsidRDefault="000C3576">
          <w:pPr>
            <w:pStyle w:val="TOC3"/>
            <w:tabs>
              <w:tab w:val="left" w:pos="660"/>
              <w:tab w:val="right" w:leader="dot" w:pos="9350"/>
            </w:tabs>
            <w:rPr>
              <w:rFonts w:eastAsiaTheme="minorEastAsia" w:cstheme="minorBidi"/>
              <w:noProof/>
              <w:kern w:val="2"/>
              <w:sz w:val="24"/>
              <w:szCs w:val="24"/>
              <w14:ligatures w14:val="standardContextual"/>
            </w:rPr>
          </w:pPr>
          <w:hyperlink w:anchor="_Toc187385577" w:history="1">
            <w:r w:rsidRPr="00F60F58">
              <w:rPr>
                <w:rStyle w:val="Hyperlink"/>
                <w:noProof/>
              </w:rPr>
              <w:t>2.</w:t>
            </w:r>
            <w:r>
              <w:rPr>
                <w:rFonts w:eastAsiaTheme="minorEastAsia" w:cstheme="minorBidi"/>
                <w:noProof/>
                <w:kern w:val="2"/>
                <w:sz w:val="24"/>
                <w:szCs w:val="24"/>
                <w14:ligatures w14:val="standardContextual"/>
              </w:rPr>
              <w:tab/>
            </w:r>
            <w:r w:rsidRPr="00F60F58">
              <w:rPr>
                <w:rStyle w:val="Hyperlink"/>
                <w:noProof/>
              </w:rPr>
              <w:t>Support</w:t>
            </w:r>
            <w:r>
              <w:rPr>
                <w:noProof/>
                <w:webHidden/>
              </w:rPr>
              <w:tab/>
            </w:r>
            <w:r>
              <w:rPr>
                <w:noProof/>
                <w:webHidden/>
              </w:rPr>
              <w:fldChar w:fldCharType="begin"/>
            </w:r>
            <w:r>
              <w:rPr>
                <w:noProof/>
                <w:webHidden/>
              </w:rPr>
              <w:instrText xml:space="preserve"> PAGEREF _Toc187385577 \h </w:instrText>
            </w:r>
            <w:r>
              <w:rPr>
                <w:noProof/>
                <w:webHidden/>
              </w:rPr>
            </w:r>
            <w:r>
              <w:rPr>
                <w:noProof/>
                <w:webHidden/>
              </w:rPr>
              <w:fldChar w:fldCharType="separate"/>
            </w:r>
            <w:r>
              <w:rPr>
                <w:noProof/>
                <w:webHidden/>
              </w:rPr>
              <w:t>43</w:t>
            </w:r>
            <w:r>
              <w:rPr>
                <w:noProof/>
                <w:webHidden/>
              </w:rPr>
              <w:fldChar w:fldCharType="end"/>
            </w:r>
          </w:hyperlink>
        </w:p>
        <w:p w14:paraId="6FEB12CC" w14:textId="64E27729" w:rsidR="000C3576" w:rsidRDefault="000C3576">
          <w:pPr>
            <w:pStyle w:val="TOC1"/>
            <w:tabs>
              <w:tab w:val="right" w:leader="dot" w:pos="9350"/>
            </w:tabs>
            <w:rPr>
              <w:rFonts w:asciiTheme="minorHAnsi" w:eastAsiaTheme="minorEastAsia" w:hAnsiTheme="minorHAnsi" w:cstheme="minorBidi"/>
              <w:b w:val="0"/>
              <w:bCs w:val="0"/>
              <w:caps w:val="0"/>
              <w:noProof/>
              <w:kern w:val="2"/>
              <w14:ligatures w14:val="standardContextual"/>
            </w:rPr>
          </w:pPr>
          <w:hyperlink w:anchor="_Toc187385578" w:history="1">
            <w:r w:rsidRPr="00F60F58">
              <w:rPr>
                <w:rStyle w:val="Hyperlink"/>
                <w:noProof/>
              </w:rPr>
              <w:t>IX. Other Information</w:t>
            </w:r>
            <w:r>
              <w:rPr>
                <w:noProof/>
                <w:webHidden/>
              </w:rPr>
              <w:tab/>
            </w:r>
            <w:r>
              <w:rPr>
                <w:noProof/>
                <w:webHidden/>
              </w:rPr>
              <w:fldChar w:fldCharType="begin"/>
            </w:r>
            <w:r>
              <w:rPr>
                <w:noProof/>
                <w:webHidden/>
              </w:rPr>
              <w:instrText xml:space="preserve"> PAGEREF _Toc187385578 \h </w:instrText>
            </w:r>
            <w:r>
              <w:rPr>
                <w:noProof/>
                <w:webHidden/>
              </w:rPr>
            </w:r>
            <w:r>
              <w:rPr>
                <w:noProof/>
                <w:webHidden/>
              </w:rPr>
              <w:fldChar w:fldCharType="separate"/>
            </w:r>
            <w:r>
              <w:rPr>
                <w:noProof/>
                <w:webHidden/>
              </w:rPr>
              <w:t>44</w:t>
            </w:r>
            <w:r>
              <w:rPr>
                <w:noProof/>
                <w:webHidden/>
              </w:rPr>
              <w:fldChar w:fldCharType="end"/>
            </w:r>
          </w:hyperlink>
        </w:p>
        <w:p w14:paraId="283D1A84" w14:textId="75CBBC98" w:rsidR="000C3576" w:rsidRDefault="000C3576">
          <w:pPr>
            <w:pStyle w:val="TOC1"/>
            <w:tabs>
              <w:tab w:val="right" w:leader="dot" w:pos="9350"/>
            </w:tabs>
            <w:rPr>
              <w:rFonts w:asciiTheme="minorHAnsi" w:eastAsiaTheme="minorEastAsia" w:hAnsiTheme="minorHAnsi" w:cstheme="minorBidi"/>
              <w:b w:val="0"/>
              <w:bCs w:val="0"/>
              <w:caps w:val="0"/>
              <w:noProof/>
              <w:kern w:val="2"/>
              <w14:ligatures w14:val="standardContextual"/>
            </w:rPr>
          </w:pPr>
          <w:hyperlink w:anchor="_Toc187385579" w:history="1">
            <w:r w:rsidRPr="00F60F58">
              <w:rPr>
                <w:rStyle w:val="Hyperlink"/>
                <w:noProof/>
              </w:rPr>
              <w:t>Appendix A – Acceptable Feedstocks</w:t>
            </w:r>
            <w:r>
              <w:rPr>
                <w:noProof/>
                <w:webHidden/>
              </w:rPr>
              <w:tab/>
            </w:r>
            <w:r>
              <w:rPr>
                <w:noProof/>
                <w:webHidden/>
              </w:rPr>
              <w:fldChar w:fldCharType="begin"/>
            </w:r>
            <w:r>
              <w:rPr>
                <w:noProof/>
                <w:webHidden/>
              </w:rPr>
              <w:instrText xml:space="preserve"> PAGEREF _Toc187385579 \h </w:instrText>
            </w:r>
            <w:r>
              <w:rPr>
                <w:noProof/>
                <w:webHidden/>
              </w:rPr>
            </w:r>
            <w:r>
              <w:rPr>
                <w:noProof/>
                <w:webHidden/>
              </w:rPr>
              <w:fldChar w:fldCharType="separate"/>
            </w:r>
            <w:r>
              <w:rPr>
                <w:noProof/>
                <w:webHidden/>
              </w:rPr>
              <w:t>45</w:t>
            </w:r>
            <w:r>
              <w:rPr>
                <w:noProof/>
                <w:webHidden/>
              </w:rPr>
              <w:fldChar w:fldCharType="end"/>
            </w:r>
          </w:hyperlink>
        </w:p>
        <w:p w14:paraId="4B2EFDEA" w14:textId="3FC6CF07" w:rsidR="000C3576" w:rsidRDefault="000C3576">
          <w:pPr>
            <w:pStyle w:val="TOC1"/>
            <w:tabs>
              <w:tab w:val="right" w:leader="dot" w:pos="9350"/>
            </w:tabs>
            <w:rPr>
              <w:rFonts w:asciiTheme="minorHAnsi" w:eastAsiaTheme="minorEastAsia" w:hAnsiTheme="minorHAnsi" w:cstheme="minorBidi"/>
              <w:b w:val="0"/>
              <w:bCs w:val="0"/>
              <w:caps w:val="0"/>
              <w:noProof/>
              <w:kern w:val="2"/>
              <w14:ligatures w14:val="standardContextual"/>
            </w:rPr>
          </w:pPr>
          <w:hyperlink w:anchor="_Toc187385580" w:history="1">
            <w:r w:rsidRPr="00F60F58">
              <w:rPr>
                <w:rStyle w:val="Hyperlink"/>
                <w:noProof/>
              </w:rPr>
              <w:t>Appendix B – Verifications</w:t>
            </w:r>
            <w:r>
              <w:rPr>
                <w:noProof/>
                <w:webHidden/>
              </w:rPr>
              <w:tab/>
            </w:r>
            <w:r>
              <w:rPr>
                <w:noProof/>
                <w:webHidden/>
              </w:rPr>
              <w:fldChar w:fldCharType="begin"/>
            </w:r>
            <w:r>
              <w:rPr>
                <w:noProof/>
                <w:webHidden/>
              </w:rPr>
              <w:instrText xml:space="preserve"> PAGEREF _Toc187385580 \h </w:instrText>
            </w:r>
            <w:r>
              <w:rPr>
                <w:noProof/>
                <w:webHidden/>
              </w:rPr>
            </w:r>
            <w:r>
              <w:rPr>
                <w:noProof/>
                <w:webHidden/>
              </w:rPr>
              <w:fldChar w:fldCharType="separate"/>
            </w:r>
            <w:r>
              <w:rPr>
                <w:noProof/>
                <w:webHidden/>
              </w:rPr>
              <w:t>48</w:t>
            </w:r>
            <w:r>
              <w:rPr>
                <w:noProof/>
                <w:webHidden/>
              </w:rPr>
              <w:fldChar w:fldCharType="end"/>
            </w:r>
          </w:hyperlink>
        </w:p>
        <w:p w14:paraId="55B70310" w14:textId="64CFCA2E" w:rsidR="007A614D" w:rsidDel="000C3576" w:rsidRDefault="007A614D">
          <w:pPr>
            <w:pStyle w:val="TOC1"/>
            <w:tabs>
              <w:tab w:val="right" w:leader="dot" w:pos="9350"/>
            </w:tabs>
            <w:rPr>
              <w:del w:id="0" w:author="McCleary, Ryan" w:date="2025-01-10T07:11:00Z" w16du:dateUtc="2025-01-10T14:11:00Z"/>
              <w:rFonts w:asciiTheme="minorHAnsi" w:eastAsiaTheme="minorEastAsia" w:hAnsiTheme="minorHAnsi" w:cstheme="minorBidi"/>
              <w:b w:val="0"/>
              <w:bCs w:val="0"/>
              <w:caps w:val="0"/>
              <w:noProof/>
              <w:kern w:val="2"/>
              <w14:ligatures w14:val="standardContextual"/>
            </w:rPr>
          </w:pPr>
          <w:del w:id="1" w:author="McCleary, Ryan" w:date="2025-01-10T07:11:00Z" w16du:dateUtc="2025-01-10T14:11:00Z">
            <w:r w:rsidRPr="000C3576" w:rsidDel="000C3576">
              <w:rPr>
                <w:rPrChange w:id="2" w:author="McCleary, Ryan" w:date="2025-01-10T07:11:00Z" w16du:dateUtc="2025-01-10T14:11:00Z">
                  <w:rPr>
                    <w:rStyle w:val="Hyperlink"/>
                    <w:b w:val="0"/>
                    <w:bCs w:val="0"/>
                    <w:caps w:val="0"/>
                    <w:noProof/>
                  </w:rPr>
                </w:rPrChange>
              </w:rPr>
              <w:delText>Before You Begin</w:delText>
            </w:r>
            <w:r w:rsidDel="000C3576">
              <w:rPr>
                <w:noProof/>
                <w:webHidden/>
              </w:rPr>
              <w:tab/>
              <w:delText>4</w:delText>
            </w:r>
          </w:del>
        </w:p>
        <w:p w14:paraId="68FD523B" w14:textId="4EF5FA99" w:rsidR="007A614D" w:rsidDel="000C3576" w:rsidRDefault="007A614D">
          <w:pPr>
            <w:pStyle w:val="TOC2"/>
            <w:tabs>
              <w:tab w:val="right" w:leader="dot" w:pos="9350"/>
            </w:tabs>
            <w:rPr>
              <w:del w:id="3" w:author="McCleary, Ryan" w:date="2025-01-10T07:11:00Z" w16du:dateUtc="2025-01-10T14:11:00Z"/>
              <w:rFonts w:eastAsiaTheme="minorEastAsia" w:cstheme="minorBidi"/>
              <w:b w:val="0"/>
              <w:bCs w:val="0"/>
              <w:noProof/>
              <w:kern w:val="2"/>
              <w:sz w:val="24"/>
              <w:szCs w:val="24"/>
              <w14:ligatures w14:val="standardContextual"/>
            </w:rPr>
          </w:pPr>
          <w:del w:id="4" w:author="McCleary, Ryan" w:date="2025-01-10T07:11:00Z" w16du:dateUtc="2025-01-10T14:11:00Z">
            <w:r w:rsidRPr="000C3576" w:rsidDel="000C3576">
              <w:rPr>
                <w:rPrChange w:id="5" w:author="McCleary, Ryan" w:date="2025-01-10T07:11:00Z" w16du:dateUtc="2025-01-10T14:11:00Z">
                  <w:rPr>
                    <w:rStyle w:val="Hyperlink"/>
                    <w:b w:val="0"/>
                    <w:bCs w:val="0"/>
                    <w:noProof/>
                  </w:rPr>
                </w:rPrChange>
              </w:rPr>
              <w:delText>Navigating the Notice of Funding Opportunity</w:delText>
            </w:r>
            <w:r w:rsidDel="000C3576">
              <w:rPr>
                <w:noProof/>
                <w:webHidden/>
              </w:rPr>
              <w:tab/>
              <w:delText>4</w:delText>
            </w:r>
          </w:del>
        </w:p>
        <w:p w14:paraId="59487DF8" w14:textId="123BA055" w:rsidR="007A614D" w:rsidDel="000C3576" w:rsidRDefault="007A614D">
          <w:pPr>
            <w:pStyle w:val="TOC1"/>
            <w:tabs>
              <w:tab w:val="right" w:leader="dot" w:pos="9350"/>
            </w:tabs>
            <w:rPr>
              <w:del w:id="6" w:author="McCleary, Ryan" w:date="2025-01-10T07:11:00Z" w16du:dateUtc="2025-01-10T14:11:00Z"/>
              <w:rFonts w:asciiTheme="minorHAnsi" w:eastAsiaTheme="minorEastAsia" w:hAnsiTheme="minorHAnsi" w:cstheme="minorBidi"/>
              <w:b w:val="0"/>
              <w:bCs w:val="0"/>
              <w:caps w:val="0"/>
              <w:noProof/>
              <w:kern w:val="2"/>
              <w14:ligatures w14:val="standardContextual"/>
            </w:rPr>
          </w:pPr>
          <w:del w:id="7" w:author="McCleary, Ryan" w:date="2025-01-10T07:11:00Z" w16du:dateUtc="2025-01-10T14:11:00Z">
            <w:r w:rsidRPr="000C3576" w:rsidDel="000C3576">
              <w:rPr>
                <w:rPrChange w:id="8" w:author="McCleary, Ryan" w:date="2025-01-10T07:11:00Z" w16du:dateUtc="2025-01-10T14:11:00Z">
                  <w:rPr>
                    <w:rStyle w:val="Hyperlink"/>
                    <w:b w:val="0"/>
                    <w:bCs w:val="0"/>
                    <w:caps w:val="0"/>
                    <w:noProof/>
                  </w:rPr>
                </w:rPrChange>
              </w:rPr>
              <w:lastRenderedPageBreak/>
              <w:delText>I. Basic Information</w:delText>
            </w:r>
            <w:r w:rsidDel="000C3576">
              <w:rPr>
                <w:noProof/>
                <w:webHidden/>
              </w:rPr>
              <w:tab/>
              <w:delText>5</w:delText>
            </w:r>
          </w:del>
        </w:p>
        <w:p w14:paraId="4D157972" w14:textId="723DFC2E" w:rsidR="007A614D" w:rsidDel="000C3576" w:rsidRDefault="007A614D">
          <w:pPr>
            <w:pStyle w:val="TOC2"/>
            <w:tabs>
              <w:tab w:val="left" w:pos="440"/>
              <w:tab w:val="right" w:leader="dot" w:pos="9350"/>
            </w:tabs>
            <w:rPr>
              <w:del w:id="9" w:author="McCleary, Ryan" w:date="2025-01-10T07:11:00Z" w16du:dateUtc="2025-01-10T14:11:00Z"/>
              <w:rFonts w:eastAsiaTheme="minorEastAsia" w:cstheme="minorBidi"/>
              <w:b w:val="0"/>
              <w:bCs w:val="0"/>
              <w:noProof/>
              <w:kern w:val="2"/>
              <w:sz w:val="24"/>
              <w:szCs w:val="24"/>
              <w14:ligatures w14:val="standardContextual"/>
            </w:rPr>
          </w:pPr>
          <w:del w:id="10" w:author="McCleary, Ryan" w:date="2025-01-10T07:11:00Z" w16du:dateUtc="2025-01-10T14:11:00Z">
            <w:r w:rsidRPr="000C3576" w:rsidDel="000C3576">
              <w:rPr>
                <w:rPrChange w:id="11" w:author="McCleary, Ryan" w:date="2025-01-10T07:11:00Z" w16du:dateUtc="2025-01-10T14:11:00Z">
                  <w:rPr>
                    <w:rStyle w:val="Hyperlink"/>
                    <w:b w:val="0"/>
                    <w:bCs w:val="0"/>
                    <w:noProof/>
                  </w:rPr>
                </w:rPrChange>
              </w:rPr>
              <w:delText>A.</w:delText>
            </w:r>
            <w:r w:rsidDel="000C3576">
              <w:rPr>
                <w:rFonts w:eastAsiaTheme="minorEastAsia" w:cstheme="minorBidi"/>
                <w:b w:val="0"/>
                <w:bCs w:val="0"/>
                <w:noProof/>
                <w:kern w:val="2"/>
                <w:sz w:val="24"/>
                <w:szCs w:val="24"/>
                <w14:ligatures w14:val="standardContextual"/>
              </w:rPr>
              <w:tab/>
            </w:r>
            <w:r w:rsidRPr="000C3576" w:rsidDel="000C3576">
              <w:rPr>
                <w:rPrChange w:id="12" w:author="McCleary, Ryan" w:date="2025-01-10T07:11:00Z" w16du:dateUtc="2025-01-10T14:11:00Z">
                  <w:rPr>
                    <w:rStyle w:val="Hyperlink"/>
                    <w:b w:val="0"/>
                    <w:bCs w:val="0"/>
                    <w:noProof/>
                  </w:rPr>
                </w:rPrChange>
              </w:rPr>
              <w:delText>Key Facts</w:delText>
            </w:r>
            <w:r w:rsidDel="000C3576">
              <w:rPr>
                <w:noProof/>
                <w:webHidden/>
              </w:rPr>
              <w:tab/>
              <w:delText>5</w:delText>
            </w:r>
          </w:del>
        </w:p>
        <w:p w14:paraId="4BE0E8E6" w14:textId="32D7D3F6" w:rsidR="007A614D" w:rsidDel="000C3576" w:rsidRDefault="007A614D">
          <w:pPr>
            <w:pStyle w:val="TOC3"/>
            <w:tabs>
              <w:tab w:val="left" w:pos="660"/>
              <w:tab w:val="right" w:leader="dot" w:pos="9350"/>
            </w:tabs>
            <w:rPr>
              <w:del w:id="13" w:author="McCleary, Ryan" w:date="2025-01-10T07:11:00Z" w16du:dateUtc="2025-01-10T14:11:00Z"/>
              <w:rFonts w:eastAsiaTheme="minorEastAsia" w:cstheme="minorBidi"/>
              <w:noProof/>
              <w:kern w:val="2"/>
              <w:sz w:val="24"/>
              <w:szCs w:val="24"/>
              <w14:ligatures w14:val="standardContextual"/>
            </w:rPr>
          </w:pPr>
          <w:del w:id="14" w:author="McCleary, Ryan" w:date="2025-01-10T07:11:00Z" w16du:dateUtc="2025-01-10T14:11:00Z">
            <w:r w:rsidRPr="000C3576" w:rsidDel="000C3576">
              <w:rPr>
                <w:rPrChange w:id="15" w:author="McCleary, Ryan" w:date="2025-01-10T07:11:00Z" w16du:dateUtc="2025-01-10T14:11:00Z">
                  <w:rPr>
                    <w:rStyle w:val="Hyperlink"/>
                    <w:noProof/>
                  </w:rPr>
                </w:rPrChange>
              </w:rPr>
              <w:delText>1.</w:delText>
            </w:r>
            <w:r w:rsidDel="000C3576">
              <w:rPr>
                <w:rFonts w:eastAsiaTheme="minorEastAsia" w:cstheme="minorBidi"/>
                <w:noProof/>
                <w:kern w:val="2"/>
                <w:sz w:val="24"/>
                <w:szCs w:val="24"/>
                <w14:ligatures w14:val="standardContextual"/>
              </w:rPr>
              <w:tab/>
            </w:r>
            <w:r w:rsidRPr="000C3576" w:rsidDel="000C3576">
              <w:rPr>
                <w:rPrChange w:id="16" w:author="McCleary, Ryan" w:date="2025-01-10T07:11:00Z" w16du:dateUtc="2025-01-10T14:11:00Z">
                  <w:rPr>
                    <w:rStyle w:val="Hyperlink"/>
                    <w:noProof/>
                  </w:rPr>
                </w:rPrChange>
              </w:rPr>
              <w:delText>Funding Details</w:delText>
            </w:r>
            <w:r w:rsidDel="000C3576">
              <w:rPr>
                <w:noProof/>
                <w:webHidden/>
              </w:rPr>
              <w:tab/>
              <w:delText>6</w:delText>
            </w:r>
          </w:del>
        </w:p>
        <w:p w14:paraId="0E539B45" w14:textId="596168D1" w:rsidR="007A614D" w:rsidDel="000C3576" w:rsidRDefault="007A614D">
          <w:pPr>
            <w:pStyle w:val="TOC3"/>
            <w:tabs>
              <w:tab w:val="left" w:pos="660"/>
              <w:tab w:val="right" w:leader="dot" w:pos="9350"/>
            </w:tabs>
            <w:rPr>
              <w:del w:id="17" w:author="McCleary, Ryan" w:date="2025-01-10T07:11:00Z" w16du:dateUtc="2025-01-10T14:11:00Z"/>
              <w:rFonts w:eastAsiaTheme="minorEastAsia" w:cstheme="minorBidi"/>
              <w:noProof/>
              <w:kern w:val="2"/>
              <w:sz w:val="24"/>
              <w:szCs w:val="24"/>
              <w14:ligatures w14:val="standardContextual"/>
            </w:rPr>
          </w:pPr>
          <w:del w:id="18" w:author="McCleary, Ryan" w:date="2025-01-10T07:11:00Z" w16du:dateUtc="2025-01-10T14:11:00Z">
            <w:r w:rsidRPr="000C3576" w:rsidDel="000C3576">
              <w:rPr>
                <w:rPrChange w:id="19" w:author="McCleary, Ryan" w:date="2025-01-10T07:11:00Z" w16du:dateUtc="2025-01-10T14:11:00Z">
                  <w:rPr>
                    <w:rStyle w:val="Hyperlink"/>
                    <w:noProof/>
                  </w:rPr>
                </w:rPrChange>
              </w:rPr>
              <w:delText>2.</w:delText>
            </w:r>
            <w:r w:rsidDel="000C3576">
              <w:rPr>
                <w:rFonts w:eastAsiaTheme="minorEastAsia" w:cstheme="minorBidi"/>
                <w:noProof/>
                <w:kern w:val="2"/>
                <w:sz w:val="24"/>
                <w:szCs w:val="24"/>
                <w14:ligatures w14:val="standardContextual"/>
              </w:rPr>
              <w:tab/>
            </w:r>
            <w:r w:rsidRPr="000C3576" w:rsidDel="000C3576">
              <w:rPr>
                <w:rPrChange w:id="20" w:author="McCleary, Ryan" w:date="2025-01-10T07:11:00Z" w16du:dateUtc="2025-01-10T14:11:00Z">
                  <w:rPr>
                    <w:rStyle w:val="Hyperlink"/>
                    <w:noProof/>
                  </w:rPr>
                </w:rPrChange>
              </w:rPr>
              <w:delText>Period of Performance</w:delText>
            </w:r>
            <w:r w:rsidDel="000C3576">
              <w:rPr>
                <w:noProof/>
                <w:webHidden/>
              </w:rPr>
              <w:tab/>
              <w:delText>7</w:delText>
            </w:r>
          </w:del>
        </w:p>
        <w:p w14:paraId="38786622" w14:textId="4A82E671" w:rsidR="007A614D" w:rsidDel="000C3576" w:rsidRDefault="007A614D">
          <w:pPr>
            <w:pStyle w:val="TOC2"/>
            <w:tabs>
              <w:tab w:val="left" w:pos="440"/>
              <w:tab w:val="right" w:leader="dot" w:pos="9350"/>
            </w:tabs>
            <w:rPr>
              <w:del w:id="21" w:author="McCleary, Ryan" w:date="2025-01-10T07:11:00Z" w16du:dateUtc="2025-01-10T14:11:00Z"/>
              <w:rFonts w:eastAsiaTheme="minorEastAsia" w:cstheme="minorBidi"/>
              <w:b w:val="0"/>
              <w:bCs w:val="0"/>
              <w:noProof/>
              <w:kern w:val="2"/>
              <w:sz w:val="24"/>
              <w:szCs w:val="24"/>
              <w14:ligatures w14:val="standardContextual"/>
            </w:rPr>
          </w:pPr>
          <w:del w:id="22" w:author="McCleary, Ryan" w:date="2025-01-10T07:11:00Z" w16du:dateUtc="2025-01-10T14:11:00Z">
            <w:r w:rsidRPr="000C3576" w:rsidDel="000C3576">
              <w:rPr>
                <w:rPrChange w:id="23" w:author="McCleary, Ryan" w:date="2025-01-10T07:11:00Z" w16du:dateUtc="2025-01-10T14:11:00Z">
                  <w:rPr>
                    <w:rStyle w:val="Hyperlink"/>
                    <w:b w:val="0"/>
                    <w:bCs w:val="0"/>
                    <w:noProof/>
                  </w:rPr>
                </w:rPrChange>
              </w:rPr>
              <w:delText>B.</w:delText>
            </w:r>
            <w:r w:rsidDel="000C3576">
              <w:rPr>
                <w:rFonts w:eastAsiaTheme="minorEastAsia" w:cstheme="minorBidi"/>
                <w:b w:val="0"/>
                <w:bCs w:val="0"/>
                <w:noProof/>
                <w:kern w:val="2"/>
                <w:sz w:val="24"/>
                <w:szCs w:val="24"/>
                <w14:ligatures w14:val="standardContextual"/>
              </w:rPr>
              <w:tab/>
            </w:r>
            <w:r w:rsidRPr="000C3576" w:rsidDel="000C3576">
              <w:rPr>
                <w:rPrChange w:id="24" w:author="McCleary, Ryan" w:date="2025-01-10T07:11:00Z" w16du:dateUtc="2025-01-10T14:11:00Z">
                  <w:rPr>
                    <w:rStyle w:val="Hyperlink"/>
                    <w:b w:val="0"/>
                    <w:bCs w:val="0"/>
                    <w:noProof/>
                  </w:rPr>
                </w:rPrChange>
              </w:rPr>
              <w:delText>Executive Summary</w:delText>
            </w:r>
            <w:r w:rsidDel="000C3576">
              <w:rPr>
                <w:noProof/>
                <w:webHidden/>
              </w:rPr>
              <w:tab/>
              <w:delText>7</w:delText>
            </w:r>
          </w:del>
        </w:p>
        <w:p w14:paraId="7DF2E570" w14:textId="3148B723" w:rsidR="007A614D" w:rsidDel="000C3576" w:rsidRDefault="007A614D">
          <w:pPr>
            <w:pStyle w:val="TOC2"/>
            <w:tabs>
              <w:tab w:val="left" w:pos="660"/>
              <w:tab w:val="right" w:leader="dot" w:pos="9350"/>
            </w:tabs>
            <w:rPr>
              <w:del w:id="25" w:author="McCleary, Ryan" w:date="2025-01-10T07:11:00Z" w16du:dateUtc="2025-01-10T14:11:00Z"/>
              <w:rFonts w:eastAsiaTheme="minorEastAsia" w:cstheme="minorBidi"/>
              <w:b w:val="0"/>
              <w:bCs w:val="0"/>
              <w:noProof/>
              <w:kern w:val="2"/>
              <w:sz w:val="24"/>
              <w:szCs w:val="24"/>
              <w14:ligatures w14:val="standardContextual"/>
            </w:rPr>
          </w:pPr>
          <w:del w:id="26" w:author="McCleary, Ryan" w:date="2025-01-10T07:11:00Z" w16du:dateUtc="2025-01-10T14:11:00Z">
            <w:r w:rsidRPr="000C3576" w:rsidDel="000C3576">
              <w:rPr>
                <w:rPrChange w:id="27" w:author="McCleary, Ryan" w:date="2025-01-10T07:11:00Z" w16du:dateUtc="2025-01-10T14:11:00Z">
                  <w:rPr>
                    <w:rStyle w:val="Hyperlink"/>
                    <w:b w:val="0"/>
                    <w:bCs w:val="0"/>
                    <w:noProof/>
                  </w:rPr>
                </w:rPrChange>
              </w:rPr>
              <w:delText>C.</w:delText>
            </w:r>
            <w:r w:rsidDel="000C3576">
              <w:rPr>
                <w:rFonts w:eastAsiaTheme="minorEastAsia" w:cstheme="minorBidi"/>
                <w:b w:val="0"/>
                <w:bCs w:val="0"/>
                <w:noProof/>
                <w:kern w:val="2"/>
                <w:sz w:val="24"/>
                <w:szCs w:val="24"/>
                <w14:ligatures w14:val="standardContextual"/>
              </w:rPr>
              <w:tab/>
            </w:r>
            <w:r w:rsidRPr="000C3576" w:rsidDel="000C3576">
              <w:rPr>
                <w:rPrChange w:id="28" w:author="McCleary, Ryan" w:date="2025-01-10T07:11:00Z" w16du:dateUtc="2025-01-10T14:11:00Z">
                  <w:rPr>
                    <w:rStyle w:val="Hyperlink"/>
                    <w:b w:val="0"/>
                    <w:bCs w:val="0"/>
                    <w:noProof/>
                  </w:rPr>
                </w:rPrChange>
              </w:rPr>
              <w:delText>Agency Contact Information</w:delText>
            </w:r>
            <w:r w:rsidDel="000C3576">
              <w:rPr>
                <w:noProof/>
                <w:webHidden/>
              </w:rPr>
              <w:tab/>
              <w:delText>7</w:delText>
            </w:r>
          </w:del>
        </w:p>
        <w:p w14:paraId="6A58F7A4" w14:textId="2D3C545E" w:rsidR="007A614D" w:rsidDel="000C3576" w:rsidRDefault="007A614D">
          <w:pPr>
            <w:pStyle w:val="TOC1"/>
            <w:tabs>
              <w:tab w:val="right" w:leader="dot" w:pos="9350"/>
            </w:tabs>
            <w:rPr>
              <w:del w:id="29" w:author="McCleary, Ryan" w:date="2025-01-10T07:11:00Z" w16du:dateUtc="2025-01-10T14:11:00Z"/>
              <w:rFonts w:asciiTheme="minorHAnsi" w:eastAsiaTheme="minorEastAsia" w:hAnsiTheme="minorHAnsi" w:cstheme="minorBidi"/>
              <w:b w:val="0"/>
              <w:bCs w:val="0"/>
              <w:caps w:val="0"/>
              <w:noProof/>
              <w:kern w:val="2"/>
              <w14:ligatures w14:val="standardContextual"/>
            </w:rPr>
          </w:pPr>
          <w:del w:id="30" w:author="McCleary, Ryan" w:date="2025-01-10T07:11:00Z" w16du:dateUtc="2025-01-10T14:11:00Z">
            <w:r w:rsidRPr="000C3576" w:rsidDel="000C3576">
              <w:rPr>
                <w:rPrChange w:id="31" w:author="McCleary, Ryan" w:date="2025-01-10T07:11:00Z" w16du:dateUtc="2025-01-10T14:11:00Z">
                  <w:rPr>
                    <w:rStyle w:val="Hyperlink"/>
                    <w:b w:val="0"/>
                    <w:bCs w:val="0"/>
                    <w:caps w:val="0"/>
                    <w:noProof/>
                  </w:rPr>
                </w:rPrChange>
              </w:rPr>
              <w:delText>II. Eligibility</w:delText>
            </w:r>
            <w:r w:rsidDel="000C3576">
              <w:rPr>
                <w:noProof/>
                <w:webHidden/>
              </w:rPr>
              <w:tab/>
              <w:delText>9</w:delText>
            </w:r>
          </w:del>
        </w:p>
        <w:p w14:paraId="72213574" w14:textId="0DD6D89E" w:rsidR="007A614D" w:rsidDel="000C3576" w:rsidRDefault="007A614D">
          <w:pPr>
            <w:pStyle w:val="TOC2"/>
            <w:tabs>
              <w:tab w:val="left" w:pos="440"/>
              <w:tab w:val="right" w:leader="dot" w:pos="9350"/>
            </w:tabs>
            <w:rPr>
              <w:del w:id="32" w:author="McCleary, Ryan" w:date="2025-01-10T07:11:00Z" w16du:dateUtc="2025-01-10T14:11:00Z"/>
              <w:rFonts w:eastAsiaTheme="minorEastAsia" w:cstheme="minorBidi"/>
              <w:b w:val="0"/>
              <w:bCs w:val="0"/>
              <w:noProof/>
              <w:kern w:val="2"/>
              <w:sz w:val="24"/>
              <w:szCs w:val="24"/>
              <w14:ligatures w14:val="standardContextual"/>
            </w:rPr>
          </w:pPr>
          <w:del w:id="33" w:author="McCleary, Ryan" w:date="2025-01-10T07:11:00Z" w16du:dateUtc="2025-01-10T14:11:00Z">
            <w:r w:rsidRPr="000C3576" w:rsidDel="000C3576">
              <w:rPr>
                <w:rPrChange w:id="34" w:author="McCleary, Ryan" w:date="2025-01-10T07:11:00Z" w16du:dateUtc="2025-01-10T14:11:00Z">
                  <w:rPr>
                    <w:rStyle w:val="Hyperlink"/>
                    <w:b w:val="0"/>
                    <w:bCs w:val="0"/>
                    <w:noProof/>
                  </w:rPr>
                </w:rPrChange>
              </w:rPr>
              <w:delText>A.</w:delText>
            </w:r>
            <w:r w:rsidDel="000C3576">
              <w:rPr>
                <w:rFonts w:eastAsiaTheme="minorEastAsia" w:cstheme="minorBidi"/>
                <w:b w:val="0"/>
                <w:bCs w:val="0"/>
                <w:noProof/>
                <w:kern w:val="2"/>
                <w:sz w:val="24"/>
                <w:szCs w:val="24"/>
                <w14:ligatures w14:val="standardContextual"/>
              </w:rPr>
              <w:tab/>
            </w:r>
            <w:r w:rsidRPr="000C3576" w:rsidDel="000C3576">
              <w:rPr>
                <w:rPrChange w:id="35" w:author="McCleary, Ryan" w:date="2025-01-10T07:11:00Z" w16du:dateUtc="2025-01-10T14:11:00Z">
                  <w:rPr>
                    <w:rStyle w:val="Hyperlink"/>
                    <w:b w:val="0"/>
                    <w:bCs w:val="0"/>
                    <w:noProof/>
                  </w:rPr>
                </w:rPrChange>
              </w:rPr>
              <w:delText>Eligible Applicants</w:delText>
            </w:r>
            <w:r w:rsidDel="000C3576">
              <w:rPr>
                <w:noProof/>
                <w:webHidden/>
              </w:rPr>
              <w:tab/>
              <w:delText>9</w:delText>
            </w:r>
          </w:del>
        </w:p>
        <w:p w14:paraId="7F0C8C09" w14:textId="0A820AD4" w:rsidR="007A614D" w:rsidDel="000C3576" w:rsidRDefault="007A614D">
          <w:pPr>
            <w:pStyle w:val="TOC3"/>
            <w:tabs>
              <w:tab w:val="left" w:pos="660"/>
              <w:tab w:val="right" w:leader="dot" w:pos="9350"/>
            </w:tabs>
            <w:rPr>
              <w:del w:id="36" w:author="McCleary, Ryan" w:date="2025-01-10T07:11:00Z" w16du:dateUtc="2025-01-10T14:11:00Z"/>
              <w:rFonts w:eastAsiaTheme="minorEastAsia" w:cstheme="minorBidi"/>
              <w:noProof/>
              <w:kern w:val="2"/>
              <w:sz w:val="24"/>
              <w:szCs w:val="24"/>
              <w14:ligatures w14:val="standardContextual"/>
            </w:rPr>
          </w:pPr>
          <w:del w:id="37" w:author="McCleary, Ryan" w:date="2025-01-10T07:11:00Z" w16du:dateUtc="2025-01-10T14:11:00Z">
            <w:r w:rsidRPr="000C3576" w:rsidDel="000C3576">
              <w:rPr>
                <w:rPrChange w:id="38" w:author="McCleary, Ryan" w:date="2025-01-10T07:11:00Z" w16du:dateUtc="2025-01-10T14:11:00Z">
                  <w:rPr>
                    <w:rStyle w:val="Hyperlink"/>
                    <w:noProof/>
                  </w:rPr>
                </w:rPrChange>
              </w:rPr>
              <w:delText>1.</w:delText>
            </w:r>
            <w:r w:rsidDel="000C3576">
              <w:rPr>
                <w:rFonts w:eastAsiaTheme="minorEastAsia" w:cstheme="minorBidi"/>
                <w:noProof/>
                <w:kern w:val="2"/>
                <w:sz w:val="24"/>
                <w:szCs w:val="24"/>
                <w14:ligatures w14:val="standardContextual"/>
              </w:rPr>
              <w:tab/>
            </w:r>
            <w:r w:rsidRPr="000C3576" w:rsidDel="000C3576">
              <w:rPr>
                <w:rPrChange w:id="39" w:author="McCleary, Ryan" w:date="2025-01-10T07:11:00Z" w16du:dateUtc="2025-01-10T14:11:00Z">
                  <w:rPr>
                    <w:rStyle w:val="Hyperlink"/>
                    <w:noProof/>
                  </w:rPr>
                </w:rPrChange>
              </w:rPr>
              <w:delText>Domestic Entities</w:delText>
            </w:r>
            <w:r w:rsidDel="000C3576">
              <w:rPr>
                <w:noProof/>
                <w:webHidden/>
              </w:rPr>
              <w:tab/>
              <w:delText>9</w:delText>
            </w:r>
          </w:del>
        </w:p>
        <w:p w14:paraId="1F6540DD" w14:textId="4CEA20AD" w:rsidR="007A614D" w:rsidDel="000C3576" w:rsidRDefault="007A614D">
          <w:pPr>
            <w:pStyle w:val="TOC3"/>
            <w:tabs>
              <w:tab w:val="left" w:pos="660"/>
              <w:tab w:val="right" w:leader="dot" w:pos="9350"/>
            </w:tabs>
            <w:rPr>
              <w:del w:id="40" w:author="McCleary, Ryan" w:date="2025-01-10T07:11:00Z" w16du:dateUtc="2025-01-10T14:11:00Z"/>
              <w:rFonts w:eastAsiaTheme="minorEastAsia" w:cstheme="minorBidi"/>
              <w:noProof/>
              <w:kern w:val="2"/>
              <w:sz w:val="24"/>
              <w:szCs w:val="24"/>
              <w14:ligatures w14:val="standardContextual"/>
            </w:rPr>
          </w:pPr>
          <w:del w:id="41" w:author="McCleary, Ryan" w:date="2025-01-10T07:11:00Z" w16du:dateUtc="2025-01-10T14:11:00Z">
            <w:r w:rsidRPr="000C3576" w:rsidDel="000C3576">
              <w:rPr>
                <w:rPrChange w:id="42" w:author="McCleary, Ryan" w:date="2025-01-10T07:11:00Z" w16du:dateUtc="2025-01-10T14:11:00Z">
                  <w:rPr>
                    <w:rStyle w:val="Hyperlink"/>
                    <w:noProof/>
                  </w:rPr>
                </w:rPrChange>
              </w:rPr>
              <w:delText>2.</w:delText>
            </w:r>
            <w:r w:rsidDel="000C3576">
              <w:rPr>
                <w:rFonts w:eastAsiaTheme="minorEastAsia" w:cstheme="minorBidi"/>
                <w:noProof/>
                <w:kern w:val="2"/>
                <w:sz w:val="24"/>
                <w:szCs w:val="24"/>
                <w14:ligatures w14:val="standardContextual"/>
              </w:rPr>
              <w:tab/>
            </w:r>
            <w:r w:rsidRPr="000C3576" w:rsidDel="000C3576">
              <w:rPr>
                <w:rPrChange w:id="43" w:author="McCleary, Ryan" w:date="2025-01-10T07:11:00Z" w16du:dateUtc="2025-01-10T14:11:00Z">
                  <w:rPr>
                    <w:rStyle w:val="Hyperlink"/>
                    <w:noProof/>
                  </w:rPr>
                </w:rPrChange>
              </w:rPr>
              <w:delText>Foreign Entity Participation</w:delText>
            </w:r>
            <w:r w:rsidDel="000C3576">
              <w:rPr>
                <w:noProof/>
                <w:webHidden/>
              </w:rPr>
              <w:tab/>
              <w:delText>9</w:delText>
            </w:r>
          </w:del>
        </w:p>
        <w:p w14:paraId="0A76210D" w14:textId="02A7C65E" w:rsidR="007A614D" w:rsidDel="000C3576" w:rsidRDefault="007A614D">
          <w:pPr>
            <w:pStyle w:val="TOC2"/>
            <w:tabs>
              <w:tab w:val="left" w:pos="440"/>
              <w:tab w:val="right" w:leader="dot" w:pos="9350"/>
            </w:tabs>
            <w:rPr>
              <w:del w:id="44" w:author="McCleary, Ryan" w:date="2025-01-10T07:11:00Z" w16du:dateUtc="2025-01-10T14:11:00Z"/>
              <w:rFonts w:eastAsiaTheme="minorEastAsia" w:cstheme="minorBidi"/>
              <w:b w:val="0"/>
              <w:bCs w:val="0"/>
              <w:noProof/>
              <w:kern w:val="2"/>
              <w:sz w:val="24"/>
              <w:szCs w:val="24"/>
              <w14:ligatures w14:val="standardContextual"/>
            </w:rPr>
          </w:pPr>
          <w:del w:id="45" w:author="McCleary, Ryan" w:date="2025-01-10T07:11:00Z" w16du:dateUtc="2025-01-10T14:11:00Z">
            <w:r w:rsidRPr="000C3576" w:rsidDel="000C3576">
              <w:rPr>
                <w:rPrChange w:id="46" w:author="McCleary, Ryan" w:date="2025-01-10T07:11:00Z" w16du:dateUtc="2025-01-10T14:11:00Z">
                  <w:rPr>
                    <w:rStyle w:val="Hyperlink"/>
                    <w:b w:val="0"/>
                    <w:bCs w:val="0"/>
                    <w:noProof/>
                  </w:rPr>
                </w:rPrChange>
              </w:rPr>
              <w:delText>B.</w:delText>
            </w:r>
            <w:r w:rsidDel="000C3576">
              <w:rPr>
                <w:rFonts w:eastAsiaTheme="minorEastAsia" w:cstheme="minorBidi"/>
                <w:b w:val="0"/>
                <w:bCs w:val="0"/>
                <w:noProof/>
                <w:kern w:val="2"/>
                <w:sz w:val="24"/>
                <w:szCs w:val="24"/>
                <w14:ligatures w14:val="standardContextual"/>
              </w:rPr>
              <w:tab/>
            </w:r>
            <w:r w:rsidRPr="000C3576" w:rsidDel="000C3576">
              <w:rPr>
                <w:rPrChange w:id="47" w:author="McCleary, Ryan" w:date="2025-01-10T07:11:00Z" w16du:dateUtc="2025-01-10T14:11:00Z">
                  <w:rPr>
                    <w:rStyle w:val="Hyperlink"/>
                    <w:b w:val="0"/>
                    <w:bCs w:val="0"/>
                    <w:noProof/>
                  </w:rPr>
                </w:rPrChange>
              </w:rPr>
              <w:delText>Limitation on Number of Concept Papers and Applications Eligible for Review</w:delText>
            </w:r>
            <w:r w:rsidDel="000C3576">
              <w:rPr>
                <w:noProof/>
                <w:webHidden/>
              </w:rPr>
              <w:tab/>
              <w:delText>11</w:delText>
            </w:r>
          </w:del>
        </w:p>
        <w:p w14:paraId="70DE9D20" w14:textId="77C2F16A" w:rsidR="007A614D" w:rsidDel="000C3576" w:rsidRDefault="007A614D">
          <w:pPr>
            <w:pStyle w:val="TOC2"/>
            <w:tabs>
              <w:tab w:val="left" w:pos="660"/>
              <w:tab w:val="right" w:leader="dot" w:pos="9350"/>
            </w:tabs>
            <w:rPr>
              <w:del w:id="48" w:author="McCleary, Ryan" w:date="2025-01-10T07:11:00Z" w16du:dateUtc="2025-01-10T14:11:00Z"/>
              <w:rFonts w:eastAsiaTheme="minorEastAsia" w:cstheme="minorBidi"/>
              <w:b w:val="0"/>
              <w:bCs w:val="0"/>
              <w:noProof/>
              <w:kern w:val="2"/>
              <w:sz w:val="24"/>
              <w:szCs w:val="24"/>
              <w14:ligatures w14:val="standardContextual"/>
            </w:rPr>
          </w:pPr>
          <w:del w:id="49" w:author="McCleary, Ryan" w:date="2025-01-10T07:11:00Z" w16du:dateUtc="2025-01-10T14:11:00Z">
            <w:r w:rsidRPr="000C3576" w:rsidDel="000C3576">
              <w:rPr>
                <w:rPrChange w:id="50" w:author="McCleary, Ryan" w:date="2025-01-10T07:11:00Z" w16du:dateUtc="2025-01-10T14:11:00Z">
                  <w:rPr>
                    <w:rStyle w:val="Hyperlink"/>
                    <w:b w:val="0"/>
                    <w:bCs w:val="0"/>
                    <w:noProof/>
                  </w:rPr>
                </w:rPrChange>
              </w:rPr>
              <w:delText>C.</w:delText>
            </w:r>
            <w:r w:rsidDel="000C3576">
              <w:rPr>
                <w:rFonts w:eastAsiaTheme="minorEastAsia" w:cstheme="minorBidi"/>
                <w:b w:val="0"/>
                <w:bCs w:val="0"/>
                <w:noProof/>
                <w:kern w:val="2"/>
                <w:sz w:val="24"/>
                <w:szCs w:val="24"/>
                <w14:ligatures w14:val="standardContextual"/>
              </w:rPr>
              <w:tab/>
            </w:r>
            <w:r w:rsidRPr="000C3576" w:rsidDel="000C3576">
              <w:rPr>
                <w:rPrChange w:id="51" w:author="McCleary, Ryan" w:date="2025-01-10T07:11:00Z" w16du:dateUtc="2025-01-10T14:11:00Z">
                  <w:rPr>
                    <w:rStyle w:val="Hyperlink"/>
                    <w:b w:val="0"/>
                    <w:bCs w:val="0"/>
                    <w:noProof/>
                  </w:rPr>
                </w:rPrChange>
              </w:rPr>
              <w:delText>Cost Sharing</w:delText>
            </w:r>
            <w:r w:rsidDel="000C3576">
              <w:rPr>
                <w:noProof/>
                <w:webHidden/>
              </w:rPr>
              <w:tab/>
              <w:delText>11</w:delText>
            </w:r>
          </w:del>
        </w:p>
        <w:p w14:paraId="273ED7AD" w14:textId="02D6E73A" w:rsidR="007A614D" w:rsidDel="000C3576" w:rsidRDefault="007A614D">
          <w:pPr>
            <w:pStyle w:val="TOC3"/>
            <w:tabs>
              <w:tab w:val="left" w:pos="660"/>
              <w:tab w:val="right" w:leader="dot" w:pos="9350"/>
            </w:tabs>
            <w:rPr>
              <w:del w:id="52" w:author="McCleary, Ryan" w:date="2025-01-10T07:11:00Z" w16du:dateUtc="2025-01-10T14:11:00Z"/>
              <w:rFonts w:eastAsiaTheme="minorEastAsia" w:cstheme="minorBidi"/>
              <w:noProof/>
              <w:kern w:val="2"/>
              <w:sz w:val="24"/>
              <w:szCs w:val="24"/>
              <w14:ligatures w14:val="standardContextual"/>
            </w:rPr>
          </w:pPr>
          <w:del w:id="53" w:author="McCleary, Ryan" w:date="2025-01-10T07:11:00Z" w16du:dateUtc="2025-01-10T14:11:00Z">
            <w:r w:rsidRPr="000C3576" w:rsidDel="000C3576">
              <w:rPr>
                <w:rPrChange w:id="54" w:author="McCleary, Ryan" w:date="2025-01-10T07:11:00Z" w16du:dateUtc="2025-01-10T14:11:00Z">
                  <w:rPr>
                    <w:rStyle w:val="Hyperlink"/>
                    <w:noProof/>
                  </w:rPr>
                </w:rPrChange>
              </w:rPr>
              <w:delText>1.</w:delText>
            </w:r>
            <w:r w:rsidDel="000C3576">
              <w:rPr>
                <w:rFonts w:eastAsiaTheme="minorEastAsia" w:cstheme="minorBidi"/>
                <w:noProof/>
                <w:kern w:val="2"/>
                <w:sz w:val="24"/>
                <w:szCs w:val="24"/>
                <w14:ligatures w14:val="standardContextual"/>
              </w:rPr>
              <w:tab/>
            </w:r>
            <w:r w:rsidRPr="000C3576" w:rsidDel="000C3576">
              <w:rPr>
                <w:rPrChange w:id="55" w:author="McCleary, Ryan" w:date="2025-01-10T07:11:00Z" w16du:dateUtc="2025-01-10T14:11:00Z">
                  <w:rPr>
                    <w:rStyle w:val="Hyperlink"/>
                    <w:noProof/>
                  </w:rPr>
                </w:rPrChange>
              </w:rPr>
              <w:delText>Cost Share Requirements</w:delText>
            </w:r>
            <w:r w:rsidDel="000C3576">
              <w:rPr>
                <w:noProof/>
                <w:webHidden/>
              </w:rPr>
              <w:tab/>
              <w:delText>11</w:delText>
            </w:r>
          </w:del>
        </w:p>
        <w:p w14:paraId="30E4D5D9" w14:textId="59BB2346" w:rsidR="007A614D" w:rsidDel="000C3576" w:rsidRDefault="007A614D">
          <w:pPr>
            <w:pStyle w:val="TOC3"/>
            <w:tabs>
              <w:tab w:val="left" w:pos="660"/>
              <w:tab w:val="right" w:leader="dot" w:pos="9350"/>
            </w:tabs>
            <w:rPr>
              <w:del w:id="56" w:author="McCleary, Ryan" w:date="2025-01-10T07:11:00Z" w16du:dateUtc="2025-01-10T14:11:00Z"/>
              <w:rFonts w:eastAsiaTheme="minorEastAsia" w:cstheme="minorBidi"/>
              <w:noProof/>
              <w:kern w:val="2"/>
              <w:sz w:val="24"/>
              <w:szCs w:val="24"/>
              <w14:ligatures w14:val="standardContextual"/>
            </w:rPr>
          </w:pPr>
          <w:del w:id="57" w:author="McCleary, Ryan" w:date="2025-01-10T07:11:00Z" w16du:dateUtc="2025-01-10T14:11:00Z">
            <w:r w:rsidRPr="000C3576" w:rsidDel="000C3576">
              <w:rPr>
                <w:rPrChange w:id="58" w:author="McCleary, Ryan" w:date="2025-01-10T07:11:00Z" w16du:dateUtc="2025-01-10T14:11:00Z">
                  <w:rPr>
                    <w:rStyle w:val="Hyperlink"/>
                    <w:noProof/>
                  </w:rPr>
                </w:rPrChange>
              </w:rPr>
              <w:delText>2.</w:delText>
            </w:r>
            <w:r w:rsidDel="000C3576">
              <w:rPr>
                <w:rFonts w:eastAsiaTheme="minorEastAsia" w:cstheme="minorBidi"/>
                <w:noProof/>
                <w:kern w:val="2"/>
                <w:sz w:val="24"/>
                <w:szCs w:val="24"/>
                <w14:ligatures w14:val="standardContextual"/>
              </w:rPr>
              <w:tab/>
            </w:r>
            <w:r w:rsidRPr="000C3576" w:rsidDel="000C3576">
              <w:rPr>
                <w:rPrChange w:id="59" w:author="McCleary, Ryan" w:date="2025-01-10T07:11:00Z" w16du:dateUtc="2025-01-10T14:11:00Z">
                  <w:rPr>
                    <w:rStyle w:val="Hyperlink"/>
                    <w:noProof/>
                  </w:rPr>
                </w:rPrChange>
              </w:rPr>
              <w:delText>Unallowable Cost Share Sources, NOFO Specific</w:delText>
            </w:r>
            <w:r w:rsidDel="000C3576">
              <w:rPr>
                <w:noProof/>
                <w:webHidden/>
              </w:rPr>
              <w:tab/>
              <w:delText>12</w:delText>
            </w:r>
          </w:del>
        </w:p>
        <w:p w14:paraId="55ECC30B" w14:textId="5388B051" w:rsidR="007A614D" w:rsidDel="000C3576" w:rsidRDefault="007A614D">
          <w:pPr>
            <w:pStyle w:val="TOC2"/>
            <w:tabs>
              <w:tab w:val="left" w:pos="660"/>
              <w:tab w:val="right" w:leader="dot" w:pos="9350"/>
            </w:tabs>
            <w:rPr>
              <w:del w:id="60" w:author="McCleary, Ryan" w:date="2025-01-10T07:11:00Z" w16du:dateUtc="2025-01-10T14:11:00Z"/>
              <w:rFonts w:eastAsiaTheme="minorEastAsia" w:cstheme="minorBidi"/>
              <w:b w:val="0"/>
              <w:bCs w:val="0"/>
              <w:noProof/>
              <w:kern w:val="2"/>
              <w:sz w:val="24"/>
              <w:szCs w:val="24"/>
              <w14:ligatures w14:val="standardContextual"/>
            </w:rPr>
          </w:pPr>
          <w:del w:id="61" w:author="McCleary, Ryan" w:date="2025-01-10T07:11:00Z" w16du:dateUtc="2025-01-10T14:11:00Z">
            <w:r w:rsidRPr="000C3576" w:rsidDel="000C3576">
              <w:rPr>
                <w:rPrChange w:id="62" w:author="McCleary, Ryan" w:date="2025-01-10T07:11:00Z" w16du:dateUtc="2025-01-10T14:11:00Z">
                  <w:rPr>
                    <w:rStyle w:val="Hyperlink"/>
                    <w:b w:val="0"/>
                    <w:bCs w:val="0"/>
                    <w:noProof/>
                  </w:rPr>
                </w:rPrChange>
              </w:rPr>
              <w:delText>D.</w:delText>
            </w:r>
            <w:r w:rsidDel="000C3576">
              <w:rPr>
                <w:rFonts w:eastAsiaTheme="minorEastAsia" w:cstheme="minorBidi"/>
                <w:b w:val="0"/>
                <w:bCs w:val="0"/>
                <w:noProof/>
                <w:kern w:val="2"/>
                <w:sz w:val="24"/>
                <w:szCs w:val="24"/>
                <w14:ligatures w14:val="standardContextual"/>
              </w:rPr>
              <w:tab/>
            </w:r>
            <w:r w:rsidRPr="000C3576" w:rsidDel="000C3576">
              <w:rPr>
                <w:rPrChange w:id="63" w:author="McCleary, Ryan" w:date="2025-01-10T07:11:00Z" w16du:dateUtc="2025-01-10T14:11:00Z">
                  <w:rPr>
                    <w:rStyle w:val="Hyperlink"/>
                    <w:b w:val="0"/>
                    <w:bCs w:val="0"/>
                    <w:noProof/>
                  </w:rPr>
                </w:rPrChange>
              </w:rPr>
              <w:delText>FFRDC Eligibility Criteria</w:delText>
            </w:r>
            <w:r w:rsidDel="000C3576">
              <w:rPr>
                <w:noProof/>
                <w:webHidden/>
              </w:rPr>
              <w:tab/>
              <w:delText>12</w:delText>
            </w:r>
          </w:del>
        </w:p>
        <w:p w14:paraId="77035555" w14:textId="10AE8B34" w:rsidR="007A614D" w:rsidDel="000C3576" w:rsidRDefault="007A614D">
          <w:pPr>
            <w:pStyle w:val="TOC3"/>
            <w:tabs>
              <w:tab w:val="left" w:pos="660"/>
              <w:tab w:val="right" w:leader="dot" w:pos="9350"/>
            </w:tabs>
            <w:rPr>
              <w:del w:id="64" w:author="McCleary, Ryan" w:date="2025-01-10T07:11:00Z" w16du:dateUtc="2025-01-10T14:11:00Z"/>
              <w:rFonts w:eastAsiaTheme="minorEastAsia" w:cstheme="minorBidi"/>
              <w:noProof/>
              <w:kern w:val="2"/>
              <w:sz w:val="24"/>
              <w:szCs w:val="24"/>
              <w14:ligatures w14:val="standardContextual"/>
            </w:rPr>
          </w:pPr>
          <w:del w:id="65" w:author="McCleary, Ryan" w:date="2025-01-10T07:11:00Z" w16du:dateUtc="2025-01-10T14:11:00Z">
            <w:r w:rsidRPr="000C3576" w:rsidDel="000C3576">
              <w:rPr>
                <w:rPrChange w:id="66" w:author="McCleary, Ryan" w:date="2025-01-10T07:11:00Z" w16du:dateUtc="2025-01-10T14:11:00Z">
                  <w:rPr>
                    <w:rStyle w:val="Hyperlink"/>
                    <w:noProof/>
                  </w:rPr>
                </w:rPrChange>
              </w:rPr>
              <w:delText>1.</w:delText>
            </w:r>
            <w:r w:rsidDel="000C3576">
              <w:rPr>
                <w:rFonts w:eastAsiaTheme="minorEastAsia" w:cstheme="minorBidi"/>
                <w:noProof/>
                <w:kern w:val="2"/>
                <w:sz w:val="24"/>
                <w:szCs w:val="24"/>
                <w14:ligatures w14:val="standardContextual"/>
              </w:rPr>
              <w:tab/>
            </w:r>
            <w:r w:rsidRPr="000C3576" w:rsidDel="000C3576">
              <w:rPr>
                <w:rPrChange w:id="67" w:author="McCleary, Ryan" w:date="2025-01-10T07:11:00Z" w16du:dateUtc="2025-01-10T14:11:00Z">
                  <w:rPr>
                    <w:rStyle w:val="Hyperlink"/>
                    <w:noProof/>
                  </w:rPr>
                </w:rPrChange>
              </w:rPr>
              <w:delText xml:space="preserve">DOE and Non-DOE FFRDCs as a </w:delText>
            </w:r>
            <w:r w:rsidRPr="000C3576" w:rsidDel="000C3576">
              <w:rPr>
                <w:rPrChange w:id="68" w:author="McCleary, Ryan" w:date="2025-01-10T07:11:00Z" w16du:dateUtc="2025-01-10T14:11:00Z">
                  <w:rPr>
                    <w:rStyle w:val="Hyperlink"/>
                    <w:rFonts w:eastAsia="MS Gothic" w:cs="Calibri"/>
                    <w:noProof/>
                  </w:rPr>
                </w:rPrChange>
              </w:rPr>
              <w:delText>Subrecipient</w:delText>
            </w:r>
            <w:r w:rsidDel="000C3576">
              <w:rPr>
                <w:noProof/>
                <w:webHidden/>
              </w:rPr>
              <w:tab/>
              <w:delText>12</w:delText>
            </w:r>
          </w:del>
        </w:p>
        <w:p w14:paraId="55EDA400" w14:textId="03C3DDB1" w:rsidR="007A614D" w:rsidDel="000C3576" w:rsidRDefault="007A614D">
          <w:pPr>
            <w:pStyle w:val="TOC1"/>
            <w:tabs>
              <w:tab w:val="right" w:leader="dot" w:pos="9350"/>
            </w:tabs>
            <w:rPr>
              <w:del w:id="69" w:author="McCleary, Ryan" w:date="2025-01-10T07:11:00Z" w16du:dateUtc="2025-01-10T14:11:00Z"/>
              <w:rFonts w:asciiTheme="minorHAnsi" w:eastAsiaTheme="minorEastAsia" w:hAnsiTheme="minorHAnsi" w:cstheme="minorBidi"/>
              <w:b w:val="0"/>
              <w:bCs w:val="0"/>
              <w:caps w:val="0"/>
              <w:noProof/>
              <w:kern w:val="2"/>
              <w14:ligatures w14:val="standardContextual"/>
            </w:rPr>
          </w:pPr>
          <w:del w:id="70" w:author="McCleary, Ryan" w:date="2025-01-10T07:11:00Z" w16du:dateUtc="2025-01-10T14:11:00Z">
            <w:r w:rsidRPr="000C3576" w:rsidDel="000C3576">
              <w:rPr>
                <w:rPrChange w:id="71" w:author="McCleary, Ryan" w:date="2025-01-10T07:11:00Z" w16du:dateUtc="2025-01-10T14:11:00Z">
                  <w:rPr>
                    <w:rStyle w:val="Hyperlink"/>
                    <w:b w:val="0"/>
                    <w:bCs w:val="0"/>
                    <w:caps w:val="0"/>
                    <w:noProof/>
                  </w:rPr>
                </w:rPrChange>
              </w:rPr>
              <w:delText xml:space="preserve">III. Program </w:delText>
            </w:r>
            <w:r w:rsidRPr="000C3576" w:rsidDel="000C3576">
              <w:rPr>
                <w:rPrChange w:id="72" w:author="McCleary, Ryan" w:date="2025-01-10T07:11:00Z" w16du:dateUtc="2025-01-10T14:11:00Z">
                  <w:rPr>
                    <w:rStyle w:val="Hyperlink"/>
                    <w:b w:val="0"/>
                    <w:bCs w:val="0"/>
                    <w:caps w:val="0"/>
                    <w:noProof/>
                    <w:w w:val="95"/>
                  </w:rPr>
                </w:rPrChange>
              </w:rPr>
              <w:delText>Description</w:delText>
            </w:r>
            <w:r w:rsidDel="000C3576">
              <w:rPr>
                <w:noProof/>
                <w:webHidden/>
              </w:rPr>
              <w:tab/>
              <w:delText>14</w:delText>
            </w:r>
          </w:del>
        </w:p>
        <w:p w14:paraId="18B9733D" w14:textId="43DD6AD9" w:rsidR="007A614D" w:rsidDel="000C3576" w:rsidRDefault="007A614D">
          <w:pPr>
            <w:pStyle w:val="TOC2"/>
            <w:tabs>
              <w:tab w:val="left" w:pos="440"/>
              <w:tab w:val="right" w:leader="dot" w:pos="9350"/>
            </w:tabs>
            <w:rPr>
              <w:del w:id="73" w:author="McCleary, Ryan" w:date="2025-01-10T07:11:00Z" w16du:dateUtc="2025-01-10T14:11:00Z"/>
              <w:rFonts w:eastAsiaTheme="minorEastAsia" w:cstheme="minorBidi"/>
              <w:b w:val="0"/>
              <w:bCs w:val="0"/>
              <w:noProof/>
              <w:kern w:val="2"/>
              <w:sz w:val="24"/>
              <w:szCs w:val="24"/>
              <w14:ligatures w14:val="standardContextual"/>
            </w:rPr>
          </w:pPr>
          <w:del w:id="74" w:author="McCleary, Ryan" w:date="2025-01-10T07:11:00Z" w16du:dateUtc="2025-01-10T14:11:00Z">
            <w:r w:rsidRPr="000C3576" w:rsidDel="000C3576">
              <w:rPr>
                <w:rPrChange w:id="75" w:author="McCleary, Ryan" w:date="2025-01-10T07:11:00Z" w16du:dateUtc="2025-01-10T14:11:00Z">
                  <w:rPr>
                    <w:rStyle w:val="Hyperlink"/>
                    <w:b w:val="0"/>
                    <w:bCs w:val="0"/>
                    <w:noProof/>
                  </w:rPr>
                </w:rPrChange>
              </w:rPr>
              <w:delText>A.</w:delText>
            </w:r>
            <w:r w:rsidDel="000C3576">
              <w:rPr>
                <w:rFonts w:eastAsiaTheme="minorEastAsia" w:cstheme="minorBidi"/>
                <w:b w:val="0"/>
                <w:bCs w:val="0"/>
                <w:noProof/>
                <w:kern w:val="2"/>
                <w:sz w:val="24"/>
                <w:szCs w:val="24"/>
                <w14:ligatures w14:val="standardContextual"/>
              </w:rPr>
              <w:tab/>
            </w:r>
            <w:r w:rsidRPr="000C3576" w:rsidDel="000C3576">
              <w:rPr>
                <w:rPrChange w:id="76" w:author="McCleary, Ryan" w:date="2025-01-10T07:11:00Z" w16du:dateUtc="2025-01-10T14:11:00Z">
                  <w:rPr>
                    <w:rStyle w:val="Hyperlink"/>
                    <w:b w:val="0"/>
                    <w:bCs w:val="0"/>
                    <w:noProof/>
                  </w:rPr>
                </w:rPrChange>
              </w:rPr>
              <w:delText>Program Purpose</w:delText>
            </w:r>
            <w:r w:rsidDel="000C3576">
              <w:rPr>
                <w:noProof/>
                <w:webHidden/>
              </w:rPr>
              <w:tab/>
              <w:delText>14</w:delText>
            </w:r>
          </w:del>
        </w:p>
        <w:p w14:paraId="1D869978" w14:textId="00FB7D6A" w:rsidR="007A614D" w:rsidDel="000C3576" w:rsidRDefault="007A614D">
          <w:pPr>
            <w:pStyle w:val="TOC2"/>
            <w:tabs>
              <w:tab w:val="left" w:pos="440"/>
              <w:tab w:val="right" w:leader="dot" w:pos="9350"/>
            </w:tabs>
            <w:rPr>
              <w:del w:id="77" w:author="McCleary, Ryan" w:date="2025-01-10T07:11:00Z" w16du:dateUtc="2025-01-10T14:11:00Z"/>
              <w:rFonts w:eastAsiaTheme="minorEastAsia" w:cstheme="minorBidi"/>
              <w:b w:val="0"/>
              <w:bCs w:val="0"/>
              <w:noProof/>
              <w:kern w:val="2"/>
              <w:sz w:val="24"/>
              <w:szCs w:val="24"/>
              <w14:ligatures w14:val="standardContextual"/>
            </w:rPr>
          </w:pPr>
          <w:del w:id="78" w:author="McCleary, Ryan" w:date="2025-01-10T07:11:00Z" w16du:dateUtc="2025-01-10T14:11:00Z">
            <w:r w:rsidRPr="000C3576" w:rsidDel="000C3576">
              <w:rPr>
                <w:rPrChange w:id="79" w:author="McCleary, Ryan" w:date="2025-01-10T07:11:00Z" w16du:dateUtc="2025-01-10T14:11:00Z">
                  <w:rPr>
                    <w:rStyle w:val="Hyperlink"/>
                    <w:b w:val="0"/>
                    <w:bCs w:val="0"/>
                    <w:noProof/>
                  </w:rPr>
                </w:rPrChange>
              </w:rPr>
              <w:delText>B.</w:delText>
            </w:r>
            <w:r w:rsidDel="000C3576">
              <w:rPr>
                <w:rFonts w:eastAsiaTheme="minorEastAsia" w:cstheme="minorBidi"/>
                <w:b w:val="0"/>
                <w:bCs w:val="0"/>
                <w:noProof/>
                <w:kern w:val="2"/>
                <w:sz w:val="24"/>
                <w:szCs w:val="24"/>
                <w14:ligatures w14:val="standardContextual"/>
              </w:rPr>
              <w:tab/>
            </w:r>
            <w:r w:rsidRPr="000C3576" w:rsidDel="000C3576">
              <w:rPr>
                <w:rPrChange w:id="80" w:author="McCleary, Ryan" w:date="2025-01-10T07:11:00Z" w16du:dateUtc="2025-01-10T14:11:00Z">
                  <w:rPr>
                    <w:rStyle w:val="Hyperlink"/>
                    <w:b w:val="0"/>
                    <w:bCs w:val="0"/>
                    <w:noProof/>
                  </w:rPr>
                </w:rPrChange>
              </w:rPr>
              <w:delText>Program Goals and Objectives</w:delText>
            </w:r>
            <w:r w:rsidDel="000C3576">
              <w:rPr>
                <w:noProof/>
                <w:webHidden/>
              </w:rPr>
              <w:tab/>
              <w:delText>14</w:delText>
            </w:r>
          </w:del>
        </w:p>
        <w:p w14:paraId="4FBA4DCF" w14:textId="1C7EB897" w:rsidR="007A614D" w:rsidDel="000C3576" w:rsidRDefault="007A614D">
          <w:pPr>
            <w:pStyle w:val="TOC2"/>
            <w:tabs>
              <w:tab w:val="left" w:pos="660"/>
              <w:tab w:val="right" w:leader="dot" w:pos="9350"/>
            </w:tabs>
            <w:rPr>
              <w:del w:id="81" w:author="McCleary, Ryan" w:date="2025-01-10T07:11:00Z" w16du:dateUtc="2025-01-10T14:11:00Z"/>
              <w:rFonts w:eastAsiaTheme="minorEastAsia" w:cstheme="minorBidi"/>
              <w:b w:val="0"/>
              <w:bCs w:val="0"/>
              <w:noProof/>
              <w:kern w:val="2"/>
              <w:sz w:val="24"/>
              <w:szCs w:val="24"/>
              <w14:ligatures w14:val="standardContextual"/>
            </w:rPr>
          </w:pPr>
          <w:del w:id="82" w:author="McCleary, Ryan" w:date="2025-01-10T07:11:00Z" w16du:dateUtc="2025-01-10T14:11:00Z">
            <w:r w:rsidRPr="000C3576" w:rsidDel="000C3576">
              <w:rPr>
                <w:rPrChange w:id="83" w:author="McCleary, Ryan" w:date="2025-01-10T07:11:00Z" w16du:dateUtc="2025-01-10T14:11:00Z">
                  <w:rPr>
                    <w:rStyle w:val="Hyperlink"/>
                    <w:b w:val="0"/>
                    <w:bCs w:val="0"/>
                    <w:noProof/>
                  </w:rPr>
                </w:rPrChange>
              </w:rPr>
              <w:delText>C.</w:delText>
            </w:r>
            <w:r w:rsidDel="000C3576">
              <w:rPr>
                <w:rFonts w:eastAsiaTheme="minorEastAsia" w:cstheme="minorBidi"/>
                <w:b w:val="0"/>
                <w:bCs w:val="0"/>
                <w:noProof/>
                <w:kern w:val="2"/>
                <w:sz w:val="24"/>
                <w:szCs w:val="24"/>
                <w14:ligatures w14:val="standardContextual"/>
              </w:rPr>
              <w:tab/>
            </w:r>
            <w:r w:rsidRPr="000C3576" w:rsidDel="000C3576">
              <w:rPr>
                <w:rPrChange w:id="84" w:author="McCleary, Ryan" w:date="2025-01-10T07:11:00Z" w16du:dateUtc="2025-01-10T14:11:00Z">
                  <w:rPr>
                    <w:rStyle w:val="Hyperlink"/>
                    <w:b w:val="0"/>
                    <w:bCs w:val="0"/>
                    <w:noProof/>
                  </w:rPr>
                </w:rPrChange>
              </w:rPr>
              <w:delText>Expected Performance Goals</w:delText>
            </w:r>
            <w:r w:rsidDel="000C3576">
              <w:rPr>
                <w:noProof/>
                <w:webHidden/>
              </w:rPr>
              <w:tab/>
              <w:delText>15</w:delText>
            </w:r>
          </w:del>
        </w:p>
        <w:p w14:paraId="3947E766" w14:textId="3213B233" w:rsidR="007A614D" w:rsidDel="000C3576" w:rsidRDefault="007A614D">
          <w:pPr>
            <w:pStyle w:val="TOC2"/>
            <w:tabs>
              <w:tab w:val="left" w:pos="660"/>
              <w:tab w:val="right" w:leader="dot" w:pos="9350"/>
            </w:tabs>
            <w:rPr>
              <w:del w:id="85" w:author="McCleary, Ryan" w:date="2025-01-10T07:11:00Z" w16du:dateUtc="2025-01-10T14:11:00Z"/>
              <w:rFonts w:eastAsiaTheme="minorEastAsia" w:cstheme="minorBidi"/>
              <w:b w:val="0"/>
              <w:bCs w:val="0"/>
              <w:noProof/>
              <w:kern w:val="2"/>
              <w:sz w:val="24"/>
              <w:szCs w:val="24"/>
              <w14:ligatures w14:val="standardContextual"/>
            </w:rPr>
          </w:pPr>
          <w:del w:id="86" w:author="McCleary, Ryan" w:date="2025-01-10T07:11:00Z" w16du:dateUtc="2025-01-10T14:11:00Z">
            <w:r w:rsidRPr="000C3576" w:rsidDel="000C3576">
              <w:rPr>
                <w:rPrChange w:id="87" w:author="McCleary, Ryan" w:date="2025-01-10T07:11:00Z" w16du:dateUtc="2025-01-10T14:11:00Z">
                  <w:rPr>
                    <w:rStyle w:val="Hyperlink"/>
                    <w:b w:val="0"/>
                    <w:bCs w:val="0"/>
                    <w:noProof/>
                  </w:rPr>
                </w:rPrChange>
              </w:rPr>
              <w:delText>D.</w:delText>
            </w:r>
            <w:r w:rsidDel="000C3576">
              <w:rPr>
                <w:rFonts w:eastAsiaTheme="minorEastAsia" w:cstheme="minorBidi"/>
                <w:b w:val="0"/>
                <w:bCs w:val="0"/>
                <w:noProof/>
                <w:kern w:val="2"/>
                <w:sz w:val="24"/>
                <w:szCs w:val="24"/>
                <w14:ligatures w14:val="standardContextual"/>
              </w:rPr>
              <w:tab/>
            </w:r>
            <w:r w:rsidRPr="000C3576" w:rsidDel="000C3576">
              <w:rPr>
                <w:rPrChange w:id="88" w:author="McCleary, Ryan" w:date="2025-01-10T07:11:00Z" w16du:dateUtc="2025-01-10T14:11:00Z">
                  <w:rPr>
                    <w:rStyle w:val="Hyperlink"/>
                    <w:b w:val="0"/>
                    <w:bCs w:val="0"/>
                    <w:noProof/>
                  </w:rPr>
                </w:rPrChange>
              </w:rPr>
              <w:delText>Teaming Partner List</w:delText>
            </w:r>
            <w:r w:rsidDel="000C3576">
              <w:rPr>
                <w:noProof/>
                <w:webHidden/>
              </w:rPr>
              <w:tab/>
              <w:delText>16</w:delText>
            </w:r>
          </w:del>
        </w:p>
        <w:p w14:paraId="16850ECC" w14:textId="653B49BC" w:rsidR="007A614D" w:rsidDel="000C3576" w:rsidRDefault="007A614D">
          <w:pPr>
            <w:pStyle w:val="TOC2"/>
            <w:tabs>
              <w:tab w:val="left" w:pos="440"/>
              <w:tab w:val="right" w:leader="dot" w:pos="9350"/>
            </w:tabs>
            <w:rPr>
              <w:del w:id="89" w:author="McCleary, Ryan" w:date="2025-01-10T07:11:00Z" w16du:dateUtc="2025-01-10T14:11:00Z"/>
              <w:rFonts w:eastAsiaTheme="minorEastAsia" w:cstheme="minorBidi"/>
              <w:b w:val="0"/>
              <w:bCs w:val="0"/>
              <w:noProof/>
              <w:kern w:val="2"/>
              <w:sz w:val="24"/>
              <w:szCs w:val="24"/>
              <w14:ligatures w14:val="standardContextual"/>
            </w:rPr>
          </w:pPr>
          <w:del w:id="90" w:author="McCleary, Ryan" w:date="2025-01-10T07:11:00Z" w16du:dateUtc="2025-01-10T14:11:00Z">
            <w:r w:rsidRPr="000C3576" w:rsidDel="000C3576">
              <w:rPr>
                <w:rPrChange w:id="91" w:author="McCleary, Ryan" w:date="2025-01-10T07:11:00Z" w16du:dateUtc="2025-01-10T14:11:00Z">
                  <w:rPr>
                    <w:rStyle w:val="Hyperlink"/>
                    <w:b w:val="0"/>
                    <w:bCs w:val="0"/>
                    <w:noProof/>
                  </w:rPr>
                </w:rPrChange>
              </w:rPr>
              <w:delText>E.</w:delText>
            </w:r>
            <w:r w:rsidDel="000C3576">
              <w:rPr>
                <w:rFonts w:eastAsiaTheme="minorEastAsia" w:cstheme="minorBidi"/>
                <w:b w:val="0"/>
                <w:bCs w:val="0"/>
                <w:noProof/>
                <w:kern w:val="2"/>
                <w:sz w:val="24"/>
                <w:szCs w:val="24"/>
                <w14:ligatures w14:val="standardContextual"/>
              </w:rPr>
              <w:tab/>
            </w:r>
            <w:r w:rsidRPr="000C3576" w:rsidDel="000C3576">
              <w:rPr>
                <w:rPrChange w:id="92" w:author="McCleary, Ryan" w:date="2025-01-10T07:11:00Z" w16du:dateUtc="2025-01-10T14:11:00Z">
                  <w:rPr>
                    <w:rStyle w:val="Hyperlink"/>
                    <w:b w:val="0"/>
                    <w:bCs w:val="0"/>
                    <w:noProof/>
                  </w:rPr>
                </w:rPrChange>
              </w:rPr>
              <w:delText>Topic Areas</w:delText>
            </w:r>
            <w:r w:rsidDel="000C3576">
              <w:rPr>
                <w:noProof/>
                <w:webHidden/>
              </w:rPr>
              <w:tab/>
              <w:delText>17</w:delText>
            </w:r>
          </w:del>
        </w:p>
        <w:p w14:paraId="09955A51" w14:textId="0D55D3FB" w:rsidR="007A614D" w:rsidDel="000C3576" w:rsidRDefault="007A614D">
          <w:pPr>
            <w:pStyle w:val="TOC3"/>
            <w:tabs>
              <w:tab w:val="right" w:leader="dot" w:pos="9350"/>
            </w:tabs>
            <w:rPr>
              <w:del w:id="93" w:author="McCleary, Ryan" w:date="2025-01-10T07:11:00Z" w16du:dateUtc="2025-01-10T14:11:00Z"/>
              <w:rFonts w:eastAsiaTheme="minorEastAsia" w:cstheme="minorBidi"/>
              <w:noProof/>
              <w:kern w:val="2"/>
              <w:sz w:val="24"/>
              <w:szCs w:val="24"/>
              <w14:ligatures w14:val="standardContextual"/>
            </w:rPr>
          </w:pPr>
          <w:del w:id="94" w:author="McCleary, Ryan" w:date="2025-01-10T07:11:00Z" w16du:dateUtc="2025-01-10T14:11:00Z">
            <w:r w:rsidRPr="000C3576" w:rsidDel="000C3576">
              <w:rPr>
                <w:rPrChange w:id="95" w:author="McCleary, Ryan" w:date="2025-01-10T07:11:00Z" w16du:dateUtc="2025-01-10T14:11:00Z">
                  <w:rPr>
                    <w:rStyle w:val="Hyperlink"/>
                    <w:noProof/>
                  </w:rPr>
                </w:rPrChange>
              </w:rPr>
              <w:delText>Topic Area 1: Bio-based Chemicals</w:delText>
            </w:r>
            <w:r w:rsidDel="000C3576">
              <w:rPr>
                <w:noProof/>
                <w:webHidden/>
              </w:rPr>
              <w:tab/>
              <w:delText>17</w:delText>
            </w:r>
          </w:del>
        </w:p>
        <w:p w14:paraId="41B67D5D" w14:textId="7FCE3FE3" w:rsidR="007A614D" w:rsidDel="000C3576" w:rsidRDefault="007A614D">
          <w:pPr>
            <w:pStyle w:val="TOC3"/>
            <w:tabs>
              <w:tab w:val="right" w:leader="dot" w:pos="9350"/>
            </w:tabs>
            <w:rPr>
              <w:del w:id="96" w:author="McCleary, Ryan" w:date="2025-01-10T07:11:00Z" w16du:dateUtc="2025-01-10T14:11:00Z"/>
              <w:rFonts w:eastAsiaTheme="minorEastAsia" w:cstheme="minorBidi"/>
              <w:noProof/>
              <w:kern w:val="2"/>
              <w:sz w:val="24"/>
              <w:szCs w:val="24"/>
              <w14:ligatures w14:val="standardContextual"/>
            </w:rPr>
          </w:pPr>
          <w:del w:id="97" w:author="McCleary, Ryan" w:date="2025-01-10T07:11:00Z" w16du:dateUtc="2025-01-10T14:11:00Z">
            <w:r w:rsidRPr="000C3576" w:rsidDel="000C3576">
              <w:rPr>
                <w:rPrChange w:id="98" w:author="McCleary, Ryan" w:date="2025-01-10T07:11:00Z" w16du:dateUtc="2025-01-10T14:11:00Z">
                  <w:rPr>
                    <w:rStyle w:val="Hyperlink"/>
                    <w:noProof/>
                  </w:rPr>
                </w:rPrChange>
              </w:rPr>
              <w:delText>Topic Area 2: Bio-based Propane/LPG</w:delText>
            </w:r>
            <w:r w:rsidDel="000C3576">
              <w:rPr>
                <w:noProof/>
                <w:webHidden/>
              </w:rPr>
              <w:tab/>
              <w:delText>18</w:delText>
            </w:r>
          </w:del>
        </w:p>
        <w:p w14:paraId="10F42B82" w14:textId="42A0D6CA" w:rsidR="007A614D" w:rsidDel="000C3576" w:rsidRDefault="007A614D">
          <w:pPr>
            <w:pStyle w:val="TOC2"/>
            <w:tabs>
              <w:tab w:val="left" w:pos="440"/>
              <w:tab w:val="right" w:leader="dot" w:pos="9350"/>
            </w:tabs>
            <w:rPr>
              <w:del w:id="99" w:author="McCleary, Ryan" w:date="2025-01-10T07:11:00Z" w16du:dateUtc="2025-01-10T14:11:00Z"/>
              <w:rFonts w:eastAsiaTheme="minorEastAsia" w:cstheme="minorBidi"/>
              <w:b w:val="0"/>
              <w:bCs w:val="0"/>
              <w:noProof/>
              <w:kern w:val="2"/>
              <w:sz w:val="24"/>
              <w:szCs w:val="24"/>
              <w14:ligatures w14:val="standardContextual"/>
            </w:rPr>
          </w:pPr>
          <w:del w:id="100" w:author="McCleary, Ryan" w:date="2025-01-10T07:11:00Z" w16du:dateUtc="2025-01-10T14:11:00Z">
            <w:r w:rsidRPr="000C3576" w:rsidDel="000C3576">
              <w:rPr>
                <w:rPrChange w:id="101" w:author="McCleary, Ryan" w:date="2025-01-10T07:11:00Z" w16du:dateUtc="2025-01-10T14:11:00Z">
                  <w:rPr>
                    <w:rStyle w:val="Hyperlink"/>
                    <w:b w:val="0"/>
                    <w:bCs w:val="0"/>
                    <w:noProof/>
                  </w:rPr>
                </w:rPrChange>
              </w:rPr>
              <w:delText>F.</w:delText>
            </w:r>
            <w:r w:rsidDel="000C3576">
              <w:rPr>
                <w:rFonts w:eastAsiaTheme="minorEastAsia" w:cstheme="minorBidi"/>
                <w:b w:val="0"/>
                <w:bCs w:val="0"/>
                <w:noProof/>
                <w:kern w:val="2"/>
                <w:sz w:val="24"/>
                <w:szCs w:val="24"/>
                <w14:ligatures w14:val="standardContextual"/>
              </w:rPr>
              <w:tab/>
            </w:r>
            <w:r w:rsidRPr="000C3576" w:rsidDel="000C3576">
              <w:rPr>
                <w:rPrChange w:id="102" w:author="McCleary, Ryan" w:date="2025-01-10T07:11:00Z" w16du:dateUtc="2025-01-10T14:11:00Z">
                  <w:rPr>
                    <w:rStyle w:val="Hyperlink"/>
                    <w:b w:val="0"/>
                    <w:bCs w:val="0"/>
                    <w:noProof/>
                  </w:rPr>
                </w:rPrChange>
              </w:rPr>
              <w:delText>Applications Specifically Not of Interest</w:delText>
            </w:r>
            <w:r w:rsidDel="000C3576">
              <w:rPr>
                <w:noProof/>
                <w:webHidden/>
              </w:rPr>
              <w:tab/>
              <w:delText>19</w:delText>
            </w:r>
          </w:del>
        </w:p>
        <w:p w14:paraId="0235E216" w14:textId="08415F3A" w:rsidR="007A614D" w:rsidDel="000C3576" w:rsidRDefault="007A614D">
          <w:pPr>
            <w:pStyle w:val="TOC2"/>
            <w:tabs>
              <w:tab w:val="left" w:pos="660"/>
              <w:tab w:val="right" w:leader="dot" w:pos="9350"/>
            </w:tabs>
            <w:rPr>
              <w:del w:id="103" w:author="McCleary, Ryan" w:date="2025-01-10T07:11:00Z" w16du:dateUtc="2025-01-10T14:11:00Z"/>
              <w:rFonts w:eastAsiaTheme="minorEastAsia" w:cstheme="minorBidi"/>
              <w:b w:val="0"/>
              <w:bCs w:val="0"/>
              <w:noProof/>
              <w:kern w:val="2"/>
              <w:sz w:val="24"/>
              <w:szCs w:val="24"/>
              <w14:ligatures w14:val="standardContextual"/>
            </w:rPr>
          </w:pPr>
          <w:del w:id="104" w:author="McCleary, Ryan" w:date="2025-01-10T07:11:00Z" w16du:dateUtc="2025-01-10T14:11:00Z">
            <w:r w:rsidRPr="000C3576" w:rsidDel="000C3576">
              <w:rPr>
                <w:rPrChange w:id="105" w:author="McCleary, Ryan" w:date="2025-01-10T07:11:00Z" w16du:dateUtc="2025-01-10T14:11:00Z">
                  <w:rPr>
                    <w:rStyle w:val="Hyperlink"/>
                    <w:b w:val="0"/>
                    <w:bCs w:val="0"/>
                    <w:noProof/>
                  </w:rPr>
                </w:rPrChange>
              </w:rPr>
              <w:delText>G.</w:delText>
            </w:r>
            <w:r w:rsidDel="000C3576">
              <w:rPr>
                <w:rFonts w:eastAsiaTheme="minorEastAsia" w:cstheme="minorBidi"/>
                <w:b w:val="0"/>
                <w:bCs w:val="0"/>
                <w:noProof/>
                <w:kern w:val="2"/>
                <w:sz w:val="24"/>
                <w:szCs w:val="24"/>
                <w14:ligatures w14:val="standardContextual"/>
              </w:rPr>
              <w:tab/>
            </w:r>
            <w:r w:rsidRPr="000C3576" w:rsidDel="000C3576">
              <w:rPr>
                <w:rPrChange w:id="106" w:author="McCleary, Ryan" w:date="2025-01-10T07:11:00Z" w16du:dateUtc="2025-01-10T14:11:00Z">
                  <w:rPr>
                    <w:rStyle w:val="Hyperlink"/>
                    <w:b w:val="0"/>
                    <w:bCs w:val="0"/>
                    <w:noProof/>
                  </w:rPr>
                </w:rPrChange>
              </w:rPr>
              <w:delText>Statement of Substantial Involvement</w:delText>
            </w:r>
            <w:r w:rsidDel="000C3576">
              <w:rPr>
                <w:noProof/>
                <w:webHidden/>
              </w:rPr>
              <w:tab/>
              <w:delText>20</w:delText>
            </w:r>
          </w:del>
        </w:p>
        <w:p w14:paraId="682F20E2" w14:textId="648C5EC6" w:rsidR="007A614D" w:rsidDel="000C3576" w:rsidRDefault="007A614D">
          <w:pPr>
            <w:pStyle w:val="TOC2"/>
            <w:tabs>
              <w:tab w:val="left" w:pos="660"/>
              <w:tab w:val="right" w:leader="dot" w:pos="9350"/>
            </w:tabs>
            <w:rPr>
              <w:del w:id="107" w:author="McCleary, Ryan" w:date="2025-01-10T07:11:00Z" w16du:dateUtc="2025-01-10T14:11:00Z"/>
              <w:rFonts w:eastAsiaTheme="minorEastAsia" w:cstheme="minorBidi"/>
              <w:b w:val="0"/>
              <w:bCs w:val="0"/>
              <w:noProof/>
              <w:kern w:val="2"/>
              <w:sz w:val="24"/>
              <w:szCs w:val="24"/>
              <w14:ligatures w14:val="standardContextual"/>
            </w:rPr>
          </w:pPr>
          <w:del w:id="108" w:author="McCleary, Ryan" w:date="2025-01-10T07:11:00Z" w16du:dateUtc="2025-01-10T14:11:00Z">
            <w:r w:rsidRPr="000C3576" w:rsidDel="000C3576">
              <w:rPr>
                <w:rPrChange w:id="109" w:author="McCleary, Ryan" w:date="2025-01-10T07:11:00Z" w16du:dateUtc="2025-01-10T14:11:00Z">
                  <w:rPr>
                    <w:rStyle w:val="Hyperlink"/>
                    <w:b w:val="0"/>
                    <w:bCs w:val="0"/>
                    <w:noProof/>
                  </w:rPr>
                </w:rPrChange>
              </w:rPr>
              <w:delText>H.</w:delText>
            </w:r>
            <w:r w:rsidDel="000C3576">
              <w:rPr>
                <w:rFonts w:eastAsiaTheme="minorEastAsia" w:cstheme="minorBidi"/>
                <w:b w:val="0"/>
                <w:bCs w:val="0"/>
                <w:noProof/>
                <w:kern w:val="2"/>
                <w:sz w:val="24"/>
                <w:szCs w:val="24"/>
                <w14:ligatures w14:val="standardContextual"/>
              </w:rPr>
              <w:tab/>
            </w:r>
            <w:r w:rsidRPr="000C3576" w:rsidDel="000C3576">
              <w:rPr>
                <w:rPrChange w:id="110" w:author="McCleary, Ryan" w:date="2025-01-10T07:11:00Z" w16du:dateUtc="2025-01-10T14:11:00Z">
                  <w:rPr>
                    <w:rStyle w:val="Hyperlink"/>
                    <w:b w:val="0"/>
                    <w:bCs w:val="0"/>
                    <w:noProof/>
                  </w:rPr>
                </w:rPrChange>
              </w:rPr>
              <w:delText>Statutory Authority</w:delText>
            </w:r>
            <w:r w:rsidDel="000C3576">
              <w:rPr>
                <w:noProof/>
                <w:webHidden/>
              </w:rPr>
              <w:tab/>
              <w:delText>20</w:delText>
            </w:r>
          </w:del>
        </w:p>
        <w:p w14:paraId="730D7576" w14:textId="6CF6EF7B" w:rsidR="007A614D" w:rsidDel="000C3576" w:rsidRDefault="007A614D">
          <w:pPr>
            <w:pStyle w:val="TOC1"/>
            <w:tabs>
              <w:tab w:val="right" w:leader="dot" w:pos="9350"/>
            </w:tabs>
            <w:rPr>
              <w:del w:id="111" w:author="McCleary, Ryan" w:date="2025-01-10T07:11:00Z" w16du:dateUtc="2025-01-10T14:11:00Z"/>
              <w:rFonts w:asciiTheme="minorHAnsi" w:eastAsiaTheme="minorEastAsia" w:hAnsiTheme="minorHAnsi" w:cstheme="minorBidi"/>
              <w:b w:val="0"/>
              <w:bCs w:val="0"/>
              <w:caps w:val="0"/>
              <w:noProof/>
              <w:kern w:val="2"/>
              <w14:ligatures w14:val="standardContextual"/>
            </w:rPr>
          </w:pPr>
          <w:del w:id="112" w:author="McCleary, Ryan" w:date="2025-01-10T07:11:00Z" w16du:dateUtc="2025-01-10T14:11:00Z">
            <w:r w:rsidRPr="000C3576" w:rsidDel="000C3576">
              <w:rPr>
                <w:rPrChange w:id="113" w:author="McCleary, Ryan" w:date="2025-01-10T07:11:00Z" w16du:dateUtc="2025-01-10T14:11:00Z">
                  <w:rPr>
                    <w:rStyle w:val="Hyperlink"/>
                    <w:b w:val="0"/>
                    <w:bCs w:val="0"/>
                    <w:caps w:val="0"/>
                    <w:noProof/>
                  </w:rPr>
                </w:rPrChange>
              </w:rPr>
              <w:delText>IV. Application Content and Form</w:delText>
            </w:r>
            <w:r w:rsidDel="000C3576">
              <w:rPr>
                <w:noProof/>
                <w:webHidden/>
              </w:rPr>
              <w:tab/>
              <w:delText>21</w:delText>
            </w:r>
          </w:del>
        </w:p>
        <w:p w14:paraId="66602E45" w14:textId="7661A4D4" w:rsidR="007A614D" w:rsidDel="000C3576" w:rsidRDefault="007A614D">
          <w:pPr>
            <w:pStyle w:val="TOC2"/>
            <w:tabs>
              <w:tab w:val="left" w:pos="440"/>
              <w:tab w:val="right" w:leader="dot" w:pos="9350"/>
            </w:tabs>
            <w:rPr>
              <w:del w:id="114" w:author="McCleary, Ryan" w:date="2025-01-10T07:11:00Z" w16du:dateUtc="2025-01-10T14:11:00Z"/>
              <w:rFonts w:eastAsiaTheme="minorEastAsia" w:cstheme="minorBidi"/>
              <w:b w:val="0"/>
              <w:bCs w:val="0"/>
              <w:noProof/>
              <w:kern w:val="2"/>
              <w:sz w:val="24"/>
              <w:szCs w:val="24"/>
              <w14:ligatures w14:val="standardContextual"/>
            </w:rPr>
          </w:pPr>
          <w:del w:id="115" w:author="McCleary, Ryan" w:date="2025-01-10T07:11:00Z" w16du:dateUtc="2025-01-10T14:11:00Z">
            <w:r w:rsidRPr="000C3576" w:rsidDel="000C3576">
              <w:rPr>
                <w:rPrChange w:id="116" w:author="McCleary, Ryan" w:date="2025-01-10T07:11:00Z" w16du:dateUtc="2025-01-10T14:11:00Z">
                  <w:rPr>
                    <w:rStyle w:val="Hyperlink"/>
                    <w:b w:val="0"/>
                    <w:bCs w:val="0"/>
                    <w:noProof/>
                  </w:rPr>
                </w:rPrChange>
              </w:rPr>
              <w:delText>A.</w:delText>
            </w:r>
            <w:r w:rsidDel="000C3576">
              <w:rPr>
                <w:rFonts w:eastAsiaTheme="minorEastAsia" w:cstheme="minorBidi"/>
                <w:b w:val="0"/>
                <w:bCs w:val="0"/>
                <w:noProof/>
                <w:kern w:val="2"/>
                <w:sz w:val="24"/>
                <w:szCs w:val="24"/>
                <w14:ligatures w14:val="standardContextual"/>
              </w:rPr>
              <w:tab/>
            </w:r>
            <w:r w:rsidRPr="000C3576" w:rsidDel="000C3576">
              <w:rPr>
                <w:rPrChange w:id="117" w:author="McCleary, Ryan" w:date="2025-01-10T07:11:00Z" w16du:dateUtc="2025-01-10T14:11:00Z">
                  <w:rPr>
                    <w:rStyle w:val="Hyperlink"/>
                    <w:b w:val="0"/>
                    <w:bCs w:val="0"/>
                    <w:noProof/>
                  </w:rPr>
                </w:rPrChange>
              </w:rPr>
              <w:delText>Summary</w:delText>
            </w:r>
            <w:r w:rsidDel="000C3576">
              <w:rPr>
                <w:noProof/>
                <w:webHidden/>
              </w:rPr>
              <w:tab/>
              <w:delText>21</w:delText>
            </w:r>
          </w:del>
        </w:p>
        <w:p w14:paraId="12DBF765" w14:textId="46E60652" w:rsidR="007A614D" w:rsidDel="000C3576" w:rsidRDefault="007A614D">
          <w:pPr>
            <w:pStyle w:val="TOC2"/>
            <w:tabs>
              <w:tab w:val="left" w:pos="440"/>
              <w:tab w:val="right" w:leader="dot" w:pos="9350"/>
            </w:tabs>
            <w:rPr>
              <w:del w:id="118" w:author="McCleary, Ryan" w:date="2025-01-10T07:11:00Z" w16du:dateUtc="2025-01-10T14:11:00Z"/>
              <w:rFonts w:eastAsiaTheme="minorEastAsia" w:cstheme="minorBidi"/>
              <w:b w:val="0"/>
              <w:bCs w:val="0"/>
              <w:noProof/>
              <w:kern w:val="2"/>
              <w:sz w:val="24"/>
              <w:szCs w:val="24"/>
              <w14:ligatures w14:val="standardContextual"/>
            </w:rPr>
          </w:pPr>
          <w:del w:id="119" w:author="McCleary, Ryan" w:date="2025-01-10T07:11:00Z" w16du:dateUtc="2025-01-10T14:11:00Z">
            <w:r w:rsidRPr="000C3576" w:rsidDel="000C3576">
              <w:rPr>
                <w:rPrChange w:id="120" w:author="McCleary, Ryan" w:date="2025-01-10T07:11:00Z" w16du:dateUtc="2025-01-10T14:11:00Z">
                  <w:rPr>
                    <w:rStyle w:val="Hyperlink"/>
                    <w:b w:val="0"/>
                    <w:bCs w:val="0"/>
                    <w:noProof/>
                  </w:rPr>
                </w:rPrChange>
              </w:rPr>
              <w:delText>B.</w:delText>
            </w:r>
            <w:r w:rsidDel="000C3576">
              <w:rPr>
                <w:rFonts w:eastAsiaTheme="minorEastAsia" w:cstheme="minorBidi"/>
                <w:b w:val="0"/>
                <w:bCs w:val="0"/>
                <w:noProof/>
                <w:kern w:val="2"/>
                <w:sz w:val="24"/>
                <w:szCs w:val="24"/>
                <w14:ligatures w14:val="standardContextual"/>
              </w:rPr>
              <w:tab/>
            </w:r>
            <w:r w:rsidRPr="000C3576" w:rsidDel="000C3576">
              <w:rPr>
                <w:rPrChange w:id="121" w:author="McCleary, Ryan" w:date="2025-01-10T07:11:00Z" w16du:dateUtc="2025-01-10T14:11:00Z">
                  <w:rPr>
                    <w:rStyle w:val="Hyperlink"/>
                    <w:b w:val="0"/>
                    <w:bCs w:val="0"/>
                    <w:noProof/>
                  </w:rPr>
                </w:rPrChange>
              </w:rPr>
              <w:delText>Concept Paper</w:delText>
            </w:r>
            <w:r w:rsidDel="000C3576">
              <w:rPr>
                <w:noProof/>
                <w:webHidden/>
              </w:rPr>
              <w:tab/>
              <w:delText>21</w:delText>
            </w:r>
          </w:del>
        </w:p>
        <w:p w14:paraId="1BAE8781" w14:textId="6E302575" w:rsidR="007A614D" w:rsidDel="000C3576" w:rsidRDefault="007A614D">
          <w:pPr>
            <w:pStyle w:val="TOC2"/>
            <w:tabs>
              <w:tab w:val="left" w:pos="660"/>
              <w:tab w:val="right" w:leader="dot" w:pos="9350"/>
            </w:tabs>
            <w:rPr>
              <w:del w:id="122" w:author="McCleary, Ryan" w:date="2025-01-10T07:11:00Z" w16du:dateUtc="2025-01-10T14:11:00Z"/>
              <w:rFonts w:eastAsiaTheme="minorEastAsia" w:cstheme="minorBidi"/>
              <w:b w:val="0"/>
              <w:bCs w:val="0"/>
              <w:noProof/>
              <w:kern w:val="2"/>
              <w:sz w:val="24"/>
              <w:szCs w:val="24"/>
              <w14:ligatures w14:val="standardContextual"/>
            </w:rPr>
          </w:pPr>
          <w:del w:id="123" w:author="McCleary, Ryan" w:date="2025-01-10T07:11:00Z" w16du:dateUtc="2025-01-10T14:11:00Z">
            <w:r w:rsidRPr="000C3576" w:rsidDel="000C3576">
              <w:rPr>
                <w:rPrChange w:id="124" w:author="McCleary, Ryan" w:date="2025-01-10T07:11:00Z" w16du:dateUtc="2025-01-10T14:11:00Z">
                  <w:rPr>
                    <w:rStyle w:val="Hyperlink"/>
                    <w:b w:val="0"/>
                    <w:bCs w:val="0"/>
                    <w:noProof/>
                  </w:rPr>
                </w:rPrChange>
              </w:rPr>
              <w:delText>C.</w:delText>
            </w:r>
            <w:r w:rsidDel="000C3576">
              <w:rPr>
                <w:rFonts w:eastAsiaTheme="minorEastAsia" w:cstheme="minorBidi"/>
                <w:b w:val="0"/>
                <w:bCs w:val="0"/>
                <w:noProof/>
                <w:kern w:val="2"/>
                <w:sz w:val="24"/>
                <w:szCs w:val="24"/>
                <w14:ligatures w14:val="standardContextual"/>
              </w:rPr>
              <w:tab/>
            </w:r>
            <w:r w:rsidRPr="000C3576" w:rsidDel="000C3576">
              <w:rPr>
                <w:rPrChange w:id="125" w:author="McCleary, Ryan" w:date="2025-01-10T07:11:00Z" w16du:dateUtc="2025-01-10T14:11:00Z">
                  <w:rPr>
                    <w:rStyle w:val="Hyperlink"/>
                    <w:b w:val="0"/>
                    <w:bCs w:val="0"/>
                    <w:noProof/>
                  </w:rPr>
                </w:rPrChange>
              </w:rPr>
              <w:delText>Application Content Requirements</w:delText>
            </w:r>
            <w:r w:rsidDel="000C3576">
              <w:rPr>
                <w:noProof/>
                <w:webHidden/>
              </w:rPr>
              <w:tab/>
              <w:delText>22</w:delText>
            </w:r>
          </w:del>
        </w:p>
        <w:p w14:paraId="119120FB" w14:textId="0B1B4223" w:rsidR="007A614D" w:rsidDel="000C3576" w:rsidRDefault="007A614D">
          <w:pPr>
            <w:pStyle w:val="TOC3"/>
            <w:tabs>
              <w:tab w:val="left" w:pos="660"/>
              <w:tab w:val="right" w:leader="dot" w:pos="9350"/>
            </w:tabs>
            <w:rPr>
              <w:del w:id="126" w:author="McCleary, Ryan" w:date="2025-01-10T07:11:00Z" w16du:dateUtc="2025-01-10T14:11:00Z"/>
              <w:rFonts w:eastAsiaTheme="minorEastAsia" w:cstheme="minorBidi"/>
              <w:noProof/>
              <w:kern w:val="2"/>
              <w:sz w:val="24"/>
              <w:szCs w:val="24"/>
              <w14:ligatures w14:val="standardContextual"/>
            </w:rPr>
          </w:pPr>
          <w:del w:id="127" w:author="McCleary, Ryan" w:date="2025-01-10T07:11:00Z" w16du:dateUtc="2025-01-10T14:11:00Z">
            <w:r w:rsidRPr="000C3576" w:rsidDel="000C3576">
              <w:rPr>
                <w:rPrChange w:id="128" w:author="McCleary, Ryan" w:date="2025-01-10T07:11:00Z" w16du:dateUtc="2025-01-10T14:11:00Z">
                  <w:rPr>
                    <w:rStyle w:val="Hyperlink"/>
                    <w:noProof/>
                  </w:rPr>
                </w:rPrChange>
              </w:rPr>
              <w:delText>1.</w:delText>
            </w:r>
            <w:r w:rsidDel="000C3576">
              <w:rPr>
                <w:rFonts w:eastAsiaTheme="minorEastAsia" w:cstheme="minorBidi"/>
                <w:noProof/>
                <w:kern w:val="2"/>
                <w:sz w:val="24"/>
                <w:szCs w:val="24"/>
                <w14:ligatures w14:val="standardContextual"/>
              </w:rPr>
              <w:tab/>
            </w:r>
            <w:r w:rsidRPr="000C3576" w:rsidDel="000C3576">
              <w:rPr>
                <w:rPrChange w:id="129" w:author="McCleary, Ryan" w:date="2025-01-10T07:11:00Z" w16du:dateUtc="2025-01-10T14:11:00Z">
                  <w:rPr>
                    <w:rStyle w:val="Hyperlink"/>
                    <w:noProof/>
                  </w:rPr>
                </w:rPrChange>
              </w:rPr>
              <w:delText>Covered Individual Definition, Designation, and Responsibility</w:delText>
            </w:r>
            <w:r w:rsidDel="000C3576">
              <w:rPr>
                <w:noProof/>
                <w:webHidden/>
              </w:rPr>
              <w:tab/>
              <w:delText>23</w:delText>
            </w:r>
          </w:del>
        </w:p>
        <w:p w14:paraId="07AAEABE" w14:textId="4E32F566" w:rsidR="007A614D" w:rsidDel="000C3576" w:rsidRDefault="007A614D">
          <w:pPr>
            <w:pStyle w:val="TOC3"/>
            <w:tabs>
              <w:tab w:val="left" w:pos="660"/>
              <w:tab w:val="right" w:leader="dot" w:pos="9350"/>
            </w:tabs>
            <w:rPr>
              <w:del w:id="130" w:author="McCleary, Ryan" w:date="2025-01-10T07:11:00Z" w16du:dateUtc="2025-01-10T14:11:00Z"/>
              <w:rFonts w:eastAsiaTheme="minorEastAsia" w:cstheme="minorBidi"/>
              <w:noProof/>
              <w:kern w:val="2"/>
              <w:sz w:val="24"/>
              <w:szCs w:val="24"/>
              <w14:ligatures w14:val="standardContextual"/>
            </w:rPr>
          </w:pPr>
          <w:del w:id="131" w:author="McCleary, Ryan" w:date="2025-01-10T07:11:00Z" w16du:dateUtc="2025-01-10T14:11:00Z">
            <w:r w:rsidRPr="000C3576" w:rsidDel="000C3576">
              <w:rPr>
                <w:rPrChange w:id="132" w:author="McCleary, Ryan" w:date="2025-01-10T07:11:00Z" w16du:dateUtc="2025-01-10T14:11:00Z">
                  <w:rPr>
                    <w:rStyle w:val="Hyperlink"/>
                    <w:noProof/>
                  </w:rPr>
                </w:rPrChange>
              </w:rPr>
              <w:delText>2.</w:delText>
            </w:r>
            <w:r w:rsidDel="000C3576">
              <w:rPr>
                <w:rFonts w:eastAsiaTheme="minorEastAsia" w:cstheme="minorBidi"/>
                <w:noProof/>
                <w:kern w:val="2"/>
                <w:sz w:val="24"/>
                <w:szCs w:val="24"/>
                <w14:ligatures w14:val="standardContextual"/>
              </w:rPr>
              <w:tab/>
            </w:r>
            <w:r w:rsidRPr="000C3576" w:rsidDel="000C3576">
              <w:rPr>
                <w:rPrChange w:id="133" w:author="McCleary, Ryan" w:date="2025-01-10T07:11:00Z" w16du:dateUtc="2025-01-10T14:11:00Z">
                  <w:rPr>
                    <w:rStyle w:val="Hyperlink"/>
                    <w:noProof/>
                  </w:rPr>
                </w:rPrChange>
              </w:rPr>
              <w:delText>Summary of Application Requirements</w:delText>
            </w:r>
            <w:r w:rsidDel="000C3576">
              <w:rPr>
                <w:noProof/>
                <w:webHidden/>
              </w:rPr>
              <w:tab/>
              <w:delText>23</w:delText>
            </w:r>
          </w:del>
        </w:p>
        <w:p w14:paraId="42FC3F49" w14:textId="24BE9DB8" w:rsidR="007A614D" w:rsidDel="000C3576" w:rsidRDefault="007A614D">
          <w:pPr>
            <w:pStyle w:val="TOC3"/>
            <w:tabs>
              <w:tab w:val="left" w:pos="660"/>
              <w:tab w:val="right" w:leader="dot" w:pos="9350"/>
            </w:tabs>
            <w:rPr>
              <w:del w:id="134" w:author="McCleary, Ryan" w:date="2025-01-10T07:11:00Z" w16du:dateUtc="2025-01-10T14:11:00Z"/>
              <w:rFonts w:eastAsiaTheme="minorEastAsia" w:cstheme="minorBidi"/>
              <w:noProof/>
              <w:kern w:val="2"/>
              <w:sz w:val="24"/>
              <w:szCs w:val="24"/>
              <w14:ligatures w14:val="standardContextual"/>
            </w:rPr>
          </w:pPr>
          <w:del w:id="135" w:author="McCleary, Ryan" w:date="2025-01-10T07:11:00Z" w16du:dateUtc="2025-01-10T14:11:00Z">
            <w:r w:rsidRPr="000C3576" w:rsidDel="000C3576">
              <w:rPr>
                <w:rPrChange w:id="136" w:author="McCleary, Ryan" w:date="2025-01-10T07:11:00Z" w16du:dateUtc="2025-01-10T14:11:00Z">
                  <w:rPr>
                    <w:rStyle w:val="Hyperlink"/>
                    <w:noProof/>
                  </w:rPr>
                </w:rPrChange>
              </w:rPr>
              <w:delText>3.</w:delText>
            </w:r>
            <w:r w:rsidDel="000C3576">
              <w:rPr>
                <w:rFonts w:eastAsiaTheme="minorEastAsia" w:cstheme="minorBidi"/>
                <w:noProof/>
                <w:kern w:val="2"/>
                <w:sz w:val="24"/>
                <w:szCs w:val="24"/>
                <w14:ligatures w14:val="standardContextual"/>
              </w:rPr>
              <w:tab/>
            </w:r>
            <w:r w:rsidRPr="000C3576" w:rsidDel="000C3576">
              <w:rPr>
                <w:rPrChange w:id="137" w:author="McCleary, Ryan" w:date="2025-01-10T07:11:00Z" w16du:dateUtc="2025-01-10T14:11:00Z">
                  <w:rPr>
                    <w:rStyle w:val="Hyperlink"/>
                    <w:noProof/>
                  </w:rPr>
                </w:rPrChange>
              </w:rPr>
              <w:delText>Technical Volume</w:delText>
            </w:r>
            <w:r w:rsidDel="000C3576">
              <w:rPr>
                <w:noProof/>
                <w:webHidden/>
              </w:rPr>
              <w:tab/>
              <w:delText>24</w:delText>
            </w:r>
          </w:del>
        </w:p>
        <w:p w14:paraId="62149933" w14:textId="048B0220" w:rsidR="007A614D" w:rsidDel="000C3576" w:rsidRDefault="007A614D">
          <w:pPr>
            <w:pStyle w:val="TOC2"/>
            <w:tabs>
              <w:tab w:val="left" w:pos="660"/>
              <w:tab w:val="right" w:leader="dot" w:pos="9350"/>
            </w:tabs>
            <w:rPr>
              <w:del w:id="138" w:author="McCleary, Ryan" w:date="2025-01-10T07:11:00Z" w16du:dateUtc="2025-01-10T14:11:00Z"/>
              <w:rFonts w:eastAsiaTheme="minorEastAsia" w:cstheme="minorBidi"/>
              <w:b w:val="0"/>
              <w:bCs w:val="0"/>
              <w:noProof/>
              <w:kern w:val="2"/>
              <w:sz w:val="24"/>
              <w:szCs w:val="24"/>
              <w14:ligatures w14:val="standardContextual"/>
            </w:rPr>
          </w:pPr>
          <w:del w:id="139" w:author="McCleary, Ryan" w:date="2025-01-10T07:11:00Z" w16du:dateUtc="2025-01-10T14:11:00Z">
            <w:r w:rsidRPr="000C3576" w:rsidDel="000C3576">
              <w:rPr>
                <w:rPrChange w:id="140" w:author="McCleary, Ryan" w:date="2025-01-10T07:11:00Z" w16du:dateUtc="2025-01-10T14:11:00Z">
                  <w:rPr>
                    <w:rStyle w:val="Hyperlink"/>
                    <w:b w:val="0"/>
                    <w:bCs w:val="0"/>
                    <w:noProof/>
                  </w:rPr>
                </w:rPrChange>
              </w:rPr>
              <w:delText>D.</w:delText>
            </w:r>
            <w:r w:rsidDel="000C3576">
              <w:rPr>
                <w:rFonts w:eastAsiaTheme="minorEastAsia" w:cstheme="minorBidi"/>
                <w:b w:val="0"/>
                <w:bCs w:val="0"/>
                <w:noProof/>
                <w:kern w:val="2"/>
                <w:sz w:val="24"/>
                <w:szCs w:val="24"/>
                <w14:ligatures w14:val="standardContextual"/>
              </w:rPr>
              <w:tab/>
            </w:r>
            <w:r w:rsidRPr="000C3576" w:rsidDel="000C3576">
              <w:rPr>
                <w:rPrChange w:id="141" w:author="McCleary, Ryan" w:date="2025-01-10T07:11:00Z" w16du:dateUtc="2025-01-10T14:11:00Z">
                  <w:rPr>
                    <w:rStyle w:val="Hyperlink"/>
                    <w:b w:val="0"/>
                    <w:bCs w:val="0"/>
                    <w:noProof/>
                  </w:rPr>
                </w:rPrChange>
              </w:rPr>
              <w:delText>Funding Restrictions</w:delText>
            </w:r>
            <w:r w:rsidDel="000C3576">
              <w:rPr>
                <w:noProof/>
                <w:webHidden/>
              </w:rPr>
              <w:tab/>
              <w:delText>28</w:delText>
            </w:r>
          </w:del>
        </w:p>
        <w:p w14:paraId="4B4636E2" w14:textId="38F2D393" w:rsidR="007A614D" w:rsidDel="000C3576" w:rsidRDefault="007A614D">
          <w:pPr>
            <w:pStyle w:val="TOC3"/>
            <w:tabs>
              <w:tab w:val="left" w:pos="660"/>
              <w:tab w:val="right" w:leader="dot" w:pos="9350"/>
            </w:tabs>
            <w:rPr>
              <w:del w:id="142" w:author="McCleary, Ryan" w:date="2025-01-10T07:11:00Z" w16du:dateUtc="2025-01-10T14:11:00Z"/>
              <w:rFonts w:eastAsiaTheme="minorEastAsia" w:cstheme="minorBidi"/>
              <w:noProof/>
              <w:kern w:val="2"/>
              <w:sz w:val="24"/>
              <w:szCs w:val="24"/>
              <w14:ligatures w14:val="standardContextual"/>
            </w:rPr>
          </w:pPr>
          <w:del w:id="143" w:author="McCleary, Ryan" w:date="2025-01-10T07:11:00Z" w16du:dateUtc="2025-01-10T14:11:00Z">
            <w:r w:rsidRPr="000C3576" w:rsidDel="000C3576">
              <w:rPr>
                <w:rPrChange w:id="144" w:author="McCleary, Ryan" w:date="2025-01-10T07:11:00Z" w16du:dateUtc="2025-01-10T14:11:00Z">
                  <w:rPr>
                    <w:rStyle w:val="Hyperlink"/>
                    <w:noProof/>
                  </w:rPr>
                </w:rPrChange>
              </w:rPr>
              <w:delText>1.</w:delText>
            </w:r>
            <w:r w:rsidDel="000C3576">
              <w:rPr>
                <w:rFonts w:eastAsiaTheme="minorEastAsia" w:cstheme="minorBidi"/>
                <w:noProof/>
                <w:kern w:val="2"/>
                <w:sz w:val="24"/>
                <w:szCs w:val="24"/>
                <w14:ligatures w14:val="standardContextual"/>
              </w:rPr>
              <w:tab/>
            </w:r>
            <w:r w:rsidRPr="000C3576" w:rsidDel="000C3576">
              <w:rPr>
                <w:rPrChange w:id="145" w:author="McCleary, Ryan" w:date="2025-01-10T07:11:00Z" w16du:dateUtc="2025-01-10T14:11:00Z">
                  <w:rPr>
                    <w:rStyle w:val="Hyperlink"/>
                    <w:noProof/>
                  </w:rPr>
                </w:rPrChange>
              </w:rPr>
              <w:delText>Build America Requirement for Infrastructure Projects</w:delText>
            </w:r>
            <w:r w:rsidDel="000C3576">
              <w:rPr>
                <w:noProof/>
                <w:webHidden/>
              </w:rPr>
              <w:tab/>
              <w:delText>29</w:delText>
            </w:r>
          </w:del>
        </w:p>
        <w:p w14:paraId="5FB45185" w14:textId="40616311" w:rsidR="007A614D" w:rsidDel="000C3576" w:rsidRDefault="007A614D">
          <w:pPr>
            <w:pStyle w:val="TOC1"/>
            <w:tabs>
              <w:tab w:val="right" w:leader="dot" w:pos="9350"/>
            </w:tabs>
            <w:rPr>
              <w:del w:id="146" w:author="McCleary, Ryan" w:date="2025-01-10T07:11:00Z" w16du:dateUtc="2025-01-10T14:11:00Z"/>
              <w:rFonts w:asciiTheme="minorHAnsi" w:eastAsiaTheme="minorEastAsia" w:hAnsiTheme="minorHAnsi" w:cstheme="minorBidi"/>
              <w:b w:val="0"/>
              <w:bCs w:val="0"/>
              <w:caps w:val="0"/>
              <w:noProof/>
              <w:kern w:val="2"/>
              <w14:ligatures w14:val="standardContextual"/>
            </w:rPr>
          </w:pPr>
          <w:del w:id="147" w:author="McCleary, Ryan" w:date="2025-01-10T07:11:00Z" w16du:dateUtc="2025-01-10T14:11:00Z">
            <w:r w:rsidRPr="000C3576" w:rsidDel="000C3576">
              <w:rPr>
                <w:rPrChange w:id="148" w:author="McCleary, Ryan" w:date="2025-01-10T07:11:00Z" w16du:dateUtc="2025-01-10T14:11:00Z">
                  <w:rPr>
                    <w:rStyle w:val="Hyperlink"/>
                    <w:b w:val="0"/>
                    <w:bCs w:val="0"/>
                    <w:caps w:val="0"/>
                    <w:noProof/>
                  </w:rPr>
                </w:rPrChange>
              </w:rPr>
              <w:delText>V. Submission Requirements and Deadlines</w:delText>
            </w:r>
            <w:r w:rsidDel="000C3576">
              <w:rPr>
                <w:noProof/>
                <w:webHidden/>
              </w:rPr>
              <w:tab/>
              <w:delText>30</w:delText>
            </w:r>
          </w:del>
        </w:p>
        <w:p w14:paraId="23A837DB" w14:textId="32FB8F39" w:rsidR="007A614D" w:rsidDel="000C3576" w:rsidRDefault="007A614D">
          <w:pPr>
            <w:pStyle w:val="TOC2"/>
            <w:tabs>
              <w:tab w:val="left" w:pos="440"/>
              <w:tab w:val="right" w:leader="dot" w:pos="9350"/>
            </w:tabs>
            <w:rPr>
              <w:del w:id="149" w:author="McCleary, Ryan" w:date="2025-01-10T07:11:00Z" w16du:dateUtc="2025-01-10T14:11:00Z"/>
              <w:rFonts w:eastAsiaTheme="minorEastAsia" w:cstheme="minorBidi"/>
              <w:b w:val="0"/>
              <w:bCs w:val="0"/>
              <w:noProof/>
              <w:kern w:val="2"/>
              <w:sz w:val="24"/>
              <w:szCs w:val="24"/>
              <w14:ligatures w14:val="standardContextual"/>
            </w:rPr>
          </w:pPr>
          <w:del w:id="150" w:author="McCleary, Ryan" w:date="2025-01-10T07:11:00Z" w16du:dateUtc="2025-01-10T14:11:00Z">
            <w:r w:rsidRPr="000C3576" w:rsidDel="000C3576">
              <w:rPr>
                <w:rPrChange w:id="151" w:author="McCleary, Ryan" w:date="2025-01-10T07:11:00Z" w16du:dateUtc="2025-01-10T14:11:00Z">
                  <w:rPr>
                    <w:rStyle w:val="Hyperlink"/>
                    <w:b w:val="0"/>
                    <w:bCs w:val="0"/>
                    <w:noProof/>
                  </w:rPr>
                </w:rPrChange>
              </w:rPr>
              <w:lastRenderedPageBreak/>
              <w:delText>A.</w:delText>
            </w:r>
            <w:r w:rsidDel="000C3576">
              <w:rPr>
                <w:rFonts w:eastAsiaTheme="minorEastAsia" w:cstheme="minorBidi"/>
                <w:b w:val="0"/>
                <w:bCs w:val="0"/>
                <w:noProof/>
                <w:kern w:val="2"/>
                <w:sz w:val="24"/>
                <w:szCs w:val="24"/>
                <w14:ligatures w14:val="standardContextual"/>
              </w:rPr>
              <w:tab/>
            </w:r>
            <w:r w:rsidRPr="000C3576" w:rsidDel="000C3576">
              <w:rPr>
                <w:rPrChange w:id="152" w:author="McCleary, Ryan" w:date="2025-01-10T07:11:00Z" w16du:dateUtc="2025-01-10T14:11:00Z">
                  <w:rPr>
                    <w:rStyle w:val="Hyperlink"/>
                    <w:b w:val="0"/>
                    <w:bCs w:val="0"/>
                    <w:noProof/>
                  </w:rPr>
                </w:rPrChange>
              </w:rPr>
              <w:delText>Required Registrations</w:delText>
            </w:r>
            <w:r w:rsidDel="000C3576">
              <w:rPr>
                <w:noProof/>
                <w:webHidden/>
              </w:rPr>
              <w:tab/>
              <w:delText>30</w:delText>
            </w:r>
          </w:del>
        </w:p>
        <w:p w14:paraId="07738C8D" w14:textId="6352D759" w:rsidR="007A614D" w:rsidDel="000C3576" w:rsidRDefault="007A614D">
          <w:pPr>
            <w:pStyle w:val="TOC3"/>
            <w:tabs>
              <w:tab w:val="left" w:pos="660"/>
              <w:tab w:val="right" w:leader="dot" w:pos="9350"/>
            </w:tabs>
            <w:rPr>
              <w:del w:id="153" w:author="McCleary, Ryan" w:date="2025-01-10T07:11:00Z" w16du:dateUtc="2025-01-10T14:11:00Z"/>
              <w:rFonts w:eastAsiaTheme="minorEastAsia" w:cstheme="minorBidi"/>
              <w:noProof/>
              <w:kern w:val="2"/>
              <w:sz w:val="24"/>
              <w:szCs w:val="24"/>
              <w14:ligatures w14:val="standardContextual"/>
            </w:rPr>
          </w:pPr>
          <w:del w:id="154" w:author="McCleary, Ryan" w:date="2025-01-10T07:11:00Z" w16du:dateUtc="2025-01-10T14:11:00Z">
            <w:r w:rsidRPr="000C3576" w:rsidDel="000C3576">
              <w:rPr>
                <w:rPrChange w:id="155" w:author="McCleary, Ryan" w:date="2025-01-10T07:11:00Z" w16du:dateUtc="2025-01-10T14:11:00Z">
                  <w:rPr>
                    <w:rStyle w:val="Hyperlink"/>
                    <w:noProof/>
                  </w:rPr>
                </w:rPrChange>
              </w:rPr>
              <w:delText>1.</w:delText>
            </w:r>
            <w:r w:rsidDel="000C3576">
              <w:rPr>
                <w:rFonts w:eastAsiaTheme="minorEastAsia" w:cstheme="minorBidi"/>
                <w:noProof/>
                <w:kern w:val="2"/>
                <w:sz w:val="24"/>
                <w:szCs w:val="24"/>
                <w14:ligatures w14:val="standardContextual"/>
              </w:rPr>
              <w:tab/>
            </w:r>
            <w:r w:rsidRPr="000C3576" w:rsidDel="000C3576">
              <w:rPr>
                <w:rPrChange w:id="156" w:author="McCleary, Ryan" w:date="2025-01-10T07:11:00Z" w16du:dateUtc="2025-01-10T14:11:00Z">
                  <w:rPr>
                    <w:rStyle w:val="Hyperlink"/>
                    <w:noProof/>
                  </w:rPr>
                </w:rPrChange>
              </w:rPr>
              <w:delText>Unique Entity Identifier (UEI) and System for Award Management (SAM)</w:delText>
            </w:r>
            <w:r w:rsidDel="000C3576">
              <w:rPr>
                <w:noProof/>
                <w:webHidden/>
              </w:rPr>
              <w:tab/>
              <w:delText>30</w:delText>
            </w:r>
          </w:del>
        </w:p>
        <w:p w14:paraId="76E3B557" w14:textId="60F6BE16" w:rsidR="007A614D" w:rsidDel="000C3576" w:rsidRDefault="007A614D">
          <w:pPr>
            <w:pStyle w:val="TOC3"/>
            <w:tabs>
              <w:tab w:val="left" w:pos="660"/>
              <w:tab w:val="right" w:leader="dot" w:pos="9350"/>
            </w:tabs>
            <w:rPr>
              <w:del w:id="157" w:author="McCleary, Ryan" w:date="2025-01-10T07:11:00Z" w16du:dateUtc="2025-01-10T14:11:00Z"/>
              <w:rFonts w:eastAsiaTheme="minorEastAsia" w:cstheme="minorBidi"/>
              <w:noProof/>
              <w:kern w:val="2"/>
              <w:sz w:val="24"/>
              <w:szCs w:val="24"/>
              <w14:ligatures w14:val="standardContextual"/>
            </w:rPr>
          </w:pPr>
          <w:del w:id="158" w:author="McCleary, Ryan" w:date="2025-01-10T07:11:00Z" w16du:dateUtc="2025-01-10T14:11:00Z">
            <w:r w:rsidRPr="000C3576" w:rsidDel="000C3576">
              <w:rPr>
                <w:rPrChange w:id="159" w:author="McCleary, Ryan" w:date="2025-01-10T07:11:00Z" w16du:dateUtc="2025-01-10T14:11:00Z">
                  <w:rPr>
                    <w:rStyle w:val="Hyperlink"/>
                    <w:noProof/>
                  </w:rPr>
                </w:rPrChange>
              </w:rPr>
              <w:delText>2.</w:delText>
            </w:r>
            <w:r w:rsidDel="000C3576">
              <w:rPr>
                <w:rFonts w:eastAsiaTheme="minorEastAsia" w:cstheme="minorBidi"/>
                <w:noProof/>
                <w:kern w:val="2"/>
                <w:sz w:val="24"/>
                <w:szCs w:val="24"/>
                <w14:ligatures w14:val="standardContextual"/>
              </w:rPr>
              <w:tab/>
            </w:r>
            <w:r w:rsidRPr="000C3576" w:rsidDel="000C3576">
              <w:rPr>
                <w:rPrChange w:id="160" w:author="McCleary, Ryan" w:date="2025-01-10T07:11:00Z" w16du:dateUtc="2025-01-10T14:11:00Z">
                  <w:rPr>
                    <w:rStyle w:val="Hyperlink"/>
                    <w:noProof/>
                  </w:rPr>
                </w:rPrChange>
              </w:rPr>
              <w:delText>eXCHANGE</w:delText>
            </w:r>
            <w:r w:rsidDel="000C3576">
              <w:rPr>
                <w:noProof/>
                <w:webHidden/>
              </w:rPr>
              <w:tab/>
              <w:delText>30</w:delText>
            </w:r>
          </w:del>
        </w:p>
        <w:p w14:paraId="18B0CCAF" w14:textId="74C82E2B" w:rsidR="007A614D" w:rsidDel="000C3576" w:rsidRDefault="007A614D">
          <w:pPr>
            <w:pStyle w:val="TOC2"/>
            <w:tabs>
              <w:tab w:val="left" w:pos="440"/>
              <w:tab w:val="right" w:leader="dot" w:pos="9350"/>
            </w:tabs>
            <w:rPr>
              <w:del w:id="161" w:author="McCleary, Ryan" w:date="2025-01-10T07:11:00Z" w16du:dateUtc="2025-01-10T14:11:00Z"/>
              <w:rFonts w:eastAsiaTheme="minorEastAsia" w:cstheme="minorBidi"/>
              <w:b w:val="0"/>
              <w:bCs w:val="0"/>
              <w:noProof/>
              <w:kern w:val="2"/>
              <w:sz w:val="24"/>
              <w:szCs w:val="24"/>
              <w14:ligatures w14:val="standardContextual"/>
            </w:rPr>
          </w:pPr>
          <w:del w:id="162" w:author="McCleary, Ryan" w:date="2025-01-10T07:11:00Z" w16du:dateUtc="2025-01-10T14:11:00Z">
            <w:r w:rsidRPr="000C3576" w:rsidDel="000C3576">
              <w:rPr>
                <w:rPrChange w:id="163" w:author="McCleary, Ryan" w:date="2025-01-10T07:11:00Z" w16du:dateUtc="2025-01-10T14:11:00Z">
                  <w:rPr>
                    <w:rStyle w:val="Hyperlink"/>
                    <w:b w:val="0"/>
                    <w:bCs w:val="0"/>
                    <w:noProof/>
                  </w:rPr>
                </w:rPrChange>
              </w:rPr>
              <w:delText>B.</w:delText>
            </w:r>
            <w:r w:rsidDel="000C3576">
              <w:rPr>
                <w:rFonts w:eastAsiaTheme="minorEastAsia" w:cstheme="minorBidi"/>
                <w:b w:val="0"/>
                <w:bCs w:val="0"/>
                <w:noProof/>
                <w:kern w:val="2"/>
                <w:sz w:val="24"/>
                <w:szCs w:val="24"/>
                <w14:ligatures w14:val="standardContextual"/>
              </w:rPr>
              <w:tab/>
            </w:r>
            <w:r w:rsidRPr="000C3576" w:rsidDel="000C3576">
              <w:rPr>
                <w:rPrChange w:id="164" w:author="McCleary, Ryan" w:date="2025-01-10T07:11:00Z" w16du:dateUtc="2025-01-10T14:11:00Z">
                  <w:rPr>
                    <w:rStyle w:val="Hyperlink"/>
                    <w:b w:val="0"/>
                    <w:bCs w:val="0"/>
                    <w:noProof/>
                  </w:rPr>
                </w:rPrChange>
              </w:rPr>
              <w:delText>Application Package</w:delText>
            </w:r>
            <w:r w:rsidDel="000C3576">
              <w:rPr>
                <w:noProof/>
                <w:webHidden/>
              </w:rPr>
              <w:tab/>
              <w:delText>30</w:delText>
            </w:r>
          </w:del>
        </w:p>
        <w:p w14:paraId="51A915A3" w14:textId="4CCB86DE" w:rsidR="007A614D" w:rsidDel="000C3576" w:rsidRDefault="007A614D">
          <w:pPr>
            <w:pStyle w:val="TOC3"/>
            <w:tabs>
              <w:tab w:val="left" w:pos="660"/>
              <w:tab w:val="right" w:leader="dot" w:pos="9350"/>
            </w:tabs>
            <w:rPr>
              <w:del w:id="165" w:author="McCleary, Ryan" w:date="2025-01-10T07:11:00Z" w16du:dateUtc="2025-01-10T14:11:00Z"/>
              <w:rFonts w:eastAsiaTheme="minorEastAsia" w:cstheme="minorBidi"/>
              <w:noProof/>
              <w:kern w:val="2"/>
              <w:sz w:val="24"/>
              <w:szCs w:val="24"/>
              <w14:ligatures w14:val="standardContextual"/>
            </w:rPr>
          </w:pPr>
          <w:del w:id="166" w:author="McCleary, Ryan" w:date="2025-01-10T07:11:00Z" w16du:dateUtc="2025-01-10T14:11:00Z">
            <w:r w:rsidRPr="000C3576" w:rsidDel="000C3576">
              <w:rPr>
                <w:rPrChange w:id="167" w:author="McCleary, Ryan" w:date="2025-01-10T07:11:00Z" w16du:dateUtc="2025-01-10T14:11:00Z">
                  <w:rPr>
                    <w:rStyle w:val="Hyperlink"/>
                    <w:noProof/>
                  </w:rPr>
                </w:rPrChange>
              </w:rPr>
              <w:delText>1.</w:delText>
            </w:r>
            <w:r w:rsidDel="000C3576">
              <w:rPr>
                <w:rFonts w:eastAsiaTheme="minorEastAsia" w:cstheme="minorBidi"/>
                <w:noProof/>
                <w:kern w:val="2"/>
                <w:sz w:val="24"/>
                <w:szCs w:val="24"/>
                <w14:ligatures w14:val="standardContextual"/>
              </w:rPr>
              <w:tab/>
            </w:r>
            <w:r w:rsidRPr="000C3576" w:rsidDel="000C3576">
              <w:rPr>
                <w:rPrChange w:id="168" w:author="McCleary, Ryan" w:date="2025-01-10T07:11:00Z" w16du:dateUtc="2025-01-10T14:11:00Z">
                  <w:rPr>
                    <w:rStyle w:val="Hyperlink"/>
                    <w:noProof/>
                  </w:rPr>
                </w:rPrChange>
              </w:rPr>
              <w:delText>eXCHANGE</w:delText>
            </w:r>
            <w:r w:rsidDel="000C3576">
              <w:rPr>
                <w:noProof/>
                <w:webHidden/>
              </w:rPr>
              <w:tab/>
              <w:delText>31</w:delText>
            </w:r>
          </w:del>
        </w:p>
        <w:p w14:paraId="5EAFF3AB" w14:textId="0455C8FD" w:rsidR="007A614D" w:rsidDel="000C3576" w:rsidRDefault="007A614D">
          <w:pPr>
            <w:pStyle w:val="TOC2"/>
            <w:tabs>
              <w:tab w:val="left" w:pos="660"/>
              <w:tab w:val="right" w:leader="dot" w:pos="9350"/>
            </w:tabs>
            <w:rPr>
              <w:del w:id="169" w:author="McCleary, Ryan" w:date="2025-01-10T07:11:00Z" w16du:dateUtc="2025-01-10T14:11:00Z"/>
              <w:rFonts w:eastAsiaTheme="minorEastAsia" w:cstheme="minorBidi"/>
              <w:b w:val="0"/>
              <w:bCs w:val="0"/>
              <w:noProof/>
              <w:kern w:val="2"/>
              <w:sz w:val="24"/>
              <w:szCs w:val="24"/>
              <w14:ligatures w14:val="standardContextual"/>
            </w:rPr>
          </w:pPr>
          <w:del w:id="170" w:author="McCleary, Ryan" w:date="2025-01-10T07:11:00Z" w16du:dateUtc="2025-01-10T14:11:00Z">
            <w:r w:rsidRPr="000C3576" w:rsidDel="000C3576">
              <w:rPr>
                <w:rPrChange w:id="171" w:author="McCleary, Ryan" w:date="2025-01-10T07:11:00Z" w16du:dateUtc="2025-01-10T14:11:00Z">
                  <w:rPr>
                    <w:rStyle w:val="Hyperlink"/>
                    <w:b w:val="0"/>
                    <w:bCs w:val="0"/>
                    <w:noProof/>
                  </w:rPr>
                </w:rPrChange>
              </w:rPr>
              <w:delText>C.</w:delText>
            </w:r>
            <w:r w:rsidDel="000C3576">
              <w:rPr>
                <w:rFonts w:eastAsiaTheme="minorEastAsia" w:cstheme="minorBidi"/>
                <w:b w:val="0"/>
                <w:bCs w:val="0"/>
                <w:noProof/>
                <w:kern w:val="2"/>
                <w:sz w:val="24"/>
                <w:szCs w:val="24"/>
                <w14:ligatures w14:val="standardContextual"/>
              </w:rPr>
              <w:tab/>
            </w:r>
            <w:r w:rsidRPr="000C3576" w:rsidDel="000C3576">
              <w:rPr>
                <w:rPrChange w:id="172" w:author="McCleary, Ryan" w:date="2025-01-10T07:11:00Z" w16du:dateUtc="2025-01-10T14:11:00Z">
                  <w:rPr>
                    <w:rStyle w:val="Hyperlink"/>
                    <w:b w:val="0"/>
                    <w:bCs w:val="0"/>
                    <w:noProof/>
                  </w:rPr>
                </w:rPrChange>
              </w:rPr>
              <w:delText>Submission Date and Times</w:delText>
            </w:r>
            <w:r w:rsidDel="000C3576">
              <w:rPr>
                <w:noProof/>
                <w:webHidden/>
              </w:rPr>
              <w:tab/>
              <w:delText>31</w:delText>
            </w:r>
          </w:del>
        </w:p>
        <w:p w14:paraId="1F23BEB7" w14:textId="2A4EEEBB" w:rsidR="007A614D" w:rsidDel="000C3576" w:rsidRDefault="007A614D">
          <w:pPr>
            <w:pStyle w:val="TOC2"/>
            <w:tabs>
              <w:tab w:val="left" w:pos="660"/>
              <w:tab w:val="right" w:leader="dot" w:pos="9350"/>
            </w:tabs>
            <w:rPr>
              <w:del w:id="173" w:author="McCleary, Ryan" w:date="2025-01-10T07:11:00Z" w16du:dateUtc="2025-01-10T14:11:00Z"/>
              <w:rFonts w:eastAsiaTheme="minorEastAsia" w:cstheme="minorBidi"/>
              <w:b w:val="0"/>
              <w:bCs w:val="0"/>
              <w:noProof/>
              <w:kern w:val="2"/>
              <w:sz w:val="24"/>
              <w:szCs w:val="24"/>
              <w14:ligatures w14:val="standardContextual"/>
            </w:rPr>
          </w:pPr>
          <w:del w:id="174" w:author="McCleary, Ryan" w:date="2025-01-10T07:11:00Z" w16du:dateUtc="2025-01-10T14:11:00Z">
            <w:r w:rsidRPr="000C3576" w:rsidDel="000C3576">
              <w:rPr>
                <w:rPrChange w:id="175" w:author="McCleary, Ryan" w:date="2025-01-10T07:11:00Z" w16du:dateUtc="2025-01-10T14:11:00Z">
                  <w:rPr>
                    <w:rStyle w:val="Hyperlink"/>
                    <w:b w:val="0"/>
                    <w:bCs w:val="0"/>
                    <w:noProof/>
                  </w:rPr>
                </w:rPrChange>
              </w:rPr>
              <w:delText>D.</w:delText>
            </w:r>
            <w:r w:rsidDel="000C3576">
              <w:rPr>
                <w:rFonts w:eastAsiaTheme="minorEastAsia" w:cstheme="minorBidi"/>
                <w:b w:val="0"/>
                <w:bCs w:val="0"/>
                <w:noProof/>
                <w:kern w:val="2"/>
                <w:sz w:val="24"/>
                <w:szCs w:val="24"/>
                <w14:ligatures w14:val="standardContextual"/>
              </w:rPr>
              <w:tab/>
            </w:r>
            <w:r w:rsidRPr="000C3576" w:rsidDel="000C3576">
              <w:rPr>
                <w:rPrChange w:id="176" w:author="McCleary, Ryan" w:date="2025-01-10T07:11:00Z" w16du:dateUtc="2025-01-10T14:11:00Z">
                  <w:rPr>
                    <w:rStyle w:val="Hyperlink"/>
                    <w:b w:val="0"/>
                    <w:bCs w:val="0"/>
                    <w:noProof/>
                  </w:rPr>
                </w:rPrChange>
              </w:rPr>
              <w:delText>Intergovernmental Review</w:delText>
            </w:r>
            <w:r w:rsidDel="000C3576">
              <w:rPr>
                <w:noProof/>
                <w:webHidden/>
              </w:rPr>
              <w:tab/>
              <w:delText>31</w:delText>
            </w:r>
          </w:del>
        </w:p>
        <w:p w14:paraId="395832EB" w14:textId="61CA5234" w:rsidR="007A614D" w:rsidDel="000C3576" w:rsidRDefault="007A614D">
          <w:pPr>
            <w:pStyle w:val="TOC1"/>
            <w:tabs>
              <w:tab w:val="right" w:leader="dot" w:pos="9350"/>
            </w:tabs>
            <w:rPr>
              <w:del w:id="177" w:author="McCleary, Ryan" w:date="2025-01-10T07:11:00Z" w16du:dateUtc="2025-01-10T14:11:00Z"/>
              <w:rFonts w:asciiTheme="minorHAnsi" w:eastAsiaTheme="minorEastAsia" w:hAnsiTheme="minorHAnsi" w:cstheme="minorBidi"/>
              <w:b w:val="0"/>
              <w:bCs w:val="0"/>
              <w:caps w:val="0"/>
              <w:noProof/>
              <w:kern w:val="2"/>
              <w14:ligatures w14:val="standardContextual"/>
            </w:rPr>
          </w:pPr>
          <w:del w:id="178" w:author="McCleary, Ryan" w:date="2025-01-10T07:11:00Z" w16du:dateUtc="2025-01-10T14:11:00Z">
            <w:r w:rsidRPr="000C3576" w:rsidDel="000C3576">
              <w:rPr>
                <w:rPrChange w:id="179" w:author="McCleary, Ryan" w:date="2025-01-10T07:11:00Z" w16du:dateUtc="2025-01-10T14:11:00Z">
                  <w:rPr>
                    <w:rStyle w:val="Hyperlink"/>
                    <w:b w:val="0"/>
                    <w:bCs w:val="0"/>
                    <w:caps w:val="0"/>
                    <w:noProof/>
                  </w:rPr>
                </w:rPrChange>
              </w:rPr>
              <w:delText>VI. Application Review Information</w:delText>
            </w:r>
            <w:r w:rsidDel="000C3576">
              <w:rPr>
                <w:noProof/>
                <w:webHidden/>
              </w:rPr>
              <w:tab/>
              <w:delText>32</w:delText>
            </w:r>
          </w:del>
        </w:p>
        <w:p w14:paraId="07A6434E" w14:textId="648DC0E7" w:rsidR="007A614D" w:rsidDel="000C3576" w:rsidRDefault="007A614D">
          <w:pPr>
            <w:pStyle w:val="TOC2"/>
            <w:tabs>
              <w:tab w:val="left" w:pos="440"/>
              <w:tab w:val="right" w:leader="dot" w:pos="9350"/>
            </w:tabs>
            <w:rPr>
              <w:del w:id="180" w:author="McCleary, Ryan" w:date="2025-01-10T07:11:00Z" w16du:dateUtc="2025-01-10T14:11:00Z"/>
              <w:rFonts w:eastAsiaTheme="minorEastAsia" w:cstheme="minorBidi"/>
              <w:b w:val="0"/>
              <w:bCs w:val="0"/>
              <w:noProof/>
              <w:kern w:val="2"/>
              <w:sz w:val="24"/>
              <w:szCs w:val="24"/>
              <w14:ligatures w14:val="standardContextual"/>
            </w:rPr>
          </w:pPr>
          <w:del w:id="181" w:author="McCleary, Ryan" w:date="2025-01-10T07:11:00Z" w16du:dateUtc="2025-01-10T14:11:00Z">
            <w:r w:rsidRPr="000C3576" w:rsidDel="000C3576">
              <w:rPr>
                <w:rPrChange w:id="182" w:author="McCleary, Ryan" w:date="2025-01-10T07:11:00Z" w16du:dateUtc="2025-01-10T14:11:00Z">
                  <w:rPr>
                    <w:rStyle w:val="Hyperlink"/>
                    <w:b w:val="0"/>
                    <w:bCs w:val="0"/>
                    <w:noProof/>
                  </w:rPr>
                </w:rPrChange>
              </w:rPr>
              <w:delText>A.</w:delText>
            </w:r>
            <w:r w:rsidDel="000C3576">
              <w:rPr>
                <w:rFonts w:eastAsiaTheme="minorEastAsia" w:cstheme="minorBidi"/>
                <w:b w:val="0"/>
                <w:bCs w:val="0"/>
                <w:noProof/>
                <w:kern w:val="2"/>
                <w:sz w:val="24"/>
                <w:szCs w:val="24"/>
                <w14:ligatures w14:val="standardContextual"/>
              </w:rPr>
              <w:tab/>
            </w:r>
            <w:r w:rsidRPr="000C3576" w:rsidDel="000C3576">
              <w:rPr>
                <w:rPrChange w:id="183" w:author="McCleary, Ryan" w:date="2025-01-10T07:11:00Z" w16du:dateUtc="2025-01-10T14:11:00Z">
                  <w:rPr>
                    <w:rStyle w:val="Hyperlink"/>
                    <w:b w:val="0"/>
                    <w:bCs w:val="0"/>
                    <w:noProof/>
                  </w:rPr>
                </w:rPrChange>
              </w:rPr>
              <w:delText>Standards for Application Evaluation</w:delText>
            </w:r>
            <w:r w:rsidDel="000C3576">
              <w:rPr>
                <w:noProof/>
                <w:webHidden/>
              </w:rPr>
              <w:tab/>
              <w:delText>32</w:delText>
            </w:r>
          </w:del>
        </w:p>
        <w:p w14:paraId="1070CA53" w14:textId="3EC28429" w:rsidR="007A614D" w:rsidDel="000C3576" w:rsidRDefault="007A614D">
          <w:pPr>
            <w:pStyle w:val="TOC2"/>
            <w:tabs>
              <w:tab w:val="left" w:pos="440"/>
              <w:tab w:val="right" w:leader="dot" w:pos="9350"/>
            </w:tabs>
            <w:rPr>
              <w:del w:id="184" w:author="McCleary, Ryan" w:date="2025-01-10T07:11:00Z" w16du:dateUtc="2025-01-10T14:11:00Z"/>
              <w:rFonts w:eastAsiaTheme="minorEastAsia" w:cstheme="minorBidi"/>
              <w:b w:val="0"/>
              <w:bCs w:val="0"/>
              <w:noProof/>
              <w:kern w:val="2"/>
              <w:sz w:val="24"/>
              <w:szCs w:val="24"/>
              <w14:ligatures w14:val="standardContextual"/>
            </w:rPr>
          </w:pPr>
          <w:del w:id="185" w:author="McCleary, Ryan" w:date="2025-01-10T07:11:00Z" w16du:dateUtc="2025-01-10T14:11:00Z">
            <w:r w:rsidRPr="000C3576" w:rsidDel="000C3576">
              <w:rPr>
                <w:rPrChange w:id="186" w:author="McCleary, Ryan" w:date="2025-01-10T07:11:00Z" w16du:dateUtc="2025-01-10T14:11:00Z">
                  <w:rPr>
                    <w:rStyle w:val="Hyperlink"/>
                    <w:b w:val="0"/>
                    <w:bCs w:val="0"/>
                    <w:noProof/>
                  </w:rPr>
                </w:rPrChange>
              </w:rPr>
              <w:delText>B.</w:delText>
            </w:r>
            <w:r w:rsidDel="000C3576">
              <w:rPr>
                <w:rFonts w:eastAsiaTheme="minorEastAsia" w:cstheme="minorBidi"/>
                <w:b w:val="0"/>
                <w:bCs w:val="0"/>
                <w:noProof/>
                <w:kern w:val="2"/>
                <w:sz w:val="24"/>
                <w:szCs w:val="24"/>
                <w14:ligatures w14:val="standardContextual"/>
              </w:rPr>
              <w:tab/>
            </w:r>
            <w:r w:rsidRPr="000C3576" w:rsidDel="000C3576">
              <w:rPr>
                <w:rPrChange w:id="187" w:author="McCleary, Ryan" w:date="2025-01-10T07:11:00Z" w16du:dateUtc="2025-01-10T14:11:00Z">
                  <w:rPr>
                    <w:rStyle w:val="Hyperlink"/>
                    <w:b w:val="0"/>
                    <w:bCs w:val="0"/>
                    <w:noProof/>
                  </w:rPr>
                </w:rPrChange>
              </w:rPr>
              <w:delText>Responsiveness Review</w:delText>
            </w:r>
            <w:r w:rsidDel="000C3576">
              <w:rPr>
                <w:noProof/>
                <w:webHidden/>
              </w:rPr>
              <w:tab/>
              <w:delText>32</w:delText>
            </w:r>
          </w:del>
        </w:p>
        <w:p w14:paraId="520E9477" w14:textId="7134F5AD" w:rsidR="007A614D" w:rsidDel="000C3576" w:rsidRDefault="007A614D">
          <w:pPr>
            <w:pStyle w:val="TOC2"/>
            <w:tabs>
              <w:tab w:val="left" w:pos="660"/>
              <w:tab w:val="right" w:leader="dot" w:pos="9350"/>
            </w:tabs>
            <w:rPr>
              <w:del w:id="188" w:author="McCleary, Ryan" w:date="2025-01-10T07:11:00Z" w16du:dateUtc="2025-01-10T14:11:00Z"/>
              <w:rFonts w:eastAsiaTheme="minorEastAsia" w:cstheme="minorBidi"/>
              <w:b w:val="0"/>
              <w:bCs w:val="0"/>
              <w:noProof/>
              <w:kern w:val="2"/>
              <w:sz w:val="24"/>
              <w:szCs w:val="24"/>
              <w14:ligatures w14:val="standardContextual"/>
            </w:rPr>
          </w:pPr>
          <w:del w:id="189" w:author="McCleary, Ryan" w:date="2025-01-10T07:11:00Z" w16du:dateUtc="2025-01-10T14:11:00Z">
            <w:r w:rsidRPr="000C3576" w:rsidDel="000C3576">
              <w:rPr>
                <w:rPrChange w:id="190" w:author="McCleary, Ryan" w:date="2025-01-10T07:11:00Z" w16du:dateUtc="2025-01-10T14:11:00Z">
                  <w:rPr>
                    <w:rStyle w:val="Hyperlink"/>
                    <w:b w:val="0"/>
                    <w:bCs w:val="0"/>
                    <w:noProof/>
                  </w:rPr>
                </w:rPrChange>
              </w:rPr>
              <w:delText>C.</w:delText>
            </w:r>
            <w:r w:rsidDel="000C3576">
              <w:rPr>
                <w:rFonts w:eastAsiaTheme="minorEastAsia" w:cstheme="minorBidi"/>
                <w:b w:val="0"/>
                <w:bCs w:val="0"/>
                <w:noProof/>
                <w:kern w:val="2"/>
                <w:sz w:val="24"/>
                <w:szCs w:val="24"/>
                <w14:ligatures w14:val="standardContextual"/>
              </w:rPr>
              <w:tab/>
            </w:r>
            <w:r w:rsidRPr="000C3576" w:rsidDel="000C3576">
              <w:rPr>
                <w:rPrChange w:id="191" w:author="McCleary, Ryan" w:date="2025-01-10T07:11:00Z" w16du:dateUtc="2025-01-10T14:11:00Z">
                  <w:rPr>
                    <w:rStyle w:val="Hyperlink"/>
                    <w:b w:val="0"/>
                    <w:bCs w:val="0"/>
                    <w:noProof/>
                  </w:rPr>
                </w:rPrChange>
              </w:rPr>
              <w:delText>Review Criteria</w:delText>
            </w:r>
            <w:r w:rsidDel="000C3576">
              <w:rPr>
                <w:noProof/>
                <w:webHidden/>
              </w:rPr>
              <w:tab/>
              <w:delText>32</w:delText>
            </w:r>
          </w:del>
        </w:p>
        <w:p w14:paraId="1462698E" w14:textId="0EEDE26A" w:rsidR="007A614D" w:rsidDel="000C3576" w:rsidRDefault="007A614D">
          <w:pPr>
            <w:pStyle w:val="TOC3"/>
            <w:tabs>
              <w:tab w:val="left" w:pos="660"/>
              <w:tab w:val="right" w:leader="dot" w:pos="9350"/>
            </w:tabs>
            <w:rPr>
              <w:del w:id="192" w:author="McCleary, Ryan" w:date="2025-01-10T07:11:00Z" w16du:dateUtc="2025-01-10T14:11:00Z"/>
              <w:rFonts w:eastAsiaTheme="minorEastAsia" w:cstheme="minorBidi"/>
              <w:noProof/>
              <w:kern w:val="2"/>
              <w:sz w:val="24"/>
              <w:szCs w:val="24"/>
              <w14:ligatures w14:val="standardContextual"/>
            </w:rPr>
          </w:pPr>
          <w:del w:id="193" w:author="McCleary, Ryan" w:date="2025-01-10T07:11:00Z" w16du:dateUtc="2025-01-10T14:11:00Z">
            <w:r w:rsidRPr="000C3576" w:rsidDel="000C3576">
              <w:rPr>
                <w:rPrChange w:id="194" w:author="McCleary, Ryan" w:date="2025-01-10T07:11:00Z" w16du:dateUtc="2025-01-10T14:11:00Z">
                  <w:rPr>
                    <w:rStyle w:val="Hyperlink"/>
                    <w:noProof/>
                  </w:rPr>
                </w:rPrChange>
              </w:rPr>
              <w:delText>1.</w:delText>
            </w:r>
            <w:r w:rsidDel="000C3576">
              <w:rPr>
                <w:rFonts w:eastAsiaTheme="minorEastAsia" w:cstheme="minorBidi"/>
                <w:noProof/>
                <w:kern w:val="2"/>
                <w:sz w:val="24"/>
                <w:szCs w:val="24"/>
                <w14:ligatures w14:val="standardContextual"/>
              </w:rPr>
              <w:tab/>
            </w:r>
            <w:r w:rsidRPr="000C3576" w:rsidDel="000C3576">
              <w:rPr>
                <w:rPrChange w:id="195" w:author="McCleary, Ryan" w:date="2025-01-10T07:11:00Z" w16du:dateUtc="2025-01-10T14:11:00Z">
                  <w:rPr>
                    <w:rStyle w:val="Hyperlink"/>
                    <w:noProof/>
                  </w:rPr>
                </w:rPrChange>
              </w:rPr>
              <w:delText>Compliance Criteria</w:delText>
            </w:r>
            <w:r w:rsidDel="000C3576">
              <w:rPr>
                <w:noProof/>
                <w:webHidden/>
              </w:rPr>
              <w:tab/>
              <w:delText>32</w:delText>
            </w:r>
          </w:del>
        </w:p>
        <w:p w14:paraId="1E783BA3" w14:textId="4BF4C3BE" w:rsidR="007A614D" w:rsidDel="000C3576" w:rsidRDefault="007A614D">
          <w:pPr>
            <w:pStyle w:val="TOC3"/>
            <w:tabs>
              <w:tab w:val="left" w:pos="660"/>
              <w:tab w:val="right" w:leader="dot" w:pos="9350"/>
            </w:tabs>
            <w:rPr>
              <w:del w:id="196" w:author="McCleary, Ryan" w:date="2025-01-10T07:11:00Z" w16du:dateUtc="2025-01-10T14:11:00Z"/>
              <w:rFonts w:eastAsiaTheme="minorEastAsia" w:cstheme="minorBidi"/>
              <w:noProof/>
              <w:kern w:val="2"/>
              <w:sz w:val="24"/>
              <w:szCs w:val="24"/>
              <w14:ligatures w14:val="standardContextual"/>
            </w:rPr>
          </w:pPr>
          <w:del w:id="197" w:author="McCleary, Ryan" w:date="2025-01-10T07:11:00Z" w16du:dateUtc="2025-01-10T14:11:00Z">
            <w:r w:rsidRPr="000C3576" w:rsidDel="000C3576">
              <w:rPr>
                <w:rPrChange w:id="198" w:author="McCleary, Ryan" w:date="2025-01-10T07:11:00Z" w16du:dateUtc="2025-01-10T14:11:00Z">
                  <w:rPr>
                    <w:rStyle w:val="Hyperlink"/>
                    <w:noProof/>
                  </w:rPr>
                </w:rPrChange>
              </w:rPr>
              <w:delText>2.</w:delText>
            </w:r>
            <w:r w:rsidDel="000C3576">
              <w:rPr>
                <w:rFonts w:eastAsiaTheme="minorEastAsia" w:cstheme="minorBidi"/>
                <w:noProof/>
                <w:kern w:val="2"/>
                <w:sz w:val="24"/>
                <w:szCs w:val="24"/>
                <w14:ligatures w14:val="standardContextual"/>
              </w:rPr>
              <w:tab/>
            </w:r>
            <w:r w:rsidRPr="000C3576" w:rsidDel="000C3576">
              <w:rPr>
                <w:rPrChange w:id="199" w:author="McCleary, Ryan" w:date="2025-01-10T07:11:00Z" w16du:dateUtc="2025-01-10T14:11:00Z">
                  <w:rPr>
                    <w:rStyle w:val="Hyperlink"/>
                    <w:noProof/>
                  </w:rPr>
                </w:rPrChange>
              </w:rPr>
              <w:delText>Technical Review Criteria</w:delText>
            </w:r>
            <w:r w:rsidDel="000C3576">
              <w:rPr>
                <w:noProof/>
                <w:webHidden/>
              </w:rPr>
              <w:tab/>
              <w:delText>33</w:delText>
            </w:r>
          </w:del>
        </w:p>
        <w:p w14:paraId="0594A7E5" w14:textId="5866EA38" w:rsidR="007A614D" w:rsidDel="000C3576" w:rsidRDefault="007A614D">
          <w:pPr>
            <w:pStyle w:val="TOC3"/>
            <w:tabs>
              <w:tab w:val="left" w:pos="660"/>
              <w:tab w:val="right" w:leader="dot" w:pos="9350"/>
            </w:tabs>
            <w:rPr>
              <w:del w:id="200" w:author="McCleary, Ryan" w:date="2025-01-10T07:11:00Z" w16du:dateUtc="2025-01-10T14:11:00Z"/>
              <w:rFonts w:eastAsiaTheme="minorEastAsia" w:cstheme="minorBidi"/>
              <w:noProof/>
              <w:kern w:val="2"/>
              <w:sz w:val="24"/>
              <w:szCs w:val="24"/>
              <w14:ligatures w14:val="standardContextual"/>
            </w:rPr>
          </w:pPr>
          <w:del w:id="201" w:author="McCleary, Ryan" w:date="2025-01-10T07:11:00Z" w16du:dateUtc="2025-01-10T14:11:00Z">
            <w:r w:rsidRPr="000C3576" w:rsidDel="000C3576">
              <w:rPr>
                <w:rPrChange w:id="202" w:author="McCleary, Ryan" w:date="2025-01-10T07:11:00Z" w16du:dateUtc="2025-01-10T14:11:00Z">
                  <w:rPr>
                    <w:rStyle w:val="Hyperlink"/>
                    <w:noProof/>
                  </w:rPr>
                </w:rPrChange>
              </w:rPr>
              <w:delText>3.</w:delText>
            </w:r>
            <w:r w:rsidDel="000C3576">
              <w:rPr>
                <w:rFonts w:eastAsiaTheme="minorEastAsia" w:cstheme="minorBidi"/>
                <w:noProof/>
                <w:kern w:val="2"/>
                <w:sz w:val="24"/>
                <w:szCs w:val="24"/>
                <w14:ligatures w14:val="standardContextual"/>
              </w:rPr>
              <w:tab/>
            </w:r>
            <w:r w:rsidRPr="000C3576" w:rsidDel="000C3576">
              <w:rPr>
                <w:rPrChange w:id="203" w:author="McCleary, Ryan" w:date="2025-01-10T07:11:00Z" w16du:dateUtc="2025-01-10T14:11:00Z">
                  <w:rPr>
                    <w:rStyle w:val="Hyperlink"/>
                    <w:noProof/>
                  </w:rPr>
                </w:rPrChange>
              </w:rPr>
              <w:delText>Criteria for Replies to Reviewer Comments</w:delText>
            </w:r>
            <w:r w:rsidDel="000C3576">
              <w:rPr>
                <w:noProof/>
                <w:webHidden/>
              </w:rPr>
              <w:tab/>
              <w:delText>35</w:delText>
            </w:r>
          </w:del>
        </w:p>
        <w:p w14:paraId="32F9C134" w14:textId="177794CD" w:rsidR="007A614D" w:rsidDel="000C3576" w:rsidRDefault="007A614D">
          <w:pPr>
            <w:pStyle w:val="TOC2"/>
            <w:tabs>
              <w:tab w:val="left" w:pos="660"/>
              <w:tab w:val="right" w:leader="dot" w:pos="9350"/>
            </w:tabs>
            <w:rPr>
              <w:del w:id="204" w:author="McCleary, Ryan" w:date="2025-01-10T07:11:00Z" w16du:dateUtc="2025-01-10T14:11:00Z"/>
              <w:rFonts w:eastAsiaTheme="minorEastAsia" w:cstheme="minorBidi"/>
              <w:b w:val="0"/>
              <w:bCs w:val="0"/>
              <w:noProof/>
              <w:kern w:val="2"/>
              <w:sz w:val="24"/>
              <w:szCs w:val="24"/>
              <w14:ligatures w14:val="standardContextual"/>
            </w:rPr>
          </w:pPr>
          <w:del w:id="205" w:author="McCleary, Ryan" w:date="2025-01-10T07:11:00Z" w16du:dateUtc="2025-01-10T14:11:00Z">
            <w:r w:rsidRPr="000C3576" w:rsidDel="000C3576">
              <w:rPr>
                <w:rPrChange w:id="206" w:author="McCleary, Ryan" w:date="2025-01-10T07:11:00Z" w16du:dateUtc="2025-01-10T14:11:00Z">
                  <w:rPr>
                    <w:rStyle w:val="Hyperlink"/>
                    <w:b w:val="0"/>
                    <w:bCs w:val="0"/>
                    <w:noProof/>
                  </w:rPr>
                </w:rPrChange>
              </w:rPr>
              <w:delText>D.</w:delText>
            </w:r>
            <w:r w:rsidDel="000C3576">
              <w:rPr>
                <w:rFonts w:eastAsiaTheme="minorEastAsia" w:cstheme="minorBidi"/>
                <w:b w:val="0"/>
                <w:bCs w:val="0"/>
                <w:noProof/>
                <w:kern w:val="2"/>
                <w:sz w:val="24"/>
                <w:szCs w:val="24"/>
                <w14:ligatures w14:val="standardContextual"/>
              </w:rPr>
              <w:tab/>
            </w:r>
            <w:r w:rsidRPr="000C3576" w:rsidDel="000C3576">
              <w:rPr>
                <w:rPrChange w:id="207" w:author="McCleary, Ryan" w:date="2025-01-10T07:11:00Z" w16du:dateUtc="2025-01-10T14:11:00Z">
                  <w:rPr>
                    <w:rStyle w:val="Hyperlink"/>
                    <w:b w:val="0"/>
                    <w:bCs w:val="0"/>
                    <w:noProof/>
                  </w:rPr>
                </w:rPrChange>
              </w:rPr>
              <w:delText>Other Selection Factors</w:delText>
            </w:r>
            <w:r w:rsidDel="000C3576">
              <w:rPr>
                <w:noProof/>
                <w:webHidden/>
              </w:rPr>
              <w:tab/>
              <w:delText>35</w:delText>
            </w:r>
          </w:del>
        </w:p>
        <w:p w14:paraId="3275A688" w14:textId="222E8DA4" w:rsidR="007A614D" w:rsidDel="000C3576" w:rsidRDefault="007A614D">
          <w:pPr>
            <w:pStyle w:val="TOC1"/>
            <w:tabs>
              <w:tab w:val="right" w:leader="dot" w:pos="9350"/>
            </w:tabs>
            <w:rPr>
              <w:del w:id="208" w:author="McCleary, Ryan" w:date="2025-01-10T07:11:00Z" w16du:dateUtc="2025-01-10T14:11:00Z"/>
              <w:rFonts w:asciiTheme="minorHAnsi" w:eastAsiaTheme="minorEastAsia" w:hAnsiTheme="minorHAnsi" w:cstheme="minorBidi"/>
              <w:b w:val="0"/>
              <w:bCs w:val="0"/>
              <w:caps w:val="0"/>
              <w:noProof/>
              <w:kern w:val="2"/>
              <w14:ligatures w14:val="standardContextual"/>
            </w:rPr>
          </w:pPr>
          <w:del w:id="209" w:author="McCleary, Ryan" w:date="2025-01-10T07:11:00Z" w16du:dateUtc="2025-01-10T14:11:00Z">
            <w:r w:rsidRPr="000C3576" w:rsidDel="000C3576">
              <w:rPr>
                <w:rPrChange w:id="210" w:author="McCleary, Ryan" w:date="2025-01-10T07:11:00Z" w16du:dateUtc="2025-01-10T14:11:00Z">
                  <w:rPr>
                    <w:rStyle w:val="Hyperlink"/>
                    <w:b w:val="0"/>
                    <w:bCs w:val="0"/>
                    <w:caps w:val="0"/>
                    <w:noProof/>
                  </w:rPr>
                </w:rPrChange>
              </w:rPr>
              <w:delText>VII. Selection and Award Notices</w:delText>
            </w:r>
            <w:r w:rsidDel="000C3576">
              <w:rPr>
                <w:noProof/>
                <w:webHidden/>
              </w:rPr>
              <w:tab/>
              <w:delText>37</w:delText>
            </w:r>
          </w:del>
        </w:p>
        <w:p w14:paraId="6682838C" w14:textId="74420FE6" w:rsidR="007A614D" w:rsidDel="000C3576" w:rsidRDefault="007A614D">
          <w:pPr>
            <w:pStyle w:val="TOC1"/>
            <w:tabs>
              <w:tab w:val="right" w:leader="dot" w:pos="9350"/>
            </w:tabs>
            <w:rPr>
              <w:del w:id="211" w:author="McCleary, Ryan" w:date="2025-01-10T07:11:00Z" w16du:dateUtc="2025-01-10T14:11:00Z"/>
              <w:rFonts w:asciiTheme="minorHAnsi" w:eastAsiaTheme="minorEastAsia" w:hAnsiTheme="minorHAnsi" w:cstheme="minorBidi"/>
              <w:b w:val="0"/>
              <w:bCs w:val="0"/>
              <w:caps w:val="0"/>
              <w:noProof/>
              <w:kern w:val="2"/>
              <w14:ligatures w14:val="standardContextual"/>
            </w:rPr>
          </w:pPr>
          <w:del w:id="212" w:author="McCleary, Ryan" w:date="2025-01-10T07:11:00Z" w16du:dateUtc="2025-01-10T14:11:00Z">
            <w:r w:rsidRPr="000C3576" w:rsidDel="000C3576">
              <w:rPr>
                <w:rPrChange w:id="213" w:author="McCleary, Ryan" w:date="2025-01-10T07:11:00Z" w16du:dateUtc="2025-01-10T14:11:00Z">
                  <w:rPr>
                    <w:rStyle w:val="Hyperlink"/>
                    <w:b w:val="0"/>
                    <w:bCs w:val="0"/>
                    <w:caps w:val="0"/>
                    <w:noProof/>
                  </w:rPr>
                </w:rPrChange>
              </w:rPr>
              <w:delText>VIII. Award Administration Information</w:delText>
            </w:r>
            <w:r w:rsidDel="000C3576">
              <w:rPr>
                <w:noProof/>
                <w:webHidden/>
              </w:rPr>
              <w:tab/>
              <w:delText>38</w:delText>
            </w:r>
          </w:del>
        </w:p>
        <w:p w14:paraId="37FD9163" w14:textId="52832995" w:rsidR="007A614D" w:rsidDel="000C3576" w:rsidRDefault="007A614D">
          <w:pPr>
            <w:pStyle w:val="TOC2"/>
            <w:tabs>
              <w:tab w:val="left" w:pos="440"/>
              <w:tab w:val="right" w:leader="dot" w:pos="9350"/>
            </w:tabs>
            <w:rPr>
              <w:del w:id="214" w:author="McCleary, Ryan" w:date="2025-01-10T07:11:00Z" w16du:dateUtc="2025-01-10T14:11:00Z"/>
              <w:rFonts w:eastAsiaTheme="minorEastAsia" w:cstheme="minorBidi"/>
              <w:b w:val="0"/>
              <w:bCs w:val="0"/>
              <w:noProof/>
              <w:kern w:val="2"/>
              <w:sz w:val="24"/>
              <w:szCs w:val="24"/>
              <w14:ligatures w14:val="standardContextual"/>
            </w:rPr>
          </w:pPr>
          <w:del w:id="215" w:author="McCleary, Ryan" w:date="2025-01-10T07:11:00Z" w16du:dateUtc="2025-01-10T14:11:00Z">
            <w:r w:rsidRPr="000C3576" w:rsidDel="000C3576">
              <w:rPr>
                <w:rPrChange w:id="216" w:author="McCleary, Ryan" w:date="2025-01-10T07:11:00Z" w16du:dateUtc="2025-01-10T14:11:00Z">
                  <w:rPr>
                    <w:rStyle w:val="Hyperlink"/>
                    <w:b w:val="0"/>
                    <w:bCs w:val="0"/>
                    <w:noProof/>
                  </w:rPr>
                </w:rPrChange>
              </w:rPr>
              <w:delText>A.</w:delText>
            </w:r>
            <w:r w:rsidDel="000C3576">
              <w:rPr>
                <w:rFonts w:eastAsiaTheme="minorEastAsia" w:cstheme="minorBidi"/>
                <w:b w:val="0"/>
                <w:bCs w:val="0"/>
                <w:noProof/>
                <w:kern w:val="2"/>
                <w:sz w:val="24"/>
                <w:szCs w:val="24"/>
                <w14:ligatures w14:val="standardContextual"/>
              </w:rPr>
              <w:tab/>
            </w:r>
            <w:r w:rsidRPr="000C3576" w:rsidDel="000C3576">
              <w:rPr>
                <w:rPrChange w:id="217" w:author="McCleary, Ryan" w:date="2025-01-10T07:11:00Z" w16du:dateUtc="2025-01-10T14:11:00Z">
                  <w:rPr>
                    <w:rStyle w:val="Hyperlink"/>
                    <w:b w:val="0"/>
                    <w:bCs w:val="0"/>
                    <w:noProof/>
                  </w:rPr>
                </w:rPrChange>
              </w:rPr>
              <w:delText>Post-Award Requirements and Administration</w:delText>
            </w:r>
            <w:r w:rsidDel="000C3576">
              <w:rPr>
                <w:noProof/>
                <w:webHidden/>
              </w:rPr>
              <w:tab/>
              <w:delText>38</w:delText>
            </w:r>
          </w:del>
        </w:p>
        <w:p w14:paraId="15BF62A7" w14:textId="3FA2C3D9" w:rsidR="007A614D" w:rsidDel="000C3576" w:rsidRDefault="007A614D">
          <w:pPr>
            <w:pStyle w:val="TOC3"/>
            <w:tabs>
              <w:tab w:val="left" w:pos="660"/>
              <w:tab w:val="right" w:leader="dot" w:pos="9350"/>
            </w:tabs>
            <w:rPr>
              <w:del w:id="218" w:author="McCleary, Ryan" w:date="2025-01-10T07:11:00Z" w16du:dateUtc="2025-01-10T14:11:00Z"/>
              <w:rFonts w:eastAsiaTheme="minorEastAsia" w:cstheme="minorBidi"/>
              <w:noProof/>
              <w:kern w:val="2"/>
              <w:sz w:val="24"/>
              <w:szCs w:val="24"/>
              <w14:ligatures w14:val="standardContextual"/>
            </w:rPr>
          </w:pPr>
          <w:del w:id="219" w:author="McCleary, Ryan" w:date="2025-01-10T07:11:00Z" w16du:dateUtc="2025-01-10T14:11:00Z">
            <w:r w:rsidRPr="000C3576" w:rsidDel="000C3576">
              <w:rPr>
                <w:rPrChange w:id="220" w:author="McCleary, Ryan" w:date="2025-01-10T07:11:00Z" w16du:dateUtc="2025-01-10T14:11:00Z">
                  <w:rPr>
                    <w:rStyle w:val="Hyperlink"/>
                    <w:rFonts w:eastAsia="Times New Roman" w:cs="Times New Roman"/>
                    <w:noProof/>
                  </w:rPr>
                </w:rPrChange>
              </w:rPr>
              <w:delText>1.</w:delText>
            </w:r>
            <w:r w:rsidDel="000C3576">
              <w:rPr>
                <w:rFonts w:eastAsiaTheme="minorEastAsia" w:cstheme="minorBidi"/>
                <w:noProof/>
                <w:kern w:val="2"/>
                <w:sz w:val="24"/>
                <w:szCs w:val="24"/>
                <w14:ligatures w14:val="standardContextual"/>
              </w:rPr>
              <w:tab/>
            </w:r>
            <w:r w:rsidRPr="000C3576" w:rsidDel="000C3576">
              <w:rPr>
                <w:rPrChange w:id="221" w:author="McCleary, Ryan" w:date="2025-01-10T07:11:00Z" w16du:dateUtc="2025-01-10T14:11:00Z">
                  <w:rPr>
                    <w:rStyle w:val="Hyperlink"/>
                    <w:noProof/>
                  </w:rPr>
                </w:rPrChange>
              </w:rPr>
              <w:delText>Real Property and Equipment</w:delText>
            </w:r>
            <w:r w:rsidDel="000C3576">
              <w:rPr>
                <w:noProof/>
                <w:webHidden/>
              </w:rPr>
              <w:tab/>
              <w:delText>39</w:delText>
            </w:r>
          </w:del>
        </w:p>
        <w:p w14:paraId="6A38526B" w14:textId="0B05A4EB" w:rsidR="007A614D" w:rsidDel="000C3576" w:rsidRDefault="007A614D">
          <w:pPr>
            <w:pStyle w:val="TOC3"/>
            <w:tabs>
              <w:tab w:val="left" w:pos="660"/>
              <w:tab w:val="right" w:leader="dot" w:pos="9350"/>
            </w:tabs>
            <w:rPr>
              <w:del w:id="222" w:author="McCleary, Ryan" w:date="2025-01-10T07:11:00Z" w16du:dateUtc="2025-01-10T14:11:00Z"/>
              <w:rFonts w:eastAsiaTheme="minorEastAsia" w:cstheme="minorBidi"/>
              <w:noProof/>
              <w:kern w:val="2"/>
              <w:sz w:val="24"/>
              <w:szCs w:val="24"/>
              <w14:ligatures w14:val="standardContextual"/>
            </w:rPr>
          </w:pPr>
          <w:del w:id="223" w:author="McCleary, Ryan" w:date="2025-01-10T07:11:00Z" w16du:dateUtc="2025-01-10T14:11:00Z">
            <w:r w:rsidRPr="000C3576" w:rsidDel="000C3576">
              <w:rPr>
                <w:rPrChange w:id="224" w:author="McCleary, Ryan" w:date="2025-01-10T07:11:00Z" w16du:dateUtc="2025-01-10T14:11:00Z">
                  <w:rPr>
                    <w:rStyle w:val="Hyperlink"/>
                    <w:noProof/>
                  </w:rPr>
                </w:rPrChange>
              </w:rPr>
              <w:delText>2.</w:delText>
            </w:r>
            <w:r w:rsidDel="000C3576">
              <w:rPr>
                <w:rFonts w:eastAsiaTheme="minorEastAsia" w:cstheme="minorBidi"/>
                <w:noProof/>
                <w:kern w:val="2"/>
                <w:sz w:val="24"/>
                <w:szCs w:val="24"/>
                <w14:ligatures w14:val="standardContextual"/>
              </w:rPr>
              <w:tab/>
            </w:r>
            <w:r w:rsidRPr="000C3576" w:rsidDel="000C3576">
              <w:rPr>
                <w:rPrChange w:id="225" w:author="McCleary, Ryan" w:date="2025-01-10T07:11:00Z" w16du:dateUtc="2025-01-10T14:11:00Z">
                  <w:rPr>
                    <w:rStyle w:val="Hyperlink"/>
                    <w:noProof/>
                  </w:rPr>
                </w:rPrChange>
              </w:rPr>
              <w:delText>Rights in Technical Data</w:delText>
            </w:r>
            <w:r w:rsidDel="000C3576">
              <w:rPr>
                <w:noProof/>
                <w:webHidden/>
              </w:rPr>
              <w:tab/>
              <w:delText>39</w:delText>
            </w:r>
          </w:del>
        </w:p>
        <w:p w14:paraId="0DBEC417" w14:textId="54C2D534" w:rsidR="007A614D" w:rsidDel="000C3576" w:rsidRDefault="007A614D">
          <w:pPr>
            <w:pStyle w:val="TOC3"/>
            <w:tabs>
              <w:tab w:val="left" w:pos="660"/>
              <w:tab w:val="right" w:leader="dot" w:pos="9350"/>
            </w:tabs>
            <w:rPr>
              <w:del w:id="226" w:author="McCleary, Ryan" w:date="2025-01-10T07:11:00Z" w16du:dateUtc="2025-01-10T14:11:00Z"/>
              <w:rFonts w:eastAsiaTheme="minorEastAsia" w:cstheme="minorBidi"/>
              <w:noProof/>
              <w:kern w:val="2"/>
              <w:sz w:val="24"/>
              <w:szCs w:val="24"/>
              <w14:ligatures w14:val="standardContextual"/>
            </w:rPr>
          </w:pPr>
          <w:del w:id="227" w:author="McCleary, Ryan" w:date="2025-01-10T07:11:00Z" w16du:dateUtc="2025-01-10T14:11:00Z">
            <w:r w:rsidRPr="000C3576" w:rsidDel="000C3576">
              <w:rPr>
                <w:rPrChange w:id="228" w:author="McCleary, Ryan" w:date="2025-01-10T07:11:00Z" w16du:dateUtc="2025-01-10T14:11:00Z">
                  <w:rPr>
                    <w:rStyle w:val="Hyperlink"/>
                    <w:noProof/>
                  </w:rPr>
                </w:rPrChange>
              </w:rPr>
              <w:delText>3.</w:delText>
            </w:r>
            <w:r w:rsidDel="000C3576">
              <w:rPr>
                <w:rFonts w:eastAsiaTheme="minorEastAsia" w:cstheme="minorBidi"/>
                <w:noProof/>
                <w:kern w:val="2"/>
                <w:sz w:val="24"/>
                <w:szCs w:val="24"/>
                <w14:ligatures w14:val="standardContextual"/>
              </w:rPr>
              <w:tab/>
            </w:r>
            <w:r w:rsidRPr="000C3576" w:rsidDel="000C3576">
              <w:rPr>
                <w:rPrChange w:id="229" w:author="McCleary, Ryan" w:date="2025-01-10T07:11:00Z" w16du:dateUtc="2025-01-10T14:11:00Z">
                  <w:rPr>
                    <w:rStyle w:val="Hyperlink"/>
                    <w:noProof/>
                  </w:rPr>
                </w:rPrChange>
              </w:rPr>
              <w:delText>Cost Share Payment</w:delText>
            </w:r>
            <w:r w:rsidDel="000C3576">
              <w:rPr>
                <w:noProof/>
                <w:webHidden/>
              </w:rPr>
              <w:tab/>
              <w:delText>40</w:delText>
            </w:r>
          </w:del>
        </w:p>
        <w:p w14:paraId="6A756B70" w14:textId="42C6A6E8" w:rsidR="007A614D" w:rsidDel="000C3576" w:rsidRDefault="007A614D">
          <w:pPr>
            <w:pStyle w:val="TOC2"/>
            <w:tabs>
              <w:tab w:val="left" w:pos="440"/>
              <w:tab w:val="right" w:leader="dot" w:pos="9350"/>
            </w:tabs>
            <w:rPr>
              <w:del w:id="230" w:author="McCleary, Ryan" w:date="2025-01-10T07:11:00Z" w16du:dateUtc="2025-01-10T14:11:00Z"/>
              <w:rFonts w:eastAsiaTheme="minorEastAsia" w:cstheme="minorBidi"/>
              <w:b w:val="0"/>
              <w:bCs w:val="0"/>
              <w:noProof/>
              <w:kern w:val="2"/>
              <w:sz w:val="24"/>
              <w:szCs w:val="24"/>
              <w14:ligatures w14:val="standardContextual"/>
            </w:rPr>
          </w:pPr>
          <w:del w:id="231" w:author="McCleary, Ryan" w:date="2025-01-10T07:11:00Z" w16du:dateUtc="2025-01-10T14:11:00Z">
            <w:r w:rsidRPr="000C3576" w:rsidDel="000C3576">
              <w:rPr>
                <w:rPrChange w:id="232" w:author="McCleary, Ryan" w:date="2025-01-10T07:11:00Z" w16du:dateUtc="2025-01-10T14:11:00Z">
                  <w:rPr>
                    <w:rStyle w:val="Hyperlink"/>
                    <w:b w:val="0"/>
                    <w:bCs w:val="0"/>
                    <w:noProof/>
                  </w:rPr>
                </w:rPrChange>
              </w:rPr>
              <w:delText>B.</w:delText>
            </w:r>
            <w:r w:rsidDel="000C3576">
              <w:rPr>
                <w:rFonts w:eastAsiaTheme="minorEastAsia" w:cstheme="minorBidi"/>
                <w:b w:val="0"/>
                <w:bCs w:val="0"/>
                <w:noProof/>
                <w:kern w:val="2"/>
                <w:sz w:val="24"/>
                <w:szCs w:val="24"/>
                <w14:ligatures w14:val="standardContextual"/>
              </w:rPr>
              <w:tab/>
            </w:r>
            <w:r w:rsidRPr="000C3576" w:rsidDel="000C3576">
              <w:rPr>
                <w:rPrChange w:id="233" w:author="McCleary, Ryan" w:date="2025-01-10T07:11:00Z" w16du:dateUtc="2025-01-10T14:11:00Z">
                  <w:rPr>
                    <w:rStyle w:val="Hyperlink"/>
                    <w:b w:val="0"/>
                    <w:bCs w:val="0"/>
                    <w:noProof/>
                  </w:rPr>
                </w:rPrChange>
              </w:rPr>
              <w:delText>Helpful Websites</w:delText>
            </w:r>
            <w:r w:rsidDel="000C3576">
              <w:rPr>
                <w:noProof/>
                <w:webHidden/>
              </w:rPr>
              <w:tab/>
              <w:delText>40</w:delText>
            </w:r>
          </w:del>
        </w:p>
        <w:p w14:paraId="35A793A9" w14:textId="1CAC7EC3" w:rsidR="007A614D" w:rsidDel="000C3576" w:rsidRDefault="007A614D">
          <w:pPr>
            <w:pStyle w:val="TOC2"/>
            <w:tabs>
              <w:tab w:val="left" w:pos="660"/>
              <w:tab w:val="right" w:leader="dot" w:pos="9350"/>
            </w:tabs>
            <w:rPr>
              <w:del w:id="234" w:author="McCleary, Ryan" w:date="2025-01-10T07:11:00Z" w16du:dateUtc="2025-01-10T14:11:00Z"/>
              <w:rFonts w:eastAsiaTheme="minorEastAsia" w:cstheme="minorBidi"/>
              <w:b w:val="0"/>
              <w:bCs w:val="0"/>
              <w:noProof/>
              <w:kern w:val="2"/>
              <w:sz w:val="24"/>
              <w:szCs w:val="24"/>
              <w14:ligatures w14:val="standardContextual"/>
            </w:rPr>
          </w:pPr>
          <w:del w:id="235" w:author="McCleary, Ryan" w:date="2025-01-10T07:11:00Z" w16du:dateUtc="2025-01-10T14:11:00Z">
            <w:r w:rsidRPr="000C3576" w:rsidDel="000C3576">
              <w:rPr>
                <w:rPrChange w:id="236" w:author="McCleary, Ryan" w:date="2025-01-10T07:11:00Z" w16du:dateUtc="2025-01-10T14:11:00Z">
                  <w:rPr>
                    <w:rStyle w:val="Hyperlink"/>
                    <w:b w:val="0"/>
                    <w:bCs w:val="0"/>
                    <w:noProof/>
                  </w:rPr>
                </w:rPrChange>
              </w:rPr>
              <w:delText>C.</w:delText>
            </w:r>
            <w:r w:rsidDel="000C3576">
              <w:rPr>
                <w:rFonts w:eastAsiaTheme="minorEastAsia" w:cstheme="minorBidi"/>
                <w:b w:val="0"/>
                <w:bCs w:val="0"/>
                <w:noProof/>
                <w:kern w:val="2"/>
                <w:sz w:val="24"/>
                <w:szCs w:val="24"/>
                <w14:ligatures w14:val="standardContextual"/>
              </w:rPr>
              <w:tab/>
            </w:r>
            <w:r w:rsidRPr="000C3576" w:rsidDel="000C3576">
              <w:rPr>
                <w:rPrChange w:id="237" w:author="McCleary, Ryan" w:date="2025-01-10T07:11:00Z" w16du:dateUtc="2025-01-10T14:11:00Z">
                  <w:rPr>
                    <w:rStyle w:val="Hyperlink"/>
                    <w:b w:val="0"/>
                    <w:bCs w:val="0"/>
                    <w:noProof/>
                  </w:rPr>
                </w:rPrChange>
              </w:rPr>
              <w:delText>Questions and Support</w:delText>
            </w:r>
            <w:r w:rsidDel="000C3576">
              <w:rPr>
                <w:noProof/>
                <w:webHidden/>
              </w:rPr>
              <w:tab/>
              <w:delText>40</w:delText>
            </w:r>
          </w:del>
        </w:p>
        <w:p w14:paraId="78D88A6A" w14:textId="52DBE6C2" w:rsidR="007A614D" w:rsidDel="000C3576" w:rsidRDefault="007A614D">
          <w:pPr>
            <w:pStyle w:val="TOC3"/>
            <w:tabs>
              <w:tab w:val="left" w:pos="660"/>
              <w:tab w:val="right" w:leader="dot" w:pos="9350"/>
            </w:tabs>
            <w:rPr>
              <w:del w:id="238" w:author="McCleary, Ryan" w:date="2025-01-10T07:11:00Z" w16du:dateUtc="2025-01-10T14:11:00Z"/>
              <w:rFonts w:eastAsiaTheme="minorEastAsia" w:cstheme="minorBidi"/>
              <w:noProof/>
              <w:kern w:val="2"/>
              <w:sz w:val="24"/>
              <w:szCs w:val="24"/>
              <w14:ligatures w14:val="standardContextual"/>
            </w:rPr>
          </w:pPr>
          <w:del w:id="239" w:author="McCleary, Ryan" w:date="2025-01-10T07:11:00Z" w16du:dateUtc="2025-01-10T14:11:00Z">
            <w:r w:rsidRPr="000C3576" w:rsidDel="000C3576">
              <w:rPr>
                <w:rPrChange w:id="240" w:author="McCleary, Ryan" w:date="2025-01-10T07:11:00Z" w16du:dateUtc="2025-01-10T14:11:00Z">
                  <w:rPr>
                    <w:rStyle w:val="Hyperlink"/>
                    <w:noProof/>
                  </w:rPr>
                </w:rPrChange>
              </w:rPr>
              <w:delText>1.</w:delText>
            </w:r>
            <w:r w:rsidDel="000C3576">
              <w:rPr>
                <w:rFonts w:eastAsiaTheme="minorEastAsia" w:cstheme="minorBidi"/>
                <w:noProof/>
                <w:kern w:val="2"/>
                <w:sz w:val="24"/>
                <w:szCs w:val="24"/>
                <w14:ligatures w14:val="standardContextual"/>
              </w:rPr>
              <w:tab/>
            </w:r>
            <w:r w:rsidRPr="000C3576" w:rsidDel="000C3576">
              <w:rPr>
                <w:rPrChange w:id="241" w:author="McCleary, Ryan" w:date="2025-01-10T07:11:00Z" w16du:dateUtc="2025-01-10T14:11:00Z">
                  <w:rPr>
                    <w:rStyle w:val="Hyperlink"/>
                    <w:noProof/>
                  </w:rPr>
                </w:rPrChange>
              </w:rPr>
              <w:delText>Questions</w:delText>
            </w:r>
            <w:r w:rsidDel="000C3576">
              <w:rPr>
                <w:noProof/>
                <w:webHidden/>
              </w:rPr>
              <w:tab/>
              <w:delText>40</w:delText>
            </w:r>
          </w:del>
        </w:p>
        <w:p w14:paraId="2643046A" w14:textId="704E562F" w:rsidR="007A614D" w:rsidDel="000C3576" w:rsidRDefault="007A614D">
          <w:pPr>
            <w:pStyle w:val="TOC3"/>
            <w:tabs>
              <w:tab w:val="left" w:pos="660"/>
              <w:tab w:val="right" w:leader="dot" w:pos="9350"/>
            </w:tabs>
            <w:rPr>
              <w:del w:id="242" w:author="McCleary, Ryan" w:date="2025-01-10T07:11:00Z" w16du:dateUtc="2025-01-10T14:11:00Z"/>
              <w:rFonts w:eastAsiaTheme="minorEastAsia" w:cstheme="minorBidi"/>
              <w:noProof/>
              <w:kern w:val="2"/>
              <w:sz w:val="24"/>
              <w:szCs w:val="24"/>
              <w14:ligatures w14:val="standardContextual"/>
            </w:rPr>
          </w:pPr>
          <w:del w:id="243" w:author="McCleary, Ryan" w:date="2025-01-10T07:11:00Z" w16du:dateUtc="2025-01-10T14:11:00Z">
            <w:r w:rsidRPr="000C3576" w:rsidDel="000C3576">
              <w:rPr>
                <w:rPrChange w:id="244" w:author="McCleary, Ryan" w:date="2025-01-10T07:11:00Z" w16du:dateUtc="2025-01-10T14:11:00Z">
                  <w:rPr>
                    <w:rStyle w:val="Hyperlink"/>
                    <w:noProof/>
                  </w:rPr>
                </w:rPrChange>
              </w:rPr>
              <w:delText>2.</w:delText>
            </w:r>
            <w:r w:rsidDel="000C3576">
              <w:rPr>
                <w:rFonts w:eastAsiaTheme="minorEastAsia" w:cstheme="minorBidi"/>
                <w:noProof/>
                <w:kern w:val="2"/>
                <w:sz w:val="24"/>
                <w:szCs w:val="24"/>
                <w14:ligatures w14:val="standardContextual"/>
              </w:rPr>
              <w:tab/>
            </w:r>
            <w:r w:rsidRPr="000C3576" w:rsidDel="000C3576">
              <w:rPr>
                <w:rPrChange w:id="245" w:author="McCleary, Ryan" w:date="2025-01-10T07:11:00Z" w16du:dateUtc="2025-01-10T14:11:00Z">
                  <w:rPr>
                    <w:rStyle w:val="Hyperlink"/>
                    <w:noProof/>
                  </w:rPr>
                </w:rPrChange>
              </w:rPr>
              <w:delText>Support</w:delText>
            </w:r>
            <w:r w:rsidDel="000C3576">
              <w:rPr>
                <w:noProof/>
                <w:webHidden/>
              </w:rPr>
              <w:tab/>
              <w:delText>40</w:delText>
            </w:r>
          </w:del>
        </w:p>
        <w:p w14:paraId="740D0C61" w14:textId="2952C76E" w:rsidR="007A614D" w:rsidDel="000C3576" w:rsidRDefault="007A614D">
          <w:pPr>
            <w:pStyle w:val="TOC1"/>
            <w:tabs>
              <w:tab w:val="right" w:leader="dot" w:pos="9350"/>
            </w:tabs>
            <w:rPr>
              <w:del w:id="246" w:author="McCleary, Ryan" w:date="2025-01-10T07:11:00Z" w16du:dateUtc="2025-01-10T14:11:00Z"/>
              <w:rFonts w:asciiTheme="minorHAnsi" w:eastAsiaTheme="minorEastAsia" w:hAnsiTheme="minorHAnsi" w:cstheme="minorBidi"/>
              <w:b w:val="0"/>
              <w:bCs w:val="0"/>
              <w:caps w:val="0"/>
              <w:noProof/>
              <w:kern w:val="2"/>
              <w14:ligatures w14:val="standardContextual"/>
            </w:rPr>
          </w:pPr>
          <w:del w:id="247" w:author="McCleary, Ryan" w:date="2025-01-10T07:11:00Z" w16du:dateUtc="2025-01-10T14:11:00Z">
            <w:r w:rsidRPr="000C3576" w:rsidDel="000C3576">
              <w:rPr>
                <w:rPrChange w:id="248" w:author="McCleary, Ryan" w:date="2025-01-10T07:11:00Z" w16du:dateUtc="2025-01-10T14:11:00Z">
                  <w:rPr>
                    <w:rStyle w:val="Hyperlink"/>
                    <w:b w:val="0"/>
                    <w:bCs w:val="0"/>
                    <w:caps w:val="0"/>
                    <w:noProof/>
                  </w:rPr>
                </w:rPrChange>
              </w:rPr>
              <w:delText>IX. Other Information</w:delText>
            </w:r>
            <w:r w:rsidDel="000C3576">
              <w:rPr>
                <w:noProof/>
                <w:webHidden/>
              </w:rPr>
              <w:tab/>
              <w:delText>41</w:delText>
            </w:r>
          </w:del>
        </w:p>
        <w:p w14:paraId="33A0D615" w14:textId="53736E05" w:rsidR="007A614D" w:rsidDel="000C3576" w:rsidRDefault="007A614D">
          <w:pPr>
            <w:pStyle w:val="TOC1"/>
            <w:tabs>
              <w:tab w:val="right" w:leader="dot" w:pos="9350"/>
            </w:tabs>
            <w:rPr>
              <w:del w:id="249" w:author="McCleary, Ryan" w:date="2025-01-10T07:11:00Z" w16du:dateUtc="2025-01-10T14:11:00Z"/>
              <w:rFonts w:asciiTheme="minorHAnsi" w:eastAsiaTheme="minorEastAsia" w:hAnsiTheme="minorHAnsi" w:cstheme="minorBidi"/>
              <w:b w:val="0"/>
              <w:bCs w:val="0"/>
              <w:caps w:val="0"/>
              <w:noProof/>
              <w:kern w:val="2"/>
              <w14:ligatures w14:val="standardContextual"/>
            </w:rPr>
          </w:pPr>
          <w:del w:id="250" w:author="McCleary, Ryan" w:date="2025-01-10T07:11:00Z" w16du:dateUtc="2025-01-10T14:11:00Z">
            <w:r w:rsidRPr="000C3576" w:rsidDel="000C3576">
              <w:rPr>
                <w:rPrChange w:id="251" w:author="McCleary, Ryan" w:date="2025-01-10T07:11:00Z" w16du:dateUtc="2025-01-10T14:11:00Z">
                  <w:rPr>
                    <w:rStyle w:val="Hyperlink"/>
                    <w:b w:val="0"/>
                    <w:bCs w:val="0"/>
                    <w:caps w:val="0"/>
                    <w:noProof/>
                  </w:rPr>
                </w:rPrChange>
              </w:rPr>
              <w:delText>Appendix A – Acceptable Feedstocks</w:delText>
            </w:r>
            <w:r w:rsidDel="000C3576">
              <w:rPr>
                <w:noProof/>
                <w:webHidden/>
              </w:rPr>
              <w:tab/>
              <w:delText>42</w:delText>
            </w:r>
          </w:del>
        </w:p>
        <w:p w14:paraId="3C41AC63" w14:textId="29038C9A" w:rsidR="007A614D" w:rsidDel="000C3576" w:rsidRDefault="007A614D">
          <w:pPr>
            <w:pStyle w:val="TOC1"/>
            <w:tabs>
              <w:tab w:val="right" w:leader="dot" w:pos="9350"/>
            </w:tabs>
            <w:rPr>
              <w:del w:id="252" w:author="McCleary, Ryan" w:date="2025-01-10T07:11:00Z" w16du:dateUtc="2025-01-10T14:11:00Z"/>
              <w:rFonts w:asciiTheme="minorHAnsi" w:eastAsiaTheme="minorEastAsia" w:hAnsiTheme="minorHAnsi" w:cstheme="minorBidi"/>
              <w:b w:val="0"/>
              <w:bCs w:val="0"/>
              <w:caps w:val="0"/>
              <w:noProof/>
              <w:kern w:val="2"/>
              <w14:ligatures w14:val="standardContextual"/>
            </w:rPr>
          </w:pPr>
          <w:del w:id="253" w:author="McCleary, Ryan" w:date="2025-01-10T07:11:00Z" w16du:dateUtc="2025-01-10T14:11:00Z">
            <w:r w:rsidRPr="000C3576" w:rsidDel="000C3576">
              <w:rPr>
                <w:rPrChange w:id="254" w:author="McCleary, Ryan" w:date="2025-01-10T07:11:00Z" w16du:dateUtc="2025-01-10T14:11:00Z">
                  <w:rPr>
                    <w:rStyle w:val="Hyperlink"/>
                    <w:b w:val="0"/>
                    <w:bCs w:val="0"/>
                    <w:caps w:val="0"/>
                    <w:noProof/>
                  </w:rPr>
                </w:rPrChange>
              </w:rPr>
              <w:delText>Appendix B – Verifications</w:delText>
            </w:r>
            <w:r w:rsidDel="000C3576">
              <w:rPr>
                <w:noProof/>
                <w:webHidden/>
              </w:rPr>
              <w:tab/>
              <w:delText>45</w:delText>
            </w:r>
          </w:del>
        </w:p>
        <w:p w14:paraId="6BDB07B4" w14:textId="3E7F13C1" w:rsidR="00D747BD" w:rsidRDefault="00C275CE">
          <w:pPr>
            <w:rPr>
              <w:rFonts w:asciiTheme="majorHAnsi" w:hAnsiTheme="majorHAnsi" w:cstheme="majorHAnsi"/>
              <w:b/>
              <w:bCs/>
              <w:caps/>
              <w:sz w:val="24"/>
              <w:szCs w:val="24"/>
            </w:rPr>
          </w:pPr>
          <w:r>
            <w:rPr>
              <w:rFonts w:asciiTheme="majorHAnsi" w:hAnsiTheme="majorHAnsi" w:cstheme="majorHAnsi"/>
              <w:b/>
              <w:bCs/>
              <w:caps/>
              <w:sz w:val="24"/>
              <w:szCs w:val="24"/>
            </w:rPr>
            <w:fldChar w:fldCharType="end"/>
          </w:r>
        </w:p>
        <w:p w14:paraId="4404661F" w14:textId="0FE687F4" w:rsidR="009A1A8C" w:rsidRDefault="00A30717" w:rsidP="00501DAD">
          <w:pPr>
            <w:sectPr w:rsidR="009A1A8C" w:rsidSect="00CC05B7">
              <w:headerReference w:type="even" r:id="rId18"/>
              <w:headerReference w:type="default" r:id="rId19"/>
              <w:headerReference w:type="first" r:id="rId20"/>
              <w:pgSz w:w="12240" w:h="15840" w:code="1"/>
              <w:pgMar w:top="1440" w:right="1440" w:bottom="1440" w:left="1440" w:header="720" w:footer="274" w:gutter="0"/>
              <w:cols w:space="720"/>
              <w:titlePg/>
              <w:docGrid w:linePitch="360"/>
            </w:sectPr>
          </w:pPr>
        </w:p>
      </w:sdtContent>
    </w:sdt>
    <w:bookmarkStart w:id="255" w:name="_Toc187385515"/>
    <w:p w14:paraId="6B445EC5" w14:textId="1E0A4F8F" w:rsidR="006800CE" w:rsidRDefault="00F468D9">
      <w:pPr>
        <w:pStyle w:val="Heading1"/>
      </w:pPr>
      <w:r>
        <w:rPr>
          <w:noProof/>
        </w:rPr>
        <w:lastRenderedPageBreak/>
        <mc:AlternateContent>
          <mc:Choice Requires="wpg">
            <w:drawing>
              <wp:anchor distT="0" distB="0" distL="114300" distR="114300" simplePos="0" relativeHeight="251659264" behindDoc="0" locked="0" layoutInCell="1" allowOverlap="1" wp14:anchorId="74D920FF" wp14:editId="28B19E66">
                <wp:simplePos x="0" y="0"/>
                <wp:positionH relativeFrom="column">
                  <wp:posOffset>-837498</wp:posOffset>
                </wp:positionH>
                <wp:positionV relativeFrom="page">
                  <wp:posOffset>309245</wp:posOffset>
                </wp:positionV>
                <wp:extent cx="7767955" cy="173355"/>
                <wp:effectExtent l="0" t="0" r="0" b="0"/>
                <wp:wrapNone/>
                <wp:docPr id="929194775" name="Group 126"/>
                <wp:cNvGraphicFramePr/>
                <a:graphic xmlns:a="http://schemas.openxmlformats.org/drawingml/2006/main">
                  <a:graphicData uri="http://schemas.microsoft.com/office/word/2010/wordprocessingGroup">
                    <wpg:wgp>
                      <wpg:cNvGrpSpPr/>
                      <wpg:grpSpPr>
                        <a:xfrm>
                          <a:off x="0" y="0"/>
                          <a:ext cx="7767955" cy="173355"/>
                          <a:chOff x="0" y="0"/>
                          <a:chExt cx="7768186" cy="173418"/>
                        </a:xfrm>
                      </wpg:grpSpPr>
                      <wps:wsp>
                        <wps:cNvPr id="1814471074" name="Rectangle 124"/>
                        <wps:cNvSpPr/>
                        <wps:spPr>
                          <a:xfrm>
                            <a:off x="0" y="4213"/>
                            <a:ext cx="7768186" cy="16920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8301017" name="Rectangle 120">
                          <a:hlinkClick r:id="rId21"/>
                        </wps:cNvPr>
                        <wps:cNvSpPr/>
                        <wps:spPr>
                          <a:xfrm>
                            <a:off x="341319" y="0"/>
                            <a:ext cx="74549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42728427" name="Rectangle 120">
                          <a:hlinkClick r:id="rId22"/>
                        </wps:cNvPr>
                        <wps:cNvSpPr/>
                        <wps:spPr>
                          <a:xfrm>
                            <a:off x="1415845" y="0"/>
                            <a:ext cx="85471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18724287" name="Rectangle 120">
                          <a:hlinkClick r:id="rId23"/>
                        </wps:cNvPr>
                        <wps:cNvSpPr/>
                        <wps:spPr>
                          <a:xfrm>
                            <a:off x="2667351" y="0"/>
                            <a:ext cx="671195"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04062542" name="Rectangle 120">
                          <a:hlinkClick r:id="rId24"/>
                        </wps:cNvPr>
                        <wps:cNvSpPr/>
                        <wps:spPr>
                          <a:xfrm>
                            <a:off x="3809297" y="0"/>
                            <a:ext cx="84963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9923317" name="Rectangle 120">
                          <a:hlinkClick r:id="rId25"/>
                        </wps:cNvPr>
                        <wps:cNvSpPr/>
                        <wps:spPr>
                          <a:xfrm>
                            <a:off x="5073445" y="0"/>
                            <a:ext cx="1096645"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09920834" name="Rectangle 120">
                          <a:hlinkClick r:id="rId26"/>
                        </wps:cNvPr>
                        <wps:cNvSpPr/>
                        <wps:spPr>
                          <a:xfrm>
                            <a:off x="6594636" y="0"/>
                            <a:ext cx="84709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8D29C4F" id="Group 126" o:spid="_x0000_s1026" style="position:absolute;margin-left:-65.95pt;margin-top:24.35pt;width:611.65pt;height:13.65pt;z-index:251659264;mso-position-vertical-relative:page" coordsize="77681,17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">
                <v:rect id="Rectangle 124" o:spid="_x0000_s1027" style="position:absolute;top:42;width:77681;height:16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" filled="f" stroked="f" strokeweight="1pt"/>
                <v:rect id="Rectangle 120" o:spid="_x0000_s1028" href="#Step1" style="position:absolute;left:3413;width:7455;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" o:button="t" filled="f" stroked="f" strokeweight="1pt">
                  <v:fill o:detectmouseclick="t"/>
                </v:rect>
                <v:rect id="Rectangle 120" o:spid="_x0000_s1029" href="#Step2" style="position:absolute;left:14158;width:8547;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" o:button="t" filled="f" stroked="f" strokeweight="1pt">
                  <v:fill o:detectmouseclick="t"/>
                </v:rect>
                <v:rect id="Rectangle 120" o:spid="_x0000_s1030" href="#Step3" style="position:absolute;left:26673;width:6712;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" o:button="t" filled="f" stroked="f" strokeweight="1pt">
                  <v:fill o:detectmouseclick="t"/>
                </v:rect>
                <v:rect id="Rectangle 120" o:spid="_x0000_s1031" href="#Step4" style="position:absolute;left:38092;width:8497;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" o:button="t" filled="f" stroked="f" strokeweight="1pt">
                  <v:fill o:detectmouseclick="t"/>
                </v:rect>
                <v:rect id="Rectangle 120" o:spid="_x0000_s1032" href="#Step5" style="position:absolute;left:50734;width:10966;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" o:button="t" filled="f" stroked="f" strokeweight="1pt">
                  <v:fill o:detectmouseclick="t"/>
                </v:rect>
                <v:rect id="Rectangle 120" o:spid="_x0000_s1033" href="#Contacts" style="position:absolute;left:65946;width:8471;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" o:button="t" filled="f" stroked="f" strokeweight="1pt">
                  <v:fill o:detectmouseclick="t"/>
                </v:rect>
                <w10:wrap anchory="page"/>
              </v:group>
            </w:pict>
          </mc:Fallback>
        </mc:AlternateContent>
      </w:r>
      <w:r>
        <w:rPr>
          <w:noProof/>
        </w:rPr>
        <mc:AlternateContent>
          <mc:Choice Requires="wpg">
            <w:drawing>
              <wp:anchor distT="0" distB="0" distL="114300" distR="114300" simplePos="0" relativeHeight="251658240" behindDoc="0" locked="0" layoutInCell="1" allowOverlap="1" wp14:anchorId="3FF4F0D7" wp14:editId="724A5527">
                <wp:simplePos x="0" y="0"/>
                <wp:positionH relativeFrom="column">
                  <wp:posOffset>-837565</wp:posOffset>
                </wp:positionH>
                <wp:positionV relativeFrom="paragraph">
                  <wp:posOffset>-605723</wp:posOffset>
                </wp:positionV>
                <wp:extent cx="7768186" cy="173418"/>
                <wp:effectExtent l="0" t="0" r="0" b="0"/>
                <wp:wrapNone/>
                <wp:docPr id="466296049" name="Group 126"/>
                <wp:cNvGraphicFramePr/>
                <a:graphic xmlns:a="http://schemas.openxmlformats.org/drawingml/2006/main">
                  <a:graphicData uri="http://schemas.microsoft.com/office/word/2010/wordprocessingGroup">
                    <wpg:wgp>
                      <wpg:cNvGrpSpPr/>
                      <wpg:grpSpPr>
                        <a:xfrm>
                          <a:off x="0" y="0"/>
                          <a:ext cx="7768186" cy="173418"/>
                          <a:chOff x="0" y="0"/>
                          <a:chExt cx="7768186" cy="173418"/>
                        </a:xfrm>
                      </wpg:grpSpPr>
                      <wps:wsp>
                        <wps:cNvPr id="1439663009" name="Rectangle 124"/>
                        <wps:cNvSpPr/>
                        <wps:spPr>
                          <a:xfrm>
                            <a:off x="0" y="4213"/>
                            <a:ext cx="7768186" cy="16920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3061403" name="Rectangle 120">
                          <a:hlinkClick r:id="rId21"/>
                        </wps:cNvPr>
                        <wps:cNvSpPr/>
                        <wps:spPr>
                          <a:xfrm>
                            <a:off x="341319" y="0"/>
                            <a:ext cx="74549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1509568" name="Rectangle 120">
                          <a:hlinkClick r:id="rId22"/>
                        </wps:cNvPr>
                        <wps:cNvSpPr/>
                        <wps:spPr>
                          <a:xfrm>
                            <a:off x="1415845" y="0"/>
                            <a:ext cx="85471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6335554" name="Rectangle 120">
                          <a:hlinkClick r:id="rId23"/>
                        </wps:cNvPr>
                        <wps:cNvSpPr/>
                        <wps:spPr>
                          <a:xfrm>
                            <a:off x="2667351" y="0"/>
                            <a:ext cx="671195"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6196112" name="Rectangle 120">
                          <a:hlinkClick r:id="rId24"/>
                        </wps:cNvPr>
                        <wps:cNvSpPr/>
                        <wps:spPr>
                          <a:xfrm>
                            <a:off x="3809297" y="0"/>
                            <a:ext cx="84963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683151" name="Rectangle 120">
                          <a:hlinkClick r:id="rId25"/>
                        </wps:cNvPr>
                        <wps:cNvSpPr/>
                        <wps:spPr>
                          <a:xfrm>
                            <a:off x="5073445" y="0"/>
                            <a:ext cx="1096645"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9979771" name="Rectangle 120">
                          <a:hlinkClick r:id="rId26"/>
                        </wps:cNvPr>
                        <wps:cNvSpPr/>
                        <wps:spPr>
                          <a:xfrm>
                            <a:off x="6594636" y="0"/>
                            <a:ext cx="84709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B3B8008" id="Group 126" o:spid="_x0000_s1026" style="position:absolute;margin-left:-65.95pt;margin-top:-47.7pt;width:611.65pt;height:13.65pt;z-index:251658240" coordsize="77681,17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">
                <v:rect id="Rectangle 124" o:spid="_x0000_s1027" style="position:absolute;top:42;width:77681;height:16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" filled="f" stroked="f" strokeweight="1pt"/>
                <v:rect id="Rectangle 120" o:spid="_x0000_s1028" href="#Step1" style="position:absolute;left:3413;width:7455;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" o:button="t" filled="f" stroked="f" strokeweight="1pt">
                  <v:fill o:detectmouseclick="t"/>
                </v:rect>
                <v:rect id="Rectangle 120" o:spid="_x0000_s1029" href="#Step2" style="position:absolute;left:14158;width:8547;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" o:button="t" filled="f" stroked="f" strokeweight="1pt">
                  <v:fill o:detectmouseclick="t"/>
                </v:rect>
                <v:rect id="Rectangle 120" o:spid="_x0000_s1030" href="#Step3" style="position:absolute;left:26673;width:6712;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" o:button="t" filled="f" stroked="f" strokeweight="1pt">
                  <v:fill o:detectmouseclick="t"/>
                </v:rect>
                <v:rect id="Rectangle 120" o:spid="_x0000_s1031" href="#Step4" style="position:absolute;left:38092;width:8497;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" o:button="t" filled="f" stroked="f" strokeweight="1pt">
                  <v:fill o:detectmouseclick="t"/>
                </v:rect>
                <v:rect id="Rectangle 120" o:spid="_x0000_s1032" href="#Step5" style="position:absolute;left:50734;width:10966;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" o:button="t" filled="f" stroked="f" strokeweight="1pt">
                  <v:fill o:detectmouseclick="t"/>
                </v:rect>
                <v:rect id="Rectangle 120" o:spid="_x0000_s1033" href="#Contacts" style="position:absolute;left:65946;width:8471;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" o:button="t" filled="f" stroked="f" strokeweight="1pt">
                  <v:fill o:detectmouseclick="t"/>
                </v:rect>
              </v:group>
            </w:pict>
          </mc:Fallback>
        </mc:AlternateContent>
      </w:r>
      <w:r>
        <w:rPr>
          <w:noProof/>
        </w:rPr>
        <mc:AlternateContent>
          <mc:Choice Requires="wpg">
            <w:drawing>
              <wp:anchor distT="0" distB="0" distL="114300" distR="114300" simplePos="0" relativeHeight="251657216" behindDoc="0" locked="0" layoutInCell="1" allowOverlap="1" wp14:anchorId="56230B46" wp14:editId="3C5DB736">
                <wp:simplePos x="0" y="0"/>
                <wp:positionH relativeFrom="column">
                  <wp:posOffset>-990248</wp:posOffset>
                </wp:positionH>
                <wp:positionV relativeFrom="paragraph">
                  <wp:posOffset>-606791</wp:posOffset>
                </wp:positionV>
                <wp:extent cx="7768186" cy="173418"/>
                <wp:effectExtent l="0" t="0" r="0" b="0"/>
                <wp:wrapNone/>
                <wp:docPr id="739156593" name="Group 126"/>
                <wp:cNvGraphicFramePr/>
                <a:graphic xmlns:a="http://schemas.openxmlformats.org/drawingml/2006/main">
                  <a:graphicData uri="http://schemas.microsoft.com/office/word/2010/wordprocessingGroup">
                    <wpg:wgp>
                      <wpg:cNvGrpSpPr/>
                      <wpg:grpSpPr>
                        <a:xfrm>
                          <a:off x="0" y="0"/>
                          <a:ext cx="7768186" cy="173418"/>
                          <a:chOff x="0" y="0"/>
                          <a:chExt cx="7768186" cy="173418"/>
                        </a:xfrm>
                      </wpg:grpSpPr>
                      <wps:wsp>
                        <wps:cNvPr id="1574965819" name="Rectangle 124"/>
                        <wps:cNvSpPr/>
                        <wps:spPr>
                          <a:xfrm>
                            <a:off x="0" y="4213"/>
                            <a:ext cx="7768186" cy="16920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2113202" name="Rectangle 120">
                          <a:hlinkClick r:id="rId21"/>
                        </wps:cNvPr>
                        <wps:cNvSpPr/>
                        <wps:spPr>
                          <a:xfrm>
                            <a:off x="341319" y="0"/>
                            <a:ext cx="74549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44895637" name="Rectangle 120">
                          <a:hlinkClick r:id="rId22"/>
                        </wps:cNvPr>
                        <wps:cNvSpPr/>
                        <wps:spPr>
                          <a:xfrm>
                            <a:off x="1415845" y="0"/>
                            <a:ext cx="85471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00315765" name="Rectangle 120">
                          <a:hlinkClick r:id="rId23"/>
                        </wps:cNvPr>
                        <wps:cNvSpPr/>
                        <wps:spPr>
                          <a:xfrm>
                            <a:off x="2667351" y="0"/>
                            <a:ext cx="671195"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8155189" name="Rectangle 120">
                          <a:hlinkClick r:id="rId24"/>
                        </wps:cNvPr>
                        <wps:cNvSpPr/>
                        <wps:spPr>
                          <a:xfrm>
                            <a:off x="3809297" y="0"/>
                            <a:ext cx="84963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93474447" name="Rectangle 120">
                          <a:hlinkClick r:id="rId25"/>
                        </wps:cNvPr>
                        <wps:cNvSpPr/>
                        <wps:spPr>
                          <a:xfrm>
                            <a:off x="5073445" y="0"/>
                            <a:ext cx="1096645"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54235407" name="Rectangle 120">
                          <a:hlinkClick r:id="rId26"/>
                        </wps:cNvPr>
                        <wps:cNvSpPr/>
                        <wps:spPr>
                          <a:xfrm>
                            <a:off x="6594636" y="0"/>
                            <a:ext cx="84709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AA1009F" id="Group 126" o:spid="_x0000_s1026" style="position:absolute;margin-left:-77.95pt;margin-top:-47.8pt;width:611.65pt;height:13.65pt;z-index:251657216" coordsize="77681,17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">
                <v:rect id="Rectangle 124" o:spid="_x0000_s1027" style="position:absolute;top:42;width:77681;height:16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" filled="f" stroked="f" strokeweight="1pt"/>
                <v:rect id="Rectangle 120" o:spid="_x0000_s1028" href="#Step1" style="position:absolute;left:3413;width:7455;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" o:button="t" filled="f" stroked="f" strokeweight="1pt">
                  <v:fill o:detectmouseclick="t"/>
                </v:rect>
                <v:rect id="Rectangle 120" o:spid="_x0000_s1029" href="#Step2" style="position:absolute;left:14158;width:8547;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" o:button="t" filled="f" stroked="f" strokeweight="1pt">
                  <v:fill o:detectmouseclick="t"/>
                </v:rect>
                <v:rect id="Rectangle 120" o:spid="_x0000_s1030" href="#Step3" style="position:absolute;left:26673;width:6712;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" o:button="t" filled="f" stroked="f" strokeweight="1pt">
                  <v:fill o:detectmouseclick="t"/>
                </v:rect>
                <v:rect id="Rectangle 120" o:spid="_x0000_s1031" href="#Step4" style="position:absolute;left:38092;width:8497;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" o:button="t" filled="f" stroked="f" strokeweight="1pt">
                  <v:fill o:detectmouseclick="t"/>
                </v:rect>
                <v:rect id="Rectangle 120" o:spid="_x0000_s1032" href="#Step5" style="position:absolute;left:50734;width:10966;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" o:button="t" filled="f" stroked="f" strokeweight="1pt">
                  <v:fill o:detectmouseclick="t"/>
                </v:rect>
                <v:rect id="Rectangle 120" o:spid="_x0000_s1033" href="#Contacts" style="position:absolute;left:65946;width:8471;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" o:button="t" filled="f" stroked="f" strokeweight="1pt">
                  <v:fill o:detectmouseclick="t"/>
                </v:rect>
              </v:group>
            </w:pict>
          </mc:Fallback>
        </mc:AlternateContent>
      </w:r>
      <w:r w:rsidR="00415F04">
        <w:rPr>
          <w:noProof/>
        </w:rPr>
        <mc:AlternateContent>
          <mc:Choice Requires="wps">
            <w:drawing>
              <wp:anchor distT="0" distB="0" distL="114300" distR="114300" simplePos="0" relativeHeight="251651072" behindDoc="0" locked="0" layoutInCell="1" allowOverlap="1" wp14:anchorId="64EB8F52" wp14:editId="2EA9F7DC">
                <wp:simplePos x="0" y="0"/>
                <wp:positionH relativeFrom="column">
                  <wp:posOffset>-564776</wp:posOffset>
                </wp:positionH>
                <wp:positionV relativeFrom="paragraph">
                  <wp:posOffset>-618565</wp:posOffset>
                </wp:positionV>
                <wp:extent cx="745490" cy="151765"/>
                <wp:effectExtent l="0" t="0" r="0" b="0"/>
                <wp:wrapNone/>
                <wp:docPr id="1736003938" name="Rectangle 120">
                  <a:hlinkClick xmlns:a="http://schemas.openxmlformats.org/drawingml/2006/main" r:id="rId21"/>
                </wp:docPr>
                <wp:cNvGraphicFramePr/>
                <a:graphic xmlns:a="http://schemas.openxmlformats.org/drawingml/2006/main">
                  <a:graphicData uri="http://schemas.microsoft.com/office/word/2010/wordprocessingShape">
                    <wps:wsp>
                      <wps:cNvSpPr/>
                      <wps:spPr>
                        <a:xfrm>
                          <a:off x="0" y="0"/>
                          <a:ext cx="74549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8EC0A55" id="Rectangle 120" o:spid="_x0000_s1026" href="#Step1" style="position:absolute;margin-left:-44.45pt;margin-top:-48.7pt;width:58.7pt;height:11.95pt;z-index:2516510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" o:button="t" filled="f" stroked="f" strokeweight="1pt">
                <v:fill o:detectmouseclick="t"/>
              </v:rect>
            </w:pict>
          </mc:Fallback>
        </mc:AlternateContent>
      </w:r>
      <w:r w:rsidR="00415F04">
        <w:rPr>
          <w:noProof/>
        </w:rPr>
        <mc:AlternateContent>
          <mc:Choice Requires="wps">
            <w:drawing>
              <wp:anchor distT="0" distB="0" distL="114300" distR="114300" simplePos="0" relativeHeight="251652096" behindDoc="0" locked="0" layoutInCell="1" allowOverlap="1" wp14:anchorId="35AC95D5" wp14:editId="49967C34">
                <wp:simplePos x="0" y="0"/>
                <wp:positionH relativeFrom="column">
                  <wp:posOffset>507668</wp:posOffset>
                </wp:positionH>
                <wp:positionV relativeFrom="paragraph">
                  <wp:posOffset>-595987</wp:posOffset>
                </wp:positionV>
                <wp:extent cx="854710" cy="151765"/>
                <wp:effectExtent l="0" t="0" r="0" b="0"/>
                <wp:wrapNone/>
                <wp:docPr id="553633828" name="Rectangle 120">
                  <a:hlinkClick xmlns:a="http://schemas.openxmlformats.org/drawingml/2006/main" r:id="rId22"/>
                </wp:docPr>
                <wp:cNvGraphicFramePr/>
                <a:graphic xmlns:a="http://schemas.openxmlformats.org/drawingml/2006/main">
                  <a:graphicData uri="http://schemas.microsoft.com/office/word/2010/wordprocessingShape">
                    <wps:wsp>
                      <wps:cNvSpPr/>
                      <wps:spPr>
                        <a:xfrm>
                          <a:off x="0" y="0"/>
                          <a:ext cx="85471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D9298F2" id="Rectangle 120" o:spid="_x0000_s1026" href="#Step2" style="position:absolute;margin-left:39.95pt;margin-top:-46.95pt;width:67.3pt;height:11.95pt;z-index:251652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" o:button="t" filled="f" stroked="f" strokeweight="1pt">
                <v:fill o:detectmouseclick="t"/>
              </v:rect>
            </w:pict>
          </mc:Fallback>
        </mc:AlternateContent>
      </w:r>
      <w:r w:rsidR="00415F04">
        <w:rPr>
          <w:noProof/>
        </w:rPr>
        <mc:AlternateContent>
          <mc:Choice Requires="wps">
            <w:drawing>
              <wp:anchor distT="0" distB="0" distL="114300" distR="114300" simplePos="0" relativeHeight="251653120" behindDoc="0" locked="0" layoutInCell="1" allowOverlap="1" wp14:anchorId="1118E236" wp14:editId="2D27A318">
                <wp:simplePos x="0" y="0"/>
                <wp:positionH relativeFrom="column">
                  <wp:posOffset>1760735</wp:posOffset>
                </wp:positionH>
                <wp:positionV relativeFrom="paragraph">
                  <wp:posOffset>-618565</wp:posOffset>
                </wp:positionV>
                <wp:extent cx="671195" cy="151765"/>
                <wp:effectExtent l="0" t="0" r="0" b="0"/>
                <wp:wrapNone/>
                <wp:docPr id="1377371026" name="Rectangle 120">
                  <a:hlinkClick xmlns:a="http://schemas.openxmlformats.org/drawingml/2006/main" r:id="rId23"/>
                </wp:docPr>
                <wp:cNvGraphicFramePr/>
                <a:graphic xmlns:a="http://schemas.openxmlformats.org/drawingml/2006/main">
                  <a:graphicData uri="http://schemas.microsoft.com/office/word/2010/wordprocessingShape">
                    <wps:wsp>
                      <wps:cNvSpPr/>
                      <wps:spPr>
                        <a:xfrm>
                          <a:off x="0" y="0"/>
                          <a:ext cx="671195"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CF3D5DC" id="Rectangle 120" o:spid="_x0000_s1026" href="#Step3" style="position:absolute;margin-left:138.65pt;margin-top:-48.7pt;width:52.85pt;height:11.95pt;z-index:251653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" o:button="t" filled="f" stroked="f" strokeweight="1pt">
                <v:fill o:detectmouseclick="t"/>
              </v:rect>
            </w:pict>
          </mc:Fallback>
        </mc:AlternateContent>
      </w:r>
      <w:r w:rsidR="00415F04">
        <w:rPr>
          <w:noProof/>
        </w:rPr>
        <mc:AlternateContent>
          <mc:Choice Requires="wps">
            <w:drawing>
              <wp:anchor distT="0" distB="0" distL="114300" distR="114300" simplePos="0" relativeHeight="251654144" behindDoc="0" locked="0" layoutInCell="1" allowOverlap="1" wp14:anchorId="5E6CE969" wp14:editId="64A89F24">
                <wp:simplePos x="0" y="0"/>
                <wp:positionH relativeFrom="column">
                  <wp:posOffset>2900912</wp:posOffset>
                </wp:positionH>
                <wp:positionV relativeFrom="paragraph">
                  <wp:posOffset>-595987</wp:posOffset>
                </wp:positionV>
                <wp:extent cx="849630" cy="151765"/>
                <wp:effectExtent l="0" t="0" r="0" b="0"/>
                <wp:wrapNone/>
                <wp:docPr id="1249206085" name="Rectangle 120">
                  <a:hlinkClick xmlns:a="http://schemas.openxmlformats.org/drawingml/2006/main" r:id="rId24"/>
                </wp:docPr>
                <wp:cNvGraphicFramePr/>
                <a:graphic xmlns:a="http://schemas.openxmlformats.org/drawingml/2006/main">
                  <a:graphicData uri="http://schemas.microsoft.com/office/word/2010/wordprocessingShape">
                    <wps:wsp>
                      <wps:cNvSpPr/>
                      <wps:spPr>
                        <a:xfrm>
                          <a:off x="0" y="0"/>
                          <a:ext cx="84963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EF32663" id="Rectangle 120" o:spid="_x0000_s1026" href="#Step4" style="position:absolute;margin-left:228.4pt;margin-top:-46.95pt;width:66.9pt;height:11.95pt;z-index:251654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" o:button="t" filled="f" stroked="f" strokeweight="1pt">
                <v:fill o:detectmouseclick="t"/>
              </v:rect>
            </w:pict>
          </mc:Fallback>
        </mc:AlternateContent>
      </w:r>
      <w:r w:rsidR="00415F04">
        <w:rPr>
          <w:noProof/>
        </w:rPr>
        <mc:AlternateContent>
          <mc:Choice Requires="wps">
            <w:drawing>
              <wp:anchor distT="0" distB="0" distL="114300" distR="114300" simplePos="0" relativeHeight="251655168" behindDoc="0" locked="0" layoutInCell="1" allowOverlap="1" wp14:anchorId="3EFDF46B" wp14:editId="33EE1699">
                <wp:simplePos x="0" y="0"/>
                <wp:positionH relativeFrom="column">
                  <wp:posOffset>4165268</wp:posOffset>
                </wp:positionH>
                <wp:positionV relativeFrom="paragraph">
                  <wp:posOffset>-607276</wp:posOffset>
                </wp:positionV>
                <wp:extent cx="1096645" cy="151765"/>
                <wp:effectExtent l="0" t="0" r="0" b="0"/>
                <wp:wrapNone/>
                <wp:docPr id="1634486833" name="Rectangle 120">
                  <a:hlinkClick xmlns:a="http://schemas.openxmlformats.org/drawingml/2006/main" r:id="rId25"/>
                </wp:docPr>
                <wp:cNvGraphicFramePr/>
                <a:graphic xmlns:a="http://schemas.openxmlformats.org/drawingml/2006/main">
                  <a:graphicData uri="http://schemas.microsoft.com/office/word/2010/wordprocessingShape">
                    <wps:wsp>
                      <wps:cNvSpPr/>
                      <wps:spPr>
                        <a:xfrm>
                          <a:off x="0" y="0"/>
                          <a:ext cx="1096645"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CE32ED7" id="Rectangle 120" o:spid="_x0000_s1026" href="#Step5" style="position:absolute;margin-left:327.95pt;margin-top:-47.8pt;width:86.35pt;height:11.95pt;z-index:251655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" o:button="t" filled="f" stroked="f" strokeweight="1pt">
                <v:fill o:detectmouseclick="t"/>
              </v:rect>
            </w:pict>
          </mc:Fallback>
        </mc:AlternateContent>
      </w:r>
      <w:r w:rsidR="00415F04">
        <w:rPr>
          <w:noProof/>
        </w:rPr>
        <mc:AlternateContent>
          <mc:Choice Requires="wps">
            <w:drawing>
              <wp:anchor distT="0" distB="0" distL="114300" distR="114300" simplePos="0" relativeHeight="251656192" behindDoc="0" locked="0" layoutInCell="1" allowOverlap="1" wp14:anchorId="39B6C0FB" wp14:editId="4FE5C259">
                <wp:simplePos x="0" y="0"/>
                <wp:positionH relativeFrom="column">
                  <wp:posOffset>5689268</wp:posOffset>
                </wp:positionH>
                <wp:positionV relativeFrom="paragraph">
                  <wp:posOffset>-618565</wp:posOffset>
                </wp:positionV>
                <wp:extent cx="847090" cy="151765"/>
                <wp:effectExtent l="0" t="0" r="0" b="0"/>
                <wp:wrapNone/>
                <wp:docPr id="312858697" name="Rectangle 120">
                  <a:hlinkClick xmlns:a="http://schemas.openxmlformats.org/drawingml/2006/main" r:id="rId26"/>
                </wp:docPr>
                <wp:cNvGraphicFramePr/>
                <a:graphic xmlns:a="http://schemas.openxmlformats.org/drawingml/2006/main">
                  <a:graphicData uri="http://schemas.microsoft.com/office/word/2010/wordprocessingShape">
                    <wps:wsp>
                      <wps:cNvSpPr/>
                      <wps:spPr>
                        <a:xfrm>
                          <a:off x="0" y="0"/>
                          <a:ext cx="84709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5154058" id="Rectangle 120" o:spid="_x0000_s1026" href="#Contacts" style="position:absolute;margin-left:447.95pt;margin-top:-48.7pt;width:66.7pt;height:11.95pt;z-index:251656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" o:button="t" filled="f" stroked="f" strokeweight="1pt">
                <v:fill o:detectmouseclick="t"/>
              </v:rect>
            </w:pict>
          </mc:Fallback>
        </mc:AlternateContent>
      </w:r>
      <w:r w:rsidR="006800CE">
        <w:t xml:space="preserve">Before </w:t>
      </w:r>
      <w:r w:rsidR="00BF1AD9">
        <w:t>Y</w:t>
      </w:r>
      <w:r w:rsidR="006800CE">
        <w:t xml:space="preserve">ou </w:t>
      </w:r>
      <w:r w:rsidR="00BF1AD9">
        <w:t>B</w:t>
      </w:r>
      <w:r w:rsidR="006800CE">
        <w:t>egin</w:t>
      </w:r>
      <w:bookmarkEnd w:id="255"/>
      <w:r w:rsidR="006800CE">
        <w:t xml:space="preserve"> </w:t>
      </w:r>
    </w:p>
    <w:p w14:paraId="57B2C17C" w14:textId="77777777" w:rsidR="00DE2D7A" w:rsidRPr="00DE2D7A" w:rsidRDefault="00DE2D7A" w:rsidP="005C6340"/>
    <w:p w14:paraId="5076AF46" w14:textId="18D0C0E2" w:rsidR="00951B39" w:rsidRDefault="0011603D" w:rsidP="00166E64">
      <w:pPr>
        <w:pStyle w:val="Heading2"/>
        <w:numPr>
          <w:ilvl w:val="0"/>
          <w:numId w:val="0"/>
        </w:numPr>
      </w:pPr>
      <w:bookmarkStart w:id="256" w:name="_Toc187385516"/>
      <w:r>
        <w:t>Navigating the</w:t>
      </w:r>
      <w:r w:rsidR="00DB648E">
        <w:t xml:space="preserve"> </w:t>
      </w:r>
      <w:r w:rsidR="00B85938">
        <w:t>N</w:t>
      </w:r>
      <w:r w:rsidR="003F50A3">
        <w:t xml:space="preserve">otice of Funding </w:t>
      </w:r>
      <w:r>
        <w:t>Opportunity</w:t>
      </w:r>
      <w:bookmarkEnd w:id="256"/>
    </w:p>
    <w:p w14:paraId="1BD5C2CD" w14:textId="408493CA" w:rsidR="00C613C8" w:rsidRDefault="00C613C8" w:rsidP="00C613C8">
      <w:r w:rsidRPr="00485F3B">
        <w:t>The </w:t>
      </w:r>
      <w:hyperlink r:id="rId27" w:tgtFrame="_blank" w:history="1">
        <w:r w:rsidRPr="00485F3B">
          <w:rPr>
            <w:rStyle w:val="Hyperlink"/>
            <w:b/>
            <w:bCs/>
          </w:rPr>
          <w:t>OMB Memorandum M-24-11</w:t>
        </w:r>
      </w:hyperlink>
      <w:r w:rsidRPr="00485F3B">
        <w:t xml:space="preserve"> directs </w:t>
      </w:r>
      <w:r w:rsidR="00FD0B39">
        <w:t>f</w:t>
      </w:r>
      <w:r w:rsidRPr="00485F3B">
        <w:t xml:space="preserve">ederal agencies to reduce the burden on applicants in the Notice of Funding Opportunity (NOFO) process and limit the length of the NOFO information requests. </w:t>
      </w:r>
      <w:r>
        <w:t>With</w:t>
      </w:r>
      <w:r w:rsidR="27D10260">
        <w:t xml:space="preserve"> Fiscal Year (</w:t>
      </w:r>
      <w:r>
        <w:t>FY</w:t>
      </w:r>
      <w:r w:rsidR="007258E2">
        <w:t>)</w:t>
      </w:r>
      <w:r w:rsidR="4A7F7EBB">
        <w:t xml:space="preserve"> 20</w:t>
      </w:r>
      <w:r>
        <w:t>25</w:t>
      </w:r>
      <w:r w:rsidRPr="00485F3B">
        <w:t xml:space="preserve"> NOFOs, </w:t>
      </w:r>
      <w:r>
        <w:t>DOE</w:t>
      </w:r>
      <w:r w:rsidRPr="00485F3B">
        <w:t xml:space="preserve"> has </w:t>
      </w:r>
      <w:r>
        <w:t xml:space="preserve">separated the </w:t>
      </w:r>
      <w:r w:rsidRPr="00485F3B">
        <w:t>NOFO</w:t>
      </w:r>
      <w:r>
        <w:t xml:space="preserve"> into two parts. </w:t>
      </w:r>
    </w:p>
    <w:p w14:paraId="729F01BE" w14:textId="77777777" w:rsidR="00C613C8" w:rsidRDefault="00C613C8" w:rsidP="00C613C8"/>
    <w:p w14:paraId="5912DCF8" w14:textId="1D9983FB" w:rsidR="00C613C8" w:rsidRDefault="00C613C8" w:rsidP="00C613C8">
      <w:r>
        <w:t xml:space="preserve">The NOFO Part 1 describes the specific DOE programmatic goals and evaluation criteria, eligibility, and other components that are specific to each funding opportunity. The NOFO Part 2 includes </w:t>
      </w:r>
      <w:r w:rsidR="003F6A93">
        <w:t>the</w:t>
      </w:r>
      <w:r>
        <w:t xml:space="preserve"> fixed DOE requirements that </w:t>
      </w:r>
      <w:r w:rsidR="00895C75">
        <w:t xml:space="preserve">generally </w:t>
      </w:r>
      <w:r>
        <w:t xml:space="preserve">do not change from NOFO to NOFO, including standard information for the application phase, expectations for award negotiations, and post-award requirements. </w:t>
      </w:r>
      <w:r w:rsidR="00E933F6">
        <w:t>A</w:t>
      </w:r>
      <w:r w:rsidR="00893C17">
        <w:t>pplicants</w:t>
      </w:r>
      <w:r>
        <w:t xml:space="preserve"> must review both the NOFO Part 1 and the NOFO Part 2</w:t>
      </w:r>
      <w:r w:rsidR="00E933F6" w:rsidRPr="00E933F6">
        <w:t xml:space="preserve"> </w:t>
      </w:r>
      <w:r w:rsidR="00E933F6">
        <w:t>prior to applying</w:t>
      </w:r>
      <w:r w:rsidR="00A0432B">
        <w:t>.</w:t>
      </w:r>
      <w:r>
        <w:t xml:space="preserve"> To facilitate navigation, you will find links throughout this document to additional information found in Part 2.</w:t>
      </w:r>
    </w:p>
    <w:p w14:paraId="43B3F52E" w14:textId="77777777" w:rsidR="00C613C8" w:rsidRDefault="00C613C8" w:rsidP="00C613C8"/>
    <w:p w14:paraId="69D1AC71" w14:textId="5F24A3FA" w:rsidR="00C613C8" w:rsidRDefault="00C613C8" w:rsidP="00C613C8">
      <w:r w:rsidRPr="002104D3">
        <w:t xml:space="preserve">There are several required one-time actions applicants must take before applying to this NOFO. Some of these actions may take several weeks, so it is vital applicants build in enough time to complete them. Failure to complete these actions could interfere with application or negotiation deadlines or the ability to receive an award if selected. </w:t>
      </w:r>
      <w:r w:rsidRPr="002104D3">
        <w:rPr>
          <w:rFonts w:eastAsia="Aptos"/>
          <w:color w:val="1B1B1B"/>
        </w:rPr>
        <w:t xml:space="preserve">If you </w:t>
      </w:r>
      <w:r w:rsidR="002A0F8B">
        <w:rPr>
          <w:rFonts w:eastAsia="Aptos"/>
          <w:color w:val="1B1B1B"/>
        </w:rPr>
        <w:t>have previously completed the necessary registrations</w:t>
      </w:r>
      <w:r w:rsidRPr="002104D3">
        <w:rPr>
          <w:rFonts w:eastAsia="Aptos"/>
          <w:color w:val="1B1B1B"/>
        </w:rPr>
        <w:t xml:space="preserve">, make sure your </w:t>
      </w:r>
      <w:r w:rsidRPr="002104D3">
        <w:rPr>
          <w:rFonts w:eastAsia="Aptos"/>
          <w:color w:val="1B1B1B"/>
          <w:w w:val="105"/>
        </w:rPr>
        <w:t>registration is active and up to date.</w:t>
      </w:r>
      <w:r>
        <w:rPr>
          <w:rFonts w:eastAsia="Aptos"/>
          <w:color w:val="1B1B1B"/>
          <w:w w:val="105"/>
        </w:rPr>
        <w:t xml:space="preserve"> </w:t>
      </w:r>
      <w:r w:rsidRPr="004A481C">
        <w:t>All re</w:t>
      </w:r>
      <w:r w:rsidRPr="00631029">
        <w:t xml:space="preserve">gistrations are free. Please refer to </w:t>
      </w:r>
      <w:r w:rsidRPr="001E4C45">
        <w:rPr>
          <w:color w:val="C83000"/>
        </w:rPr>
        <w:t xml:space="preserve">NOFO Part 2, </w:t>
      </w:r>
      <w:r w:rsidRPr="001E4C45">
        <w:rPr>
          <w:i/>
          <w:color w:val="C83000"/>
        </w:rPr>
        <w:t>Get Registered</w:t>
      </w:r>
      <w:r w:rsidR="00CE142E">
        <w:rPr>
          <w:i/>
          <w:iCs/>
        </w:rPr>
        <w:t>,</w:t>
      </w:r>
      <w:r w:rsidRPr="00631029">
        <w:t xml:space="preserve"> for </w:t>
      </w:r>
      <w:r w:rsidRPr="008652F6">
        <w:t>additional information.</w:t>
      </w:r>
    </w:p>
    <w:p w14:paraId="2BD156E0" w14:textId="77777777" w:rsidR="00C613C8" w:rsidRDefault="00C613C8" w:rsidP="00C613C8"/>
    <w:p w14:paraId="09D82AC2" w14:textId="76E94000" w:rsidR="00EE1BCF" w:rsidRDefault="00C613C8" w:rsidP="00DE70B9">
      <w:pPr>
        <w:sectPr w:rsidR="00EE1BCF" w:rsidSect="00B945E4">
          <w:headerReference w:type="default" r:id="rId28"/>
          <w:headerReference w:type="first" r:id="rId29"/>
          <w:pgSz w:w="12240" w:h="15840" w:code="1"/>
          <w:pgMar w:top="1440" w:right="1440" w:bottom="1440" w:left="1440" w:header="720" w:footer="274" w:gutter="0"/>
          <w:cols w:space="720"/>
          <w:docGrid w:linePitch="360"/>
        </w:sectPr>
      </w:pPr>
      <w:r>
        <w:t>This announcement is published in conjunction with NOFO Part 2</w:t>
      </w:r>
      <w:r w:rsidR="009D56DE">
        <w:t xml:space="preserve"> </w:t>
      </w:r>
      <w:r w:rsidR="00337FD5">
        <w:t xml:space="preserve">version </w:t>
      </w:r>
      <w:r w:rsidR="00F02378">
        <w:t>1.0</w:t>
      </w:r>
      <w:r w:rsidR="002A490F">
        <w:t>.</w:t>
      </w:r>
    </w:p>
    <w:p w14:paraId="1E37C8C7" w14:textId="77777777" w:rsidR="00DE70B9" w:rsidRDefault="00DE70B9" w:rsidP="00DE70B9">
      <w:pPr>
        <w:sectPr w:rsidR="00DE70B9" w:rsidSect="00B945E4">
          <w:headerReference w:type="default" r:id="rId30"/>
          <w:pgSz w:w="12240" w:h="15840" w:code="1"/>
          <w:pgMar w:top="1440" w:right="1440" w:bottom="1440" w:left="1440" w:header="720" w:footer="274" w:gutter="0"/>
          <w:cols w:space="720"/>
          <w:docGrid w:linePitch="360"/>
        </w:sectPr>
      </w:pPr>
    </w:p>
    <w:p w14:paraId="3480CC7D" w14:textId="15151056" w:rsidR="007565FF" w:rsidRDefault="004D4AF8" w:rsidP="00CB49E6">
      <w:pPr>
        <w:pStyle w:val="Heading1"/>
      </w:pPr>
      <w:bookmarkStart w:id="257" w:name="BASIC_INFORMATION"/>
      <w:bookmarkStart w:id="258" w:name="_Toc187385517"/>
      <w:r>
        <w:t xml:space="preserve">I. </w:t>
      </w:r>
      <w:r w:rsidR="00E3605A" w:rsidRPr="00DC145F">
        <w:t xml:space="preserve">Basic </w:t>
      </w:r>
      <w:r w:rsidR="00E3605A" w:rsidRPr="009F439C">
        <w:t>Information</w:t>
      </w:r>
      <w:bookmarkStart w:id="259" w:name="_Hlk175929142"/>
      <w:bookmarkEnd w:id="257"/>
      <w:bookmarkEnd w:id="258"/>
    </w:p>
    <w:p w14:paraId="2C6EF524" w14:textId="77777777" w:rsidR="00D624B2" w:rsidRPr="00D624B2" w:rsidRDefault="00D624B2" w:rsidP="005C6340"/>
    <w:p w14:paraId="48DEFFBE" w14:textId="084EAEE7" w:rsidR="000F2D43" w:rsidRDefault="000F2D43" w:rsidP="00B2347F">
      <w:pPr>
        <w:pStyle w:val="Heading2"/>
      </w:pPr>
      <w:bookmarkStart w:id="260" w:name="_Key_Facts"/>
      <w:bookmarkStart w:id="261" w:name="_Toc187385518"/>
      <w:bookmarkEnd w:id="260"/>
      <w:r>
        <w:t xml:space="preserve">Key </w:t>
      </w:r>
      <w:r w:rsidR="008856E2" w:rsidRPr="008856E2">
        <w:t>Facts</w:t>
      </w:r>
      <w:bookmarkEnd w:id="261"/>
    </w:p>
    <w:p w14:paraId="41FC94E5" w14:textId="0A63F894" w:rsidR="00327BC0" w:rsidRDefault="00D95154" w:rsidP="00D35382">
      <w:r w:rsidRPr="005A27B0">
        <w:rPr>
          <w:noProof/>
        </w:rPr>
        <mc:AlternateContent>
          <mc:Choice Requires="wps">
            <w:drawing>
              <wp:anchor distT="0" distB="0" distL="114300" distR="114300" simplePos="0" relativeHeight="251664384" behindDoc="0" locked="0" layoutInCell="1" allowOverlap="1" wp14:anchorId="11F56AE3" wp14:editId="66CF8774">
                <wp:simplePos x="0" y="0"/>
                <wp:positionH relativeFrom="column">
                  <wp:posOffset>5390707</wp:posOffset>
                </wp:positionH>
                <wp:positionV relativeFrom="paragraph">
                  <wp:posOffset>165928</wp:posOffset>
                </wp:positionV>
                <wp:extent cx="1297940" cy="6741042"/>
                <wp:effectExtent l="0" t="0" r="0" b="3175"/>
                <wp:wrapNone/>
                <wp:docPr id="1343026377" name="Text Box 1"/>
                <wp:cNvGraphicFramePr/>
                <a:graphic xmlns:a="http://schemas.openxmlformats.org/drawingml/2006/main">
                  <a:graphicData uri="http://schemas.microsoft.com/office/word/2010/wordprocessingShape">
                    <wps:wsp>
                      <wps:cNvSpPr txBox="1"/>
                      <wps:spPr>
                        <a:xfrm>
                          <a:off x="0" y="0"/>
                          <a:ext cx="1297940" cy="6741042"/>
                        </a:xfrm>
                        <a:prstGeom prst="rect">
                          <a:avLst/>
                        </a:prstGeom>
                        <a:solidFill>
                          <a:srgbClr val="085A9B"/>
                        </a:solidFill>
                        <a:ln w="6350">
                          <a:noFill/>
                        </a:ln>
                      </wps:spPr>
                      <wps:txbx>
                        <w:txbxContent>
                          <w:p w14:paraId="14B4F6BC" w14:textId="77777777" w:rsidR="004872AC" w:rsidRPr="004872AC" w:rsidRDefault="004872AC" w:rsidP="00F003CA">
                            <w:pPr>
                              <w:rPr>
                                <w:b/>
                                <w:bCs/>
                                <w:color w:val="FFFFFF" w:themeColor="background1"/>
                                <w:sz w:val="16"/>
                                <w:szCs w:val="16"/>
                              </w:rPr>
                            </w:pPr>
                          </w:p>
                          <w:p w14:paraId="204A7B90" w14:textId="76B83ACE" w:rsidR="007565FF" w:rsidRPr="00671DF4" w:rsidRDefault="007565FF" w:rsidP="00F003CA">
                            <w:pPr>
                              <w:rPr>
                                <w:b/>
                                <w:bCs/>
                                <w:color w:val="FFFFFF" w:themeColor="background1"/>
                                <w:sz w:val="32"/>
                                <w:szCs w:val="32"/>
                              </w:rPr>
                            </w:pPr>
                            <w:r w:rsidRPr="00671DF4">
                              <w:rPr>
                                <w:b/>
                                <w:bCs/>
                                <w:color w:val="FFFFFF" w:themeColor="background1"/>
                                <w:sz w:val="32"/>
                                <w:szCs w:val="32"/>
                              </w:rPr>
                              <w:t xml:space="preserve">KEY DATES </w:t>
                            </w:r>
                          </w:p>
                          <w:p w14:paraId="0E1C3ECA" w14:textId="77777777" w:rsidR="0002222B" w:rsidRPr="00443B4E" w:rsidRDefault="0002222B" w:rsidP="00F003CA">
                            <w:pPr>
                              <w:rPr>
                                <w:b/>
                                <w:bCs/>
                                <w:color w:val="FFFFFF" w:themeColor="background1"/>
                              </w:rPr>
                            </w:pPr>
                          </w:p>
                          <w:p w14:paraId="6473065F" w14:textId="77777777" w:rsidR="007565FF" w:rsidRPr="00443B4E" w:rsidRDefault="007565FF" w:rsidP="00F003CA">
                            <w:pPr>
                              <w:rPr>
                                <w:b/>
                                <w:bCs/>
                                <w:color w:val="FFFFFF" w:themeColor="background1"/>
                              </w:rPr>
                            </w:pPr>
                            <w:r w:rsidRPr="00443B4E">
                              <w:rPr>
                                <w:b/>
                                <w:bCs/>
                                <w:color w:val="FFFFFF" w:themeColor="background1"/>
                              </w:rPr>
                              <w:t xml:space="preserve">Notice of Funding Opportunity Issue Date: </w:t>
                            </w:r>
                          </w:p>
                          <w:sdt>
                            <w:sdtPr>
                              <w:rPr>
                                <w:b/>
                                <w:bCs/>
                                <w:color w:val="FFFFFF" w:themeColor="background1"/>
                              </w:rPr>
                              <w:id w:val="-423028549"/>
                              <w:placeholder>
                                <w:docPart w:val="798926FC780E4C75B8F61B6139757CB9"/>
                              </w:placeholder>
                            </w:sdtPr>
                            <w:sdtEndPr>
                              <w:rPr>
                                <w:bCs w:val="0"/>
                                <w:color w:val="FF0000"/>
                                <w:highlight w:val="yellow"/>
                              </w:rPr>
                            </w:sdtEndPr>
                            <w:sdtContent>
                              <w:p w14:paraId="5F2F345E" w14:textId="0A15348A" w:rsidR="00CE71FD" w:rsidRPr="00653276" w:rsidRDefault="00E47587" w:rsidP="0084333B">
                                <w:pPr>
                                  <w:spacing w:after="120"/>
                                  <w:rPr>
                                    <w:b/>
                                    <w:color w:val="FF0000"/>
                                  </w:rPr>
                                </w:pPr>
                                <w:r w:rsidRPr="00303CBB">
                                  <w:rPr>
                                    <w:b/>
                                    <w:bCs/>
                                    <w:color w:val="FFFFFF" w:themeColor="background1"/>
                                  </w:rPr>
                                  <w:t>January 10, 2025</w:t>
                                </w:r>
                              </w:p>
                            </w:sdtContent>
                          </w:sdt>
                          <w:p w14:paraId="4D4901B9" w14:textId="77777777" w:rsidR="007565FF" w:rsidRPr="00AE0284" w:rsidRDefault="007565FF" w:rsidP="007565FF">
                            <w:pPr>
                              <w:rPr>
                                <w:b/>
                                <w:bCs/>
                                <w:color w:val="FFFFFF" w:themeColor="background1"/>
                              </w:rPr>
                            </w:pPr>
                          </w:p>
                          <w:p w14:paraId="04D3F332" w14:textId="77777777" w:rsidR="007565FF" w:rsidRPr="00443B4E" w:rsidRDefault="007565FF" w:rsidP="00F003CA">
                            <w:pPr>
                              <w:rPr>
                                <w:b/>
                                <w:bCs/>
                                <w:color w:val="FFFFFF" w:themeColor="background1"/>
                              </w:rPr>
                            </w:pPr>
                            <w:r w:rsidRPr="00443B4E">
                              <w:rPr>
                                <w:b/>
                                <w:bCs/>
                                <w:color w:val="FFFFFF" w:themeColor="background1"/>
                              </w:rPr>
                              <w:t>Informational Webinar:</w:t>
                            </w:r>
                          </w:p>
                          <w:sdt>
                            <w:sdtPr>
                              <w:rPr>
                                <w:b/>
                                <w:bCs/>
                                <w:color w:val="FFFFFF" w:themeColor="background1"/>
                              </w:rPr>
                              <w:id w:val="-146048627"/>
                              <w:placeholder>
                                <w:docPart w:val="CE4B0F079C8147D2A581AE7A908DD07A"/>
                              </w:placeholder>
                            </w:sdtPr>
                            <w:sdtEndPr>
                              <w:rPr>
                                <w:bCs w:val="0"/>
                                <w:highlight w:val="yellow"/>
                              </w:rPr>
                            </w:sdtEndPr>
                            <w:sdtContent>
                              <w:p w14:paraId="389E5A18" w14:textId="4CC9BDAD" w:rsidR="00F3155A" w:rsidRPr="00443B4E" w:rsidRDefault="00386078" w:rsidP="00F003CA">
                                <w:pPr>
                                  <w:rPr>
                                    <w:b/>
                                    <w:bCs/>
                                    <w:color w:val="FFFFFF" w:themeColor="background1"/>
                                  </w:rPr>
                                </w:pPr>
                                <w:r w:rsidRPr="00303CBB">
                                  <w:rPr>
                                    <w:b/>
                                    <w:bCs/>
                                    <w:color w:val="FFFFFF" w:themeColor="background1"/>
                                  </w:rPr>
                                  <w:t>January 22, 2025</w:t>
                                </w:r>
                              </w:p>
                            </w:sdtContent>
                          </w:sdt>
                          <w:p w14:paraId="76437459" w14:textId="77777777" w:rsidR="007565FF" w:rsidRPr="00AE0284" w:rsidRDefault="007565FF" w:rsidP="007565FF">
                            <w:pPr>
                              <w:rPr>
                                <w:b/>
                                <w:bCs/>
                                <w:color w:val="FFFFFF" w:themeColor="background1"/>
                              </w:rPr>
                            </w:pPr>
                          </w:p>
                          <w:p w14:paraId="14D371FF" w14:textId="77777777" w:rsidR="007565FF" w:rsidRPr="00443B4E" w:rsidRDefault="007565FF" w:rsidP="00F003CA">
                            <w:pPr>
                              <w:rPr>
                                <w:b/>
                                <w:bCs/>
                                <w:color w:val="FFFFFF" w:themeColor="background1"/>
                              </w:rPr>
                            </w:pPr>
                            <w:r w:rsidRPr="00443B4E">
                              <w:rPr>
                                <w:b/>
                                <w:bCs/>
                                <w:color w:val="FFFFFF" w:themeColor="background1"/>
                              </w:rPr>
                              <w:t>Concept Paper Deadline:</w:t>
                            </w:r>
                          </w:p>
                          <w:sdt>
                            <w:sdtPr>
                              <w:rPr>
                                <w:b/>
                                <w:bCs/>
                                <w:color w:val="FFFFFF" w:themeColor="background1"/>
                              </w:rPr>
                              <w:id w:val="-68119482"/>
                              <w:placeholder>
                                <w:docPart w:val="1C0C055081BF46078DADBF0C71FE277A"/>
                              </w:placeholder>
                            </w:sdtPr>
                            <w:sdtEndPr/>
                            <w:sdtContent>
                              <w:p w14:paraId="4DFC0FA3" w14:textId="108D59E9" w:rsidR="00F3155A" w:rsidRPr="00443B4E" w:rsidRDefault="00A47C0F" w:rsidP="00F003CA">
                                <w:pPr>
                                  <w:rPr>
                                    <w:b/>
                                    <w:bCs/>
                                    <w:color w:val="FFFFFF" w:themeColor="background1"/>
                                  </w:rPr>
                                </w:pPr>
                                <w:r>
                                  <w:rPr>
                                    <w:b/>
                                    <w:bCs/>
                                    <w:color w:val="FFFFFF" w:themeColor="background1"/>
                                  </w:rPr>
                                  <w:t>3/14/2025, 5PM ET</w:t>
                                </w:r>
                              </w:p>
                            </w:sdtContent>
                          </w:sdt>
                          <w:p w14:paraId="573F5B0D" w14:textId="77777777" w:rsidR="007565FF" w:rsidRPr="008B1C85" w:rsidRDefault="007565FF" w:rsidP="007565FF">
                            <w:pPr>
                              <w:rPr>
                                <w:b/>
                                <w:bCs/>
                                <w:color w:val="FFFFFF" w:themeColor="background1"/>
                              </w:rPr>
                            </w:pPr>
                          </w:p>
                          <w:p w14:paraId="3494DFAF" w14:textId="732DD012" w:rsidR="007565FF" w:rsidRPr="00443B4E" w:rsidRDefault="007565FF" w:rsidP="00F003CA">
                            <w:pPr>
                              <w:rPr>
                                <w:b/>
                                <w:bCs/>
                                <w:color w:val="FFFFFF" w:themeColor="background1"/>
                              </w:rPr>
                            </w:pPr>
                            <w:r w:rsidRPr="00443B4E">
                              <w:rPr>
                                <w:b/>
                                <w:bCs/>
                                <w:color w:val="FFFFFF" w:themeColor="background1"/>
                              </w:rPr>
                              <w:t xml:space="preserve">Application Deadline: </w:t>
                            </w:r>
                          </w:p>
                          <w:sdt>
                            <w:sdtPr>
                              <w:rPr>
                                <w:b/>
                                <w:bCs/>
                                <w:color w:val="FFFFFF" w:themeColor="background1"/>
                              </w:rPr>
                              <w:id w:val="-751279090"/>
                              <w:placeholder>
                                <w:docPart w:val="3BD1557DE26541F4965E3892E1DB69A7"/>
                              </w:placeholder>
                            </w:sdtPr>
                            <w:sdtEndPr/>
                            <w:sdtContent>
                              <w:p w14:paraId="6A0CFA73" w14:textId="63950A46" w:rsidR="00F3155A" w:rsidRPr="00443B4E" w:rsidRDefault="00A47C0F" w:rsidP="00F003CA">
                                <w:pPr>
                                  <w:rPr>
                                    <w:b/>
                                    <w:bCs/>
                                    <w:color w:val="FFFFFF" w:themeColor="background1"/>
                                  </w:rPr>
                                </w:pPr>
                                <w:r>
                                  <w:rPr>
                                    <w:b/>
                                    <w:bCs/>
                                    <w:color w:val="FFFFFF" w:themeColor="background1"/>
                                  </w:rPr>
                                  <w:t>5/30/2025, 5PM ET</w:t>
                                </w:r>
                              </w:p>
                            </w:sdtContent>
                          </w:sdt>
                          <w:p w14:paraId="15B34091" w14:textId="77777777" w:rsidR="007565FF" w:rsidRPr="00AE0284" w:rsidRDefault="007565FF" w:rsidP="007565FF">
                            <w:pPr>
                              <w:rPr>
                                <w:b/>
                                <w:bCs/>
                                <w:color w:val="FFFFFF" w:themeColor="background1"/>
                              </w:rPr>
                            </w:pPr>
                          </w:p>
                          <w:p w14:paraId="59CD7C78" w14:textId="11CAE2D1" w:rsidR="00994403" w:rsidRPr="00443B4E" w:rsidRDefault="00994403" w:rsidP="00994403">
                            <w:pPr>
                              <w:rPr>
                                <w:b/>
                                <w:bCs/>
                                <w:color w:val="FFFFFF" w:themeColor="background1"/>
                              </w:rPr>
                            </w:pPr>
                            <w:r w:rsidRPr="00443B4E">
                              <w:rPr>
                                <w:b/>
                                <w:bCs/>
                                <w:color w:val="FFFFFF" w:themeColor="background1"/>
                              </w:rPr>
                              <w:t xml:space="preserve">Anticipated </w:t>
                            </w:r>
                            <w:r w:rsidR="00CD5FF9">
                              <w:rPr>
                                <w:b/>
                                <w:bCs/>
                                <w:color w:val="FFFFFF" w:themeColor="background1"/>
                              </w:rPr>
                              <w:t>Selection Notification</w:t>
                            </w:r>
                            <w:r w:rsidRPr="00443B4E">
                              <w:rPr>
                                <w:b/>
                                <w:bCs/>
                                <w:color w:val="FFFFFF" w:themeColor="background1"/>
                              </w:rPr>
                              <w:t xml:space="preserve"> Date:</w:t>
                            </w:r>
                          </w:p>
                          <w:sdt>
                            <w:sdtPr>
                              <w:rPr>
                                <w:b/>
                                <w:bCs/>
                                <w:color w:val="FFFFFF" w:themeColor="background1"/>
                              </w:rPr>
                              <w:id w:val="-40602634"/>
                              <w:placeholder>
                                <w:docPart w:val="0B8DFE20BF7947FA9ADF0E7ABD6DB2EF"/>
                              </w:placeholder>
                            </w:sdtPr>
                            <w:sdtEndPr/>
                            <w:sdtContent>
                              <w:p w14:paraId="3B2CE362" w14:textId="6D04B045" w:rsidR="00F3155A" w:rsidRPr="00443B4E" w:rsidRDefault="008E43E7" w:rsidP="00F003CA">
                                <w:pPr>
                                  <w:rPr>
                                    <w:b/>
                                    <w:bCs/>
                                    <w:color w:val="FFFFFF" w:themeColor="background1"/>
                                  </w:rPr>
                                </w:pPr>
                                <w:r>
                                  <w:rPr>
                                    <w:b/>
                                    <w:bCs/>
                                    <w:color w:val="FFFFFF" w:themeColor="background1"/>
                                  </w:rPr>
                                  <w:t>October 2025</w:t>
                                </w:r>
                              </w:p>
                            </w:sdtContent>
                          </w:sdt>
                          <w:p w14:paraId="374F0C7F" w14:textId="77777777" w:rsidR="00994403" w:rsidRPr="00AE0284" w:rsidRDefault="00994403" w:rsidP="007565FF">
                            <w:pPr>
                              <w:rPr>
                                <w:b/>
                                <w:bCs/>
                                <w:color w:val="FFFFFF" w:themeColor="background1"/>
                              </w:rPr>
                            </w:pPr>
                          </w:p>
                          <w:p w14:paraId="5F27DA17" w14:textId="77777777" w:rsidR="000958C9" w:rsidRDefault="00994403" w:rsidP="00994403">
                            <w:pPr>
                              <w:rPr>
                                <w:b/>
                                <w:bCs/>
                                <w:color w:val="FFFFFF" w:themeColor="background1"/>
                              </w:rPr>
                            </w:pPr>
                            <w:r w:rsidRPr="00443B4E">
                              <w:rPr>
                                <w:b/>
                                <w:bCs/>
                                <w:color w:val="FFFFFF" w:themeColor="background1"/>
                              </w:rPr>
                              <w:t>Anticipated</w:t>
                            </w:r>
                          </w:p>
                          <w:p w14:paraId="65473D37" w14:textId="401C73C4" w:rsidR="00994403" w:rsidRPr="00443B4E" w:rsidRDefault="00994403" w:rsidP="00994403">
                            <w:pPr>
                              <w:rPr>
                                <w:b/>
                                <w:bCs/>
                                <w:color w:val="FFFFFF" w:themeColor="background1"/>
                              </w:rPr>
                            </w:pPr>
                            <w:r w:rsidRPr="00443B4E">
                              <w:rPr>
                                <w:b/>
                                <w:bCs/>
                                <w:color w:val="FFFFFF" w:themeColor="background1"/>
                              </w:rPr>
                              <w:t>Award Date:</w:t>
                            </w:r>
                          </w:p>
                          <w:sdt>
                            <w:sdtPr>
                              <w:rPr>
                                <w:b/>
                                <w:bCs/>
                                <w:color w:val="FFFFFF" w:themeColor="background1"/>
                              </w:rPr>
                              <w:id w:val="1147941765"/>
                              <w:placeholder>
                                <w:docPart w:val="2BC40BDF995C4BE5B4EE09B8C3E296A9"/>
                              </w:placeholder>
                            </w:sdtPr>
                            <w:sdtEndPr/>
                            <w:sdtContent>
                              <w:p w14:paraId="79045EF0" w14:textId="52887D07" w:rsidR="00994403" w:rsidRPr="00443B4E" w:rsidRDefault="008E43E7" w:rsidP="00994403">
                                <w:pPr>
                                  <w:rPr>
                                    <w:b/>
                                    <w:bCs/>
                                    <w:color w:val="FFFFFF" w:themeColor="background1"/>
                                  </w:rPr>
                                </w:pPr>
                                <w:r>
                                  <w:rPr>
                                    <w:b/>
                                    <w:bCs/>
                                    <w:color w:val="FFFFFF" w:themeColor="background1"/>
                                  </w:rPr>
                                  <w:t>January 2026</w:t>
                                </w:r>
                              </w:p>
                            </w:sdtContent>
                          </w:sdt>
                          <w:p w14:paraId="1245C6FE" w14:textId="77777777" w:rsidR="007565FF" w:rsidRPr="00AE0284" w:rsidRDefault="007565FF" w:rsidP="007565FF">
                            <w:pPr>
                              <w:rPr>
                                <w:b/>
                                <w:bCs/>
                                <w:color w:val="FFFFFF" w:themeColor="background1"/>
                              </w:rPr>
                            </w:pPr>
                          </w:p>
                          <w:p w14:paraId="19EFB8DF" w14:textId="77777777" w:rsidR="007565FF" w:rsidRPr="00443B4E" w:rsidRDefault="007565FF" w:rsidP="00F003CA">
                            <w:pPr>
                              <w:rPr>
                                <w:b/>
                                <w:bCs/>
                                <w:color w:val="FFFFFF" w:themeColor="background1"/>
                              </w:rPr>
                            </w:pPr>
                            <w:r w:rsidRPr="00443B4E">
                              <w:rPr>
                                <w:b/>
                                <w:bCs/>
                                <w:color w:val="FFFFFF" w:themeColor="background1"/>
                              </w:rPr>
                              <w:t>Estimated Period of Performance:</w:t>
                            </w:r>
                          </w:p>
                          <w:sdt>
                            <w:sdtPr>
                              <w:rPr>
                                <w:b/>
                                <w:bCs/>
                                <w:color w:val="FFFFFF" w:themeColor="background1"/>
                              </w:rPr>
                              <w:id w:val="-34893161"/>
                              <w:placeholder>
                                <w:docPart w:val="8C754F59875B443DA2BE7272B87317A7"/>
                              </w:placeholder>
                            </w:sdtPr>
                            <w:sdtEndPr/>
                            <w:sdtContent>
                              <w:p w14:paraId="73A3283C" w14:textId="03F92672" w:rsidR="007565FF" w:rsidRPr="00443B4E" w:rsidRDefault="008E43E7" w:rsidP="007565FF">
                                <w:pPr>
                                  <w:rPr>
                                    <w:b/>
                                    <w:bCs/>
                                    <w:color w:val="FFFFFF" w:themeColor="background1"/>
                                  </w:rPr>
                                </w:pPr>
                                <w:r>
                                  <w:rPr>
                                    <w:b/>
                                    <w:bCs/>
                                    <w:color w:val="FFFFFF" w:themeColor="background1"/>
                                  </w:rPr>
                                  <w:t>January 2026 – December 2028</w:t>
                                </w: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F56AE3" id="_x0000_t202" coordsize="21600,21600" o:spt="202" path="m,l,21600r21600,l21600,xe">
                <v:stroke joinstyle="miter"/>
                <v:path gradientshapeok="t" o:connecttype="rect"/>
              </v:shapetype>
              <v:shape id="Text Box 1" o:spid="_x0000_s1026" type="#_x0000_t202" style="position:absolute;margin-left:424.45pt;margin-top:13.05pt;width:102.2pt;height:530.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" fillcolor="#085a9b" stroked="f" strokeweight=".5pt">
                <v:textbox>
                  <w:txbxContent>
                    <w:p w14:paraId="14B4F6BC" w14:textId="77777777" w:rsidR="004872AC" w:rsidRPr="004872AC" w:rsidRDefault="004872AC" w:rsidP="00F003CA">
                      <w:pPr>
                        <w:rPr>
                          <w:b/>
                          <w:bCs/>
                          <w:color w:val="FFFFFF" w:themeColor="background1"/>
                          <w:sz w:val="16"/>
                          <w:szCs w:val="16"/>
                        </w:rPr>
                      </w:pPr>
                    </w:p>
                    <w:p w14:paraId="204A7B90" w14:textId="76B83ACE" w:rsidR="007565FF" w:rsidRPr="00671DF4" w:rsidRDefault="007565FF" w:rsidP="00F003CA">
                      <w:pPr>
                        <w:rPr>
                          <w:b/>
                          <w:bCs/>
                          <w:color w:val="FFFFFF" w:themeColor="background1"/>
                          <w:sz w:val="32"/>
                          <w:szCs w:val="32"/>
                        </w:rPr>
                      </w:pPr>
                      <w:r w:rsidRPr="00671DF4">
                        <w:rPr>
                          <w:b/>
                          <w:bCs/>
                          <w:color w:val="FFFFFF" w:themeColor="background1"/>
                          <w:sz w:val="32"/>
                          <w:szCs w:val="32"/>
                        </w:rPr>
                        <w:t xml:space="preserve">KEY DATES </w:t>
                      </w:r>
                    </w:p>
                    <w:p w14:paraId="0E1C3ECA" w14:textId="77777777" w:rsidR="0002222B" w:rsidRPr="00443B4E" w:rsidRDefault="0002222B" w:rsidP="00F003CA">
                      <w:pPr>
                        <w:rPr>
                          <w:b/>
                          <w:bCs/>
                          <w:color w:val="FFFFFF" w:themeColor="background1"/>
                        </w:rPr>
                      </w:pPr>
                    </w:p>
                    <w:p w14:paraId="6473065F" w14:textId="77777777" w:rsidR="007565FF" w:rsidRPr="00443B4E" w:rsidRDefault="007565FF" w:rsidP="00F003CA">
                      <w:pPr>
                        <w:rPr>
                          <w:b/>
                          <w:bCs/>
                          <w:color w:val="FFFFFF" w:themeColor="background1"/>
                        </w:rPr>
                      </w:pPr>
                      <w:r w:rsidRPr="00443B4E">
                        <w:rPr>
                          <w:b/>
                          <w:bCs/>
                          <w:color w:val="FFFFFF" w:themeColor="background1"/>
                        </w:rPr>
                        <w:t xml:space="preserve">Notice of Funding Opportunity Issue Date: </w:t>
                      </w:r>
                    </w:p>
                    <w:sdt>
                      <w:sdtPr>
                        <w:rPr>
                          <w:b/>
                          <w:bCs/>
                          <w:color w:val="FFFFFF" w:themeColor="background1"/>
                        </w:rPr>
                        <w:id w:val="-423028549"/>
                        <w:placeholder>
                          <w:docPart w:val="798926FC780E4C75B8F61B6139757CB9"/>
                        </w:placeholder>
                      </w:sdtPr>
                      <w:sdtEndPr>
                        <w:rPr>
                          <w:bCs w:val="0"/>
                          <w:color w:val="FF0000"/>
                          <w:highlight w:val="yellow"/>
                        </w:rPr>
                      </w:sdtEndPr>
                      <w:sdtContent>
                        <w:p w14:paraId="5F2F345E" w14:textId="0A15348A" w:rsidR="00CE71FD" w:rsidRPr="00653276" w:rsidRDefault="00E47587" w:rsidP="0084333B">
                          <w:pPr>
                            <w:spacing w:after="120"/>
                            <w:rPr>
                              <w:b/>
                              <w:color w:val="FF0000"/>
                            </w:rPr>
                          </w:pPr>
                          <w:r w:rsidRPr="00303CBB">
                            <w:rPr>
                              <w:b/>
                              <w:bCs/>
                              <w:color w:val="FFFFFF" w:themeColor="background1"/>
                            </w:rPr>
                            <w:t>January 10, 2025</w:t>
                          </w:r>
                        </w:p>
                      </w:sdtContent>
                    </w:sdt>
                    <w:p w14:paraId="4D4901B9" w14:textId="77777777" w:rsidR="007565FF" w:rsidRPr="00AE0284" w:rsidRDefault="007565FF" w:rsidP="007565FF">
                      <w:pPr>
                        <w:rPr>
                          <w:b/>
                          <w:bCs/>
                          <w:color w:val="FFFFFF" w:themeColor="background1"/>
                        </w:rPr>
                      </w:pPr>
                    </w:p>
                    <w:p w14:paraId="04D3F332" w14:textId="77777777" w:rsidR="007565FF" w:rsidRPr="00443B4E" w:rsidRDefault="007565FF" w:rsidP="00F003CA">
                      <w:pPr>
                        <w:rPr>
                          <w:b/>
                          <w:bCs/>
                          <w:color w:val="FFFFFF" w:themeColor="background1"/>
                        </w:rPr>
                      </w:pPr>
                      <w:r w:rsidRPr="00443B4E">
                        <w:rPr>
                          <w:b/>
                          <w:bCs/>
                          <w:color w:val="FFFFFF" w:themeColor="background1"/>
                        </w:rPr>
                        <w:t>Informational Webinar:</w:t>
                      </w:r>
                    </w:p>
                    <w:sdt>
                      <w:sdtPr>
                        <w:rPr>
                          <w:b/>
                          <w:bCs/>
                          <w:color w:val="FFFFFF" w:themeColor="background1"/>
                        </w:rPr>
                        <w:id w:val="-146048627"/>
                        <w:placeholder>
                          <w:docPart w:val="CE4B0F079C8147D2A581AE7A908DD07A"/>
                        </w:placeholder>
                      </w:sdtPr>
                      <w:sdtEndPr>
                        <w:rPr>
                          <w:bCs w:val="0"/>
                          <w:highlight w:val="yellow"/>
                        </w:rPr>
                      </w:sdtEndPr>
                      <w:sdtContent>
                        <w:p w14:paraId="389E5A18" w14:textId="4CC9BDAD" w:rsidR="00F3155A" w:rsidRPr="00443B4E" w:rsidRDefault="00386078" w:rsidP="00F003CA">
                          <w:pPr>
                            <w:rPr>
                              <w:b/>
                              <w:bCs/>
                              <w:color w:val="FFFFFF" w:themeColor="background1"/>
                            </w:rPr>
                          </w:pPr>
                          <w:r w:rsidRPr="00303CBB">
                            <w:rPr>
                              <w:b/>
                              <w:bCs/>
                              <w:color w:val="FFFFFF" w:themeColor="background1"/>
                            </w:rPr>
                            <w:t>January 22, 2025</w:t>
                          </w:r>
                        </w:p>
                      </w:sdtContent>
                    </w:sdt>
                    <w:p w14:paraId="76437459" w14:textId="77777777" w:rsidR="007565FF" w:rsidRPr="00AE0284" w:rsidRDefault="007565FF" w:rsidP="007565FF">
                      <w:pPr>
                        <w:rPr>
                          <w:b/>
                          <w:bCs/>
                          <w:color w:val="FFFFFF" w:themeColor="background1"/>
                        </w:rPr>
                      </w:pPr>
                    </w:p>
                    <w:p w14:paraId="14D371FF" w14:textId="77777777" w:rsidR="007565FF" w:rsidRPr="00443B4E" w:rsidRDefault="007565FF" w:rsidP="00F003CA">
                      <w:pPr>
                        <w:rPr>
                          <w:b/>
                          <w:bCs/>
                          <w:color w:val="FFFFFF" w:themeColor="background1"/>
                        </w:rPr>
                      </w:pPr>
                      <w:r w:rsidRPr="00443B4E">
                        <w:rPr>
                          <w:b/>
                          <w:bCs/>
                          <w:color w:val="FFFFFF" w:themeColor="background1"/>
                        </w:rPr>
                        <w:t>Concept Paper Deadline:</w:t>
                      </w:r>
                    </w:p>
                    <w:sdt>
                      <w:sdtPr>
                        <w:rPr>
                          <w:b/>
                          <w:bCs/>
                          <w:color w:val="FFFFFF" w:themeColor="background1"/>
                        </w:rPr>
                        <w:id w:val="-68119482"/>
                        <w:placeholder>
                          <w:docPart w:val="1C0C055081BF46078DADBF0C71FE277A"/>
                        </w:placeholder>
                      </w:sdtPr>
                      <w:sdtEndPr/>
                      <w:sdtContent>
                        <w:p w14:paraId="4DFC0FA3" w14:textId="108D59E9" w:rsidR="00F3155A" w:rsidRPr="00443B4E" w:rsidRDefault="00A47C0F" w:rsidP="00F003CA">
                          <w:pPr>
                            <w:rPr>
                              <w:b/>
                              <w:bCs/>
                              <w:color w:val="FFFFFF" w:themeColor="background1"/>
                            </w:rPr>
                          </w:pPr>
                          <w:r>
                            <w:rPr>
                              <w:b/>
                              <w:bCs/>
                              <w:color w:val="FFFFFF" w:themeColor="background1"/>
                            </w:rPr>
                            <w:t>3/14/2025, 5PM ET</w:t>
                          </w:r>
                        </w:p>
                      </w:sdtContent>
                    </w:sdt>
                    <w:p w14:paraId="573F5B0D" w14:textId="77777777" w:rsidR="007565FF" w:rsidRPr="008B1C85" w:rsidRDefault="007565FF" w:rsidP="007565FF">
                      <w:pPr>
                        <w:rPr>
                          <w:b/>
                          <w:bCs/>
                          <w:color w:val="FFFFFF" w:themeColor="background1"/>
                        </w:rPr>
                      </w:pPr>
                    </w:p>
                    <w:p w14:paraId="3494DFAF" w14:textId="732DD012" w:rsidR="007565FF" w:rsidRPr="00443B4E" w:rsidRDefault="007565FF" w:rsidP="00F003CA">
                      <w:pPr>
                        <w:rPr>
                          <w:b/>
                          <w:bCs/>
                          <w:color w:val="FFFFFF" w:themeColor="background1"/>
                        </w:rPr>
                      </w:pPr>
                      <w:r w:rsidRPr="00443B4E">
                        <w:rPr>
                          <w:b/>
                          <w:bCs/>
                          <w:color w:val="FFFFFF" w:themeColor="background1"/>
                        </w:rPr>
                        <w:t xml:space="preserve">Application Deadline: </w:t>
                      </w:r>
                    </w:p>
                    <w:sdt>
                      <w:sdtPr>
                        <w:rPr>
                          <w:b/>
                          <w:bCs/>
                          <w:color w:val="FFFFFF" w:themeColor="background1"/>
                        </w:rPr>
                        <w:id w:val="-751279090"/>
                        <w:placeholder>
                          <w:docPart w:val="3BD1557DE26541F4965E3892E1DB69A7"/>
                        </w:placeholder>
                      </w:sdtPr>
                      <w:sdtEndPr/>
                      <w:sdtContent>
                        <w:p w14:paraId="6A0CFA73" w14:textId="63950A46" w:rsidR="00F3155A" w:rsidRPr="00443B4E" w:rsidRDefault="00A47C0F" w:rsidP="00F003CA">
                          <w:pPr>
                            <w:rPr>
                              <w:b/>
                              <w:bCs/>
                              <w:color w:val="FFFFFF" w:themeColor="background1"/>
                            </w:rPr>
                          </w:pPr>
                          <w:r>
                            <w:rPr>
                              <w:b/>
                              <w:bCs/>
                              <w:color w:val="FFFFFF" w:themeColor="background1"/>
                            </w:rPr>
                            <w:t>5/30/2025, 5PM ET</w:t>
                          </w:r>
                        </w:p>
                      </w:sdtContent>
                    </w:sdt>
                    <w:p w14:paraId="15B34091" w14:textId="77777777" w:rsidR="007565FF" w:rsidRPr="00AE0284" w:rsidRDefault="007565FF" w:rsidP="007565FF">
                      <w:pPr>
                        <w:rPr>
                          <w:b/>
                          <w:bCs/>
                          <w:color w:val="FFFFFF" w:themeColor="background1"/>
                        </w:rPr>
                      </w:pPr>
                    </w:p>
                    <w:p w14:paraId="59CD7C78" w14:textId="11CAE2D1" w:rsidR="00994403" w:rsidRPr="00443B4E" w:rsidRDefault="00994403" w:rsidP="00994403">
                      <w:pPr>
                        <w:rPr>
                          <w:b/>
                          <w:bCs/>
                          <w:color w:val="FFFFFF" w:themeColor="background1"/>
                        </w:rPr>
                      </w:pPr>
                      <w:r w:rsidRPr="00443B4E">
                        <w:rPr>
                          <w:b/>
                          <w:bCs/>
                          <w:color w:val="FFFFFF" w:themeColor="background1"/>
                        </w:rPr>
                        <w:t xml:space="preserve">Anticipated </w:t>
                      </w:r>
                      <w:r w:rsidR="00CD5FF9">
                        <w:rPr>
                          <w:b/>
                          <w:bCs/>
                          <w:color w:val="FFFFFF" w:themeColor="background1"/>
                        </w:rPr>
                        <w:t>Selection Notification</w:t>
                      </w:r>
                      <w:r w:rsidRPr="00443B4E">
                        <w:rPr>
                          <w:b/>
                          <w:bCs/>
                          <w:color w:val="FFFFFF" w:themeColor="background1"/>
                        </w:rPr>
                        <w:t xml:space="preserve"> Date:</w:t>
                      </w:r>
                    </w:p>
                    <w:sdt>
                      <w:sdtPr>
                        <w:rPr>
                          <w:b/>
                          <w:bCs/>
                          <w:color w:val="FFFFFF" w:themeColor="background1"/>
                        </w:rPr>
                        <w:id w:val="-40602634"/>
                        <w:placeholder>
                          <w:docPart w:val="0B8DFE20BF7947FA9ADF0E7ABD6DB2EF"/>
                        </w:placeholder>
                      </w:sdtPr>
                      <w:sdtEndPr/>
                      <w:sdtContent>
                        <w:p w14:paraId="3B2CE362" w14:textId="6D04B045" w:rsidR="00F3155A" w:rsidRPr="00443B4E" w:rsidRDefault="008E43E7" w:rsidP="00F003CA">
                          <w:pPr>
                            <w:rPr>
                              <w:b/>
                              <w:bCs/>
                              <w:color w:val="FFFFFF" w:themeColor="background1"/>
                            </w:rPr>
                          </w:pPr>
                          <w:r>
                            <w:rPr>
                              <w:b/>
                              <w:bCs/>
                              <w:color w:val="FFFFFF" w:themeColor="background1"/>
                            </w:rPr>
                            <w:t>October 2025</w:t>
                          </w:r>
                        </w:p>
                      </w:sdtContent>
                    </w:sdt>
                    <w:p w14:paraId="374F0C7F" w14:textId="77777777" w:rsidR="00994403" w:rsidRPr="00AE0284" w:rsidRDefault="00994403" w:rsidP="007565FF">
                      <w:pPr>
                        <w:rPr>
                          <w:b/>
                          <w:bCs/>
                          <w:color w:val="FFFFFF" w:themeColor="background1"/>
                        </w:rPr>
                      </w:pPr>
                    </w:p>
                    <w:p w14:paraId="5F27DA17" w14:textId="77777777" w:rsidR="000958C9" w:rsidRDefault="00994403" w:rsidP="00994403">
                      <w:pPr>
                        <w:rPr>
                          <w:b/>
                          <w:bCs/>
                          <w:color w:val="FFFFFF" w:themeColor="background1"/>
                        </w:rPr>
                      </w:pPr>
                      <w:r w:rsidRPr="00443B4E">
                        <w:rPr>
                          <w:b/>
                          <w:bCs/>
                          <w:color w:val="FFFFFF" w:themeColor="background1"/>
                        </w:rPr>
                        <w:t>Anticipated</w:t>
                      </w:r>
                    </w:p>
                    <w:p w14:paraId="65473D37" w14:textId="401C73C4" w:rsidR="00994403" w:rsidRPr="00443B4E" w:rsidRDefault="00994403" w:rsidP="00994403">
                      <w:pPr>
                        <w:rPr>
                          <w:b/>
                          <w:bCs/>
                          <w:color w:val="FFFFFF" w:themeColor="background1"/>
                        </w:rPr>
                      </w:pPr>
                      <w:r w:rsidRPr="00443B4E">
                        <w:rPr>
                          <w:b/>
                          <w:bCs/>
                          <w:color w:val="FFFFFF" w:themeColor="background1"/>
                        </w:rPr>
                        <w:t>Award Date:</w:t>
                      </w:r>
                    </w:p>
                    <w:sdt>
                      <w:sdtPr>
                        <w:rPr>
                          <w:b/>
                          <w:bCs/>
                          <w:color w:val="FFFFFF" w:themeColor="background1"/>
                        </w:rPr>
                        <w:id w:val="1147941765"/>
                        <w:placeholder>
                          <w:docPart w:val="2BC40BDF995C4BE5B4EE09B8C3E296A9"/>
                        </w:placeholder>
                      </w:sdtPr>
                      <w:sdtEndPr/>
                      <w:sdtContent>
                        <w:p w14:paraId="79045EF0" w14:textId="52887D07" w:rsidR="00994403" w:rsidRPr="00443B4E" w:rsidRDefault="008E43E7" w:rsidP="00994403">
                          <w:pPr>
                            <w:rPr>
                              <w:b/>
                              <w:bCs/>
                              <w:color w:val="FFFFFF" w:themeColor="background1"/>
                            </w:rPr>
                          </w:pPr>
                          <w:r>
                            <w:rPr>
                              <w:b/>
                              <w:bCs/>
                              <w:color w:val="FFFFFF" w:themeColor="background1"/>
                            </w:rPr>
                            <w:t>January 2026</w:t>
                          </w:r>
                        </w:p>
                      </w:sdtContent>
                    </w:sdt>
                    <w:p w14:paraId="1245C6FE" w14:textId="77777777" w:rsidR="007565FF" w:rsidRPr="00AE0284" w:rsidRDefault="007565FF" w:rsidP="007565FF">
                      <w:pPr>
                        <w:rPr>
                          <w:b/>
                          <w:bCs/>
                          <w:color w:val="FFFFFF" w:themeColor="background1"/>
                        </w:rPr>
                      </w:pPr>
                    </w:p>
                    <w:p w14:paraId="19EFB8DF" w14:textId="77777777" w:rsidR="007565FF" w:rsidRPr="00443B4E" w:rsidRDefault="007565FF" w:rsidP="00F003CA">
                      <w:pPr>
                        <w:rPr>
                          <w:b/>
                          <w:bCs/>
                          <w:color w:val="FFFFFF" w:themeColor="background1"/>
                        </w:rPr>
                      </w:pPr>
                      <w:r w:rsidRPr="00443B4E">
                        <w:rPr>
                          <w:b/>
                          <w:bCs/>
                          <w:color w:val="FFFFFF" w:themeColor="background1"/>
                        </w:rPr>
                        <w:t>Estimated Period of Performance:</w:t>
                      </w:r>
                    </w:p>
                    <w:sdt>
                      <w:sdtPr>
                        <w:rPr>
                          <w:b/>
                          <w:bCs/>
                          <w:color w:val="FFFFFF" w:themeColor="background1"/>
                        </w:rPr>
                        <w:id w:val="-34893161"/>
                        <w:placeholder>
                          <w:docPart w:val="8C754F59875B443DA2BE7272B87317A7"/>
                        </w:placeholder>
                      </w:sdtPr>
                      <w:sdtEndPr/>
                      <w:sdtContent>
                        <w:p w14:paraId="73A3283C" w14:textId="03F92672" w:rsidR="007565FF" w:rsidRPr="00443B4E" w:rsidRDefault="008E43E7" w:rsidP="007565FF">
                          <w:pPr>
                            <w:rPr>
                              <w:b/>
                              <w:bCs/>
                              <w:color w:val="FFFFFF" w:themeColor="background1"/>
                            </w:rPr>
                          </w:pPr>
                          <w:r>
                            <w:rPr>
                              <w:b/>
                              <w:bCs/>
                              <w:color w:val="FFFFFF" w:themeColor="background1"/>
                            </w:rPr>
                            <w:t>January 2026 – December 2028</w:t>
                          </w:r>
                        </w:p>
                      </w:sdtContent>
                    </w:sdt>
                  </w:txbxContent>
                </v:textbox>
              </v:shape>
            </w:pict>
          </mc:Fallback>
        </mc:AlternateContent>
      </w:r>
    </w:p>
    <w:tbl>
      <w:tblPr>
        <w:tblStyle w:val="GridTable1Light-Accent1"/>
        <w:tblW w:w="8640" w:type="dxa"/>
        <w:tblInd w:w="-95" w:type="dxa"/>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00" w:firstRow="0" w:lastRow="0" w:firstColumn="0" w:lastColumn="0" w:noHBand="0" w:noVBand="1"/>
      </w:tblPr>
      <w:tblGrid>
        <w:gridCol w:w="2160"/>
        <w:gridCol w:w="6480"/>
      </w:tblGrid>
      <w:tr w:rsidR="007565FF" w:rsidRPr="00995BE7" w14:paraId="2C7485A5" w14:textId="77777777" w:rsidTr="00443959">
        <w:trPr>
          <w:trHeight w:val="456"/>
        </w:trPr>
        <w:tc>
          <w:tcPr>
            <w:tcW w:w="2160" w:type="dxa"/>
          </w:tcPr>
          <w:p w14:paraId="4C319766" w14:textId="5F6573FA" w:rsidR="007565FF" w:rsidRPr="00B05616" w:rsidRDefault="007565FF" w:rsidP="00F003CA">
            <w:pPr>
              <w:rPr>
                <w:b/>
                <w:bCs/>
              </w:rPr>
            </w:pPr>
            <w:bookmarkStart w:id="262" w:name="_Hlk175928469"/>
            <w:bookmarkEnd w:id="259"/>
            <w:r w:rsidRPr="00B05616">
              <w:rPr>
                <w:b/>
                <w:bCs/>
              </w:rPr>
              <w:t>Issuing Agency</w:t>
            </w:r>
          </w:p>
          <w:p w14:paraId="258A028B" w14:textId="77777777" w:rsidR="007565FF" w:rsidRPr="00B05616" w:rsidRDefault="007565FF" w:rsidP="00F003CA">
            <w:pPr>
              <w:rPr>
                <w:b/>
                <w:bCs/>
              </w:rPr>
            </w:pPr>
          </w:p>
        </w:tc>
        <w:tc>
          <w:tcPr>
            <w:tcW w:w="6480" w:type="dxa"/>
          </w:tcPr>
          <w:p w14:paraId="52578C24" w14:textId="15A86CBC" w:rsidR="007565FF" w:rsidRDefault="007565FF" w:rsidP="00CF7EEA">
            <w:pPr>
              <w:rPr>
                <w:color w:val="000000" w:themeColor="text1"/>
              </w:rPr>
            </w:pPr>
            <w:r w:rsidRPr="4139DC03">
              <w:rPr>
                <w:color w:val="000000" w:themeColor="text1"/>
              </w:rPr>
              <w:t>Department of Energy,</w:t>
            </w:r>
            <w:r w:rsidR="6F57C56C" w:rsidRPr="4139DC03">
              <w:rPr>
                <w:color w:val="000000" w:themeColor="text1"/>
              </w:rPr>
              <w:t xml:space="preserve"> </w:t>
            </w:r>
            <w:sdt>
              <w:sdtPr>
                <w:rPr>
                  <w:color w:val="000000" w:themeColor="text1"/>
                </w:rPr>
                <w:id w:val="919599371"/>
                <w:placeholder>
                  <w:docPart w:val="18F2A379D29741AABD9957494935194A"/>
                </w:placeholder>
              </w:sdtPr>
              <w:sdtEndPr/>
              <w:sdtContent>
                <w:r w:rsidR="002D1497">
                  <w:rPr>
                    <w:color w:val="000000" w:themeColor="text1"/>
                  </w:rPr>
                  <w:t>Office of Energy Efficiency and Renewable Energy, Bioenergy Technologies Office</w:t>
                </w:r>
              </w:sdtContent>
            </w:sdt>
            <w:r w:rsidRPr="4139DC03">
              <w:rPr>
                <w:color w:val="000000" w:themeColor="text1"/>
              </w:rPr>
              <w:t xml:space="preserve"> </w:t>
            </w:r>
          </w:p>
          <w:p w14:paraId="4B879BE5" w14:textId="3879D31C" w:rsidR="00CF7EEA" w:rsidRPr="00995BE7" w:rsidRDefault="00CF7EEA" w:rsidP="00CF7EEA"/>
        </w:tc>
      </w:tr>
      <w:tr w:rsidR="007565FF" w:rsidRPr="00995BE7" w14:paraId="27966D30" w14:textId="77777777" w:rsidTr="00443959">
        <w:trPr>
          <w:trHeight w:val="576"/>
        </w:trPr>
        <w:tc>
          <w:tcPr>
            <w:tcW w:w="2160" w:type="dxa"/>
          </w:tcPr>
          <w:p w14:paraId="0D37E289" w14:textId="77777777" w:rsidR="007565FF" w:rsidRPr="00B05616" w:rsidRDefault="007565FF" w:rsidP="00F003CA">
            <w:pPr>
              <w:rPr>
                <w:b/>
                <w:bCs/>
              </w:rPr>
            </w:pPr>
            <w:r w:rsidRPr="00B05616">
              <w:rPr>
                <w:b/>
                <w:bCs/>
              </w:rPr>
              <w:t>Funding Opportunity Title</w:t>
            </w:r>
          </w:p>
        </w:tc>
        <w:tc>
          <w:tcPr>
            <w:tcW w:w="6480" w:type="dxa"/>
          </w:tcPr>
          <w:sdt>
            <w:sdtPr>
              <w:id w:val="1098602385"/>
              <w:placeholder>
                <w:docPart w:val="09C9DC8384AC4134A884E643D4B24A22"/>
              </w:placeholder>
            </w:sdtPr>
            <w:sdtEndPr/>
            <w:sdtContent>
              <w:p w14:paraId="33FA6235" w14:textId="273C0C18" w:rsidR="00DC6172" w:rsidRPr="00DC6172" w:rsidRDefault="008B13B4" w:rsidP="00F003CA">
                <w:r>
                  <w:t>Sustainable Propane and Renewable Chemicals (SPAR</w:t>
                </w:r>
                <w:r w:rsidR="00135F0A">
                  <w:t>C</w:t>
                </w:r>
                <w:r>
                  <w:t>)</w:t>
                </w:r>
              </w:p>
            </w:sdtContent>
          </w:sdt>
        </w:tc>
      </w:tr>
      <w:tr w:rsidR="008809A3" w:rsidRPr="00995BE7" w14:paraId="6E68057F" w14:textId="77777777" w:rsidTr="00443959">
        <w:tblPrEx>
          <w:tblLook w:val="04A0" w:firstRow="1" w:lastRow="0" w:firstColumn="1" w:lastColumn="0" w:noHBand="0" w:noVBand="1"/>
        </w:tblPrEx>
        <w:trPr>
          <w:trHeight w:val="576"/>
        </w:trPr>
        <w:tc>
          <w:tcPr>
            <w:cnfStyle w:val="001000000000" w:firstRow="0" w:lastRow="0" w:firstColumn="1" w:lastColumn="0" w:oddVBand="0" w:evenVBand="0" w:oddHBand="0" w:evenHBand="0" w:firstRowFirstColumn="0" w:firstRowLastColumn="0" w:lastRowFirstColumn="0" w:lastRowLastColumn="0"/>
            <w:tcW w:w="2160" w:type="dxa"/>
          </w:tcPr>
          <w:p w14:paraId="696C732A" w14:textId="77777777" w:rsidR="008809A3" w:rsidRPr="00B05616" w:rsidRDefault="008809A3" w:rsidP="00F003CA">
            <w:pPr>
              <w:rPr>
                <w:color w:val="000000"/>
              </w:rPr>
            </w:pPr>
            <w:r w:rsidRPr="00B05616">
              <w:t>Announcement Type</w:t>
            </w:r>
          </w:p>
        </w:tc>
        <w:tc>
          <w:tcPr>
            <w:tcW w:w="6480" w:type="dxa"/>
          </w:tcPr>
          <w:sdt>
            <w:sdtPr>
              <w:id w:val="-246802592"/>
              <w:placeholder>
                <w:docPart w:val="588B6D459A994129AA8BCE7081566433"/>
              </w:placeholder>
            </w:sdtPr>
            <w:sdtEndPr/>
            <w:sdtContent>
              <w:p w14:paraId="700E4488" w14:textId="633E0EB4" w:rsidR="008809A3" w:rsidRPr="00DC6172" w:rsidRDefault="008B13B4" w:rsidP="00F003CA">
                <w:pPr>
                  <w:cnfStyle w:val="000000000000" w:firstRow="0" w:lastRow="0" w:firstColumn="0" w:lastColumn="0" w:oddVBand="0" w:evenVBand="0" w:oddHBand="0" w:evenHBand="0" w:firstRowFirstColumn="0" w:firstRowLastColumn="0" w:lastRowFirstColumn="0" w:lastRowLastColumn="0"/>
                </w:pPr>
                <w:r>
                  <w:t>Initial</w:t>
                </w:r>
              </w:p>
            </w:sdtContent>
          </w:sdt>
        </w:tc>
      </w:tr>
      <w:tr w:rsidR="007565FF" w:rsidRPr="00995BE7" w14:paraId="4F496631" w14:textId="77777777" w:rsidTr="00443959">
        <w:trPr>
          <w:trHeight w:val="647"/>
        </w:trPr>
        <w:tc>
          <w:tcPr>
            <w:tcW w:w="2160" w:type="dxa"/>
          </w:tcPr>
          <w:p w14:paraId="50E78D6C" w14:textId="77777777" w:rsidR="007565FF" w:rsidRPr="00B05616" w:rsidRDefault="007565FF" w:rsidP="00F003CA">
            <w:pPr>
              <w:rPr>
                <w:b/>
                <w:bCs/>
              </w:rPr>
            </w:pPr>
            <w:r w:rsidRPr="00B05616">
              <w:rPr>
                <w:b/>
                <w:bCs/>
              </w:rPr>
              <w:t>Funding Opportunity Number</w:t>
            </w:r>
          </w:p>
          <w:p w14:paraId="5E2950E8" w14:textId="77777777" w:rsidR="007565FF" w:rsidRPr="00B05616" w:rsidRDefault="007565FF" w:rsidP="00F003CA">
            <w:pPr>
              <w:rPr>
                <w:b/>
                <w:bCs/>
              </w:rPr>
            </w:pPr>
          </w:p>
        </w:tc>
        <w:tc>
          <w:tcPr>
            <w:tcW w:w="6480" w:type="dxa"/>
          </w:tcPr>
          <w:sdt>
            <w:sdtPr>
              <w:id w:val="1298733476"/>
              <w:placeholder>
                <w:docPart w:val="65DF06796ACB43F28F1EA7FF51CFB5EC"/>
              </w:placeholder>
            </w:sdtPr>
            <w:sdtEndPr/>
            <w:sdtContent>
              <w:p w14:paraId="05153CDA" w14:textId="252715F0" w:rsidR="009E1554" w:rsidRPr="009E1554" w:rsidRDefault="008B13B4" w:rsidP="00F003CA">
                <w:r>
                  <w:t>DE-FOA-0003518</w:t>
                </w:r>
              </w:p>
            </w:sdtContent>
          </w:sdt>
          <w:p w14:paraId="2FA45B25" w14:textId="77777777" w:rsidR="007565FF" w:rsidRPr="00995BE7" w:rsidRDefault="007565FF" w:rsidP="00F003CA">
            <w:pPr>
              <w:rPr>
                <w:highlight w:val="yellow"/>
              </w:rPr>
            </w:pPr>
          </w:p>
        </w:tc>
      </w:tr>
      <w:tr w:rsidR="007565FF" w:rsidRPr="00995BE7" w14:paraId="70531299" w14:textId="77777777" w:rsidTr="00443959">
        <w:trPr>
          <w:trHeight w:val="827"/>
        </w:trPr>
        <w:tc>
          <w:tcPr>
            <w:tcW w:w="2160" w:type="dxa"/>
          </w:tcPr>
          <w:p w14:paraId="5B985940" w14:textId="4BFB45CC" w:rsidR="007565FF" w:rsidRPr="00B05616" w:rsidRDefault="007565FF" w:rsidP="00F003CA">
            <w:pPr>
              <w:rPr>
                <w:b/>
                <w:bCs/>
              </w:rPr>
            </w:pPr>
            <w:r w:rsidRPr="00B05616">
              <w:rPr>
                <w:b/>
                <w:bCs/>
              </w:rPr>
              <w:t>Funding Instrument</w:t>
            </w:r>
          </w:p>
          <w:p w14:paraId="7EA4C663" w14:textId="77777777" w:rsidR="007565FF" w:rsidRPr="00B05616" w:rsidRDefault="007565FF" w:rsidP="00F003CA">
            <w:pPr>
              <w:rPr>
                <w:b/>
                <w:bCs/>
              </w:rPr>
            </w:pPr>
          </w:p>
        </w:tc>
        <w:tc>
          <w:tcPr>
            <w:tcW w:w="6480" w:type="dxa"/>
          </w:tcPr>
          <w:sdt>
            <w:sdtPr>
              <w:id w:val="1832408929"/>
              <w:placeholder>
                <w:docPart w:val="ADAD9FBE44C84410AC7ED3BF18117618"/>
              </w:placeholder>
            </w:sdtPr>
            <w:sdtEndPr/>
            <w:sdtContent>
              <w:p w14:paraId="62B5B7A5" w14:textId="416BFAA8" w:rsidR="007565FF" w:rsidRPr="00132FB8" w:rsidRDefault="008B13B4" w:rsidP="00F003CA">
                <w:r>
                  <w:t>Cooperative Agreements</w:t>
                </w:r>
              </w:p>
            </w:sdtContent>
          </w:sdt>
        </w:tc>
      </w:tr>
      <w:tr w:rsidR="00EE5DD2" w:rsidRPr="00995BE7" w14:paraId="0614EC48" w14:textId="77777777" w:rsidTr="00443959">
        <w:trPr>
          <w:trHeight w:val="827"/>
        </w:trPr>
        <w:tc>
          <w:tcPr>
            <w:tcW w:w="2160" w:type="dxa"/>
          </w:tcPr>
          <w:p w14:paraId="0FFD3012" w14:textId="77777777" w:rsidR="00EE5DD2" w:rsidRPr="00B05616" w:rsidRDefault="00EE5DD2" w:rsidP="00F003CA">
            <w:pPr>
              <w:rPr>
                <w:b/>
                <w:bCs/>
              </w:rPr>
            </w:pPr>
            <w:r w:rsidRPr="00B05616">
              <w:rPr>
                <w:b/>
                <w:bCs/>
              </w:rPr>
              <w:t>Assistance Listing Number</w:t>
            </w:r>
          </w:p>
          <w:p w14:paraId="6F0E8344" w14:textId="0986B5E8" w:rsidR="00EE5DD2" w:rsidRPr="00B05616" w:rsidRDefault="00EE5DD2" w:rsidP="00F003CA">
            <w:pPr>
              <w:rPr>
                <w:b/>
                <w:bCs/>
              </w:rPr>
            </w:pPr>
          </w:p>
        </w:tc>
        <w:tc>
          <w:tcPr>
            <w:tcW w:w="6480" w:type="dxa"/>
          </w:tcPr>
          <w:p w14:paraId="1ACEAECF" w14:textId="3CADA6D9" w:rsidR="00EE5DD2" w:rsidRDefault="00A30717" w:rsidP="00F003CA">
            <w:sdt>
              <w:sdtPr>
                <w:id w:val="-28179770"/>
                <w:placeholder>
                  <w:docPart w:val="AD9997B450514CFEB44F77E1959D08A6"/>
                </w:placeholder>
              </w:sdtPr>
              <w:sdtEndPr/>
              <w:sdtContent>
                <w:r w:rsidR="009C4937">
                  <w:t>81.087</w:t>
                </w:r>
              </w:sdtContent>
            </w:sdt>
          </w:p>
        </w:tc>
      </w:tr>
      <w:tr w:rsidR="00EE5DD2" w:rsidRPr="00995BE7" w14:paraId="1CB72898" w14:textId="77777777" w:rsidTr="00443959">
        <w:trPr>
          <w:trHeight w:val="773"/>
        </w:trPr>
        <w:tc>
          <w:tcPr>
            <w:tcW w:w="2160" w:type="dxa"/>
          </w:tcPr>
          <w:p w14:paraId="4033E867" w14:textId="76790D4D" w:rsidR="00EE5DD2" w:rsidRPr="00B05616" w:rsidRDefault="00EE5DD2" w:rsidP="00F003CA">
            <w:pPr>
              <w:rPr>
                <w:b/>
                <w:bCs/>
              </w:rPr>
            </w:pPr>
            <w:r w:rsidRPr="00B05616">
              <w:rPr>
                <w:b/>
                <w:bCs/>
              </w:rPr>
              <w:t>Funding Opportunity Description</w:t>
            </w:r>
          </w:p>
        </w:tc>
        <w:tc>
          <w:tcPr>
            <w:tcW w:w="6480" w:type="dxa"/>
          </w:tcPr>
          <w:sdt>
            <w:sdtPr>
              <w:rPr>
                <w:rFonts w:cs="Arial"/>
                <w:color w:val="auto"/>
              </w:rPr>
              <w:id w:val="1461079674"/>
              <w:placeholder>
                <w:docPart w:val="238CC4AD32FF48E3A72E2C4AE5769A8B"/>
              </w:placeholder>
            </w:sdtPr>
            <w:sdtEndPr/>
            <w:sdtContent>
              <w:p w14:paraId="76E4FFDC" w14:textId="57F6BE41" w:rsidR="00161202" w:rsidRPr="00AC5CCB" w:rsidRDefault="00161202" w:rsidP="00274F54">
                <w:pPr>
                  <w:pStyle w:val="Body1"/>
                </w:pPr>
                <w:r>
                  <w:t xml:space="preserve">Biofuels and bioproducts play a key role in enabling America’s leadership in clean energy technology, enhancing energy security and resilience, reducing emissions, and in creating economic value and equitable opportunities for all Americans. </w:t>
                </w:r>
                <w:r w:rsidR="00AF4327">
                  <w:t>DOE’s</w:t>
                </w:r>
                <w:r>
                  <w:t xml:space="preserve"> Bioenergy Technologies Office </w:t>
                </w:r>
                <w:r w:rsidR="00AF4327">
                  <w:t xml:space="preserve">(BETO) </w:t>
                </w:r>
                <w:r>
                  <w:t xml:space="preserve">supports research, development, and deployment of technologies that can mobilize domestic biomass and waste resources. </w:t>
                </w:r>
                <w:r w:rsidRPr="00FD7D6A">
                  <w:t>This NOFO contains two topic areas. Topic Area 1 focuses on the develop</w:t>
                </w:r>
                <w:r>
                  <w:t>ment of bio-based chemicals. Topic Area 2 focuses on the development of pathways for bio-based propane and liquid petroleum gases (LPG). Up to $23M is available across both topic areas.</w:t>
                </w:r>
              </w:p>
              <w:p w14:paraId="5A50068D" w14:textId="4A3885D8" w:rsidR="00161202" w:rsidRPr="00FD7D6A" w:rsidRDefault="00161202" w:rsidP="00274F54">
                <w:pPr>
                  <w:pStyle w:val="Body1"/>
                </w:pPr>
              </w:p>
              <w:p w14:paraId="7C6729AF" w14:textId="4B18453C" w:rsidR="00EE5DD2" w:rsidRPr="00132FB8" w:rsidRDefault="00A30717" w:rsidP="00F003CA"/>
            </w:sdtContent>
          </w:sdt>
        </w:tc>
      </w:tr>
      <w:tr w:rsidR="00EE5DD2" w:rsidRPr="00995BE7" w14:paraId="346B2BD5" w14:textId="77777777" w:rsidTr="00443959">
        <w:trPr>
          <w:trHeight w:val="890"/>
        </w:trPr>
        <w:tc>
          <w:tcPr>
            <w:tcW w:w="2160" w:type="dxa"/>
          </w:tcPr>
          <w:p w14:paraId="399D192C" w14:textId="02615E2E" w:rsidR="00EE5DD2" w:rsidRPr="00B05616" w:rsidRDefault="00EE5DD2" w:rsidP="00F003CA">
            <w:pPr>
              <w:rPr>
                <w:b/>
                <w:bCs/>
              </w:rPr>
            </w:pPr>
            <w:r w:rsidRPr="00B05616">
              <w:rPr>
                <w:b/>
                <w:bCs/>
              </w:rPr>
              <w:t>Program Goals &amp; Objective(s)</w:t>
            </w:r>
          </w:p>
        </w:tc>
        <w:tc>
          <w:tcPr>
            <w:tcW w:w="6480" w:type="dxa"/>
          </w:tcPr>
          <w:sdt>
            <w:sdtPr>
              <w:id w:val="2069756481"/>
              <w:placeholder>
                <w:docPart w:val="5739B657D2C64CB1B167775CAD1BABCE"/>
              </w:placeholder>
            </w:sdtPr>
            <w:sdtEndPr/>
            <w:sdtContent>
              <w:p w14:paraId="667C9243" w14:textId="1485B233" w:rsidR="001903AD" w:rsidRPr="004B660A" w:rsidRDefault="001903AD" w:rsidP="001903AD">
                <w:pPr>
                  <w:textAlignment w:val="baseline"/>
                  <w:rPr>
                    <w:rFonts w:ascii="Segoe UI" w:eastAsia="Times New Roman" w:hAnsi="Segoe UI" w:cs="Segoe UI"/>
                  </w:rPr>
                </w:pPr>
                <w:r>
                  <w:rPr>
                    <w:rFonts w:eastAsia="Times New Roman" w:cs="Calibri"/>
                  </w:rPr>
                  <w:t>This</w:t>
                </w:r>
                <w:r w:rsidRPr="004B660A">
                  <w:rPr>
                    <w:rFonts w:eastAsia="Times New Roman" w:cs="Calibri"/>
                  </w:rPr>
                  <w:t xml:space="preserve"> NOFO support</w:t>
                </w:r>
                <w:r>
                  <w:rPr>
                    <w:rFonts w:eastAsia="Times New Roman" w:cs="Calibri"/>
                  </w:rPr>
                  <w:t>s</w:t>
                </w:r>
                <w:r w:rsidRPr="004B660A">
                  <w:rPr>
                    <w:rFonts w:eastAsia="Times New Roman" w:cs="Calibri"/>
                  </w:rPr>
                  <w:t xml:space="preserve"> </w:t>
                </w:r>
                <w:r w:rsidR="00AF4327">
                  <w:rPr>
                    <w:rFonts w:eastAsia="Times New Roman" w:cs="Calibri"/>
                  </w:rPr>
                  <w:t>BETO’s</w:t>
                </w:r>
                <w:r w:rsidRPr="004B660A">
                  <w:rPr>
                    <w:rFonts w:eastAsia="Times New Roman" w:cs="Calibri"/>
                  </w:rPr>
                  <w:t xml:space="preserve"> research and development (R&amp;D) priorities in the areas of Conversion R&amp;D. Specifically, </w:t>
                </w:r>
                <w:r>
                  <w:rPr>
                    <w:rFonts w:eastAsia="Times New Roman" w:cs="Calibri"/>
                  </w:rPr>
                  <w:t>it</w:t>
                </w:r>
                <w:r w:rsidRPr="004B660A">
                  <w:rPr>
                    <w:rFonts w:eastAsia="Times New Roman" w:cs="Calibri"/>
                  </w:rPr>
                  <w:t xml:space="preserve"> supports research and development of domestic chemicals and fuels from a variety of biomass and waste resources. Producing chemicals and propane/liquid petroleum gas (LPG) from renewable feedstocks helps to </w:t>
                </w:r>
                <w:r>
                  <w:rPr>
                    <w:rFonts w:eastAsia="Times New Roman" w:cs="Calibri"/>
                  </w:rPr>
                  <w:t>safeguard</w:t>
                </w:r>
                <w:r w:rsidRPr="004B660A">
                  <w:rPr>
                    <w:rFonts w:eastAsia="Times New Roman" w:cs="Calibri"/>
                  </w:rPr>
                  <w:t xml:space="preserve"> domestic supply chains, </w:t>
                </w:r>
                <w:r>
                  <w:rPr>
                    <w:rFonts w:eastAsia="Times New Roman" w:cs="Calibri"/>
                  </w:rPr>
                  <w:t xml:space="preserve">secure energy independence, </w:t>
                </w:r>
                <w:r w:rsidRPr="004B660A">
                  <w:rPr>
                    <w:rFonts w:eastAsia="Times New Roman" w:cs="Calibri"/>
                  </w:rPr>
                  <w:t>support rural economies, and improve sustainability in the industry.  </w:t>
                </w:r>
              </w:p>
              <w:p w14:paraId="05876749" w14:textId="77777777" w:rsidR="00EE5DD2" w:rsidRDefault="00EE5DD2" w:rsidP="00F003CA"/>
              <w:p w14:paraId="5ADB9189" w14:textId="1785D915" w:rsidR="00EE5DD2" w:rsidRPr="00132FB8" w:rsidRDefault="00E014B7" w:rsidP="00F003CA">
                <w:r>
                  <w:t xml:space="preserve">See section III.B, Program Goals and Objectives, for </w:t>
                </w:r>
                <w:r w:rsidR="002A101C">
                  <w:t>metrics and outcomes from this NOFO.</w:t>
                </w:r>
              </w:p>
            </w:sdtContent>
          </w:sdt>
        </w:tc>
      </w:tr>
      <w:tr w:rsidR="00EE5DD2" w:rsidRPr="00995BE7" w14:paraId="59241A1D" w14:textId="77777777" w:rsidTr="00443959">
        <w:trPr>
          <w:trHeight w:val="935"/>
        </w:trPr>
        <w:tc>
          <w:tcPr>
            <w:tcW w:w="2160" w:type="dxa"/>
          </w:tcPr>
          <w:p w14:paraId="7D8B04A3" w14:textId="77777777" w:rsidR="00EE5DD2" w:rsidRPr="00B05616" w:rsidRDefault="00EE5DD2" w:rsidP="00F003CA">
            <w:pPr>
              <w:rPr>
                <w:b/>
                <w:bCs/>
              </w:rPr>
            </w:pPr>
            <w:r w:rsidRPr="00B05616">
              <w:rPr>
                <w:b/>
                <w:bCs/>
              </w:rPr>
              <w:lastRenderedPageBreak/>
              <w:t>Topic Areas</w:t>
            </w:r>
          </w:p>
          <w:p w14:paraId="0E7D55E9" w14:textId="4468A4E7" w:rsidR="00EE5DD2" w:rsidRPr="00B05616" w:rsidRDefault="00EE5DD2" w:rsidP="00F003CA">
            <w:pPr>
              <w:rPr>
                <w:b/>
                <w:bCs/>
              </w:rPr>
            </w:pPr>
          </w:p>
        </w:tc>
        <w:sdt>
          <w:sdtPr>
            <w:id w:val="836496221"/>
            <w:placeholder>
              <w:docPart w:val="7B6B78822E6F4E2B81461C4467490439"/>
            </w:placeholder>
          </w:sdtPr>
          <w:sdtEndPr/>
          <w:sdtContent>
            <w:tc>
              <w:tcPr>
                <w:tcW w:w="6480" w:type="dxa"/>
              </w:tcPr>
              <w:p w14:paraId="3909764A" w14:textId="77777777" w:rsidR="00231C70" w:rsidRPr="002A101C" w:rsidRDefault="00231C70" w:rsidP="00B66D1E">
                <w:pPr>
                  <w:pStyle w:val="ListParagraph"/>
                  <w:numPr>
                    <w:ilvl w:val="0"/>
                    <w:numId w:val="59"/>
                  </w:numPr>
                </w:pPr>
                <w:r>
                  <w:t>Topic Area 1: Bio-based Chemicals</w:t>
                </w:r>
              </w:p>
              <w:p w14:paraId="608493B9" w14:textId="14C48837" w:rsidR="00EE5DD2" w:rsidRPr="002A101C" w:rsidRDefault="00A47C0F" w:rsidP="00B66D1E">
                <w:pPr>
                  <w:pStyle w:val="ListParagraph"/>
                  <w:numPr>
                    <w:ilvl w:val="0"/>
                    <w:numId w:val="59"/>
                  </w:numPr>
                </w:pPr>
                <w:r>
                  <w:t>Topic Area 2: Bio-based Propane/LPG</w:t>
                </w:r>
              </w:p>
            </w:tc>
          </w:sdtContent>
        </w:sdt>
      </w:tr>
      <w:tr w:rsidR="00EE5DD2" w:rsidRPr="00995BE7" w14:paraId="27B70C8A" w14:textId="77777777" w:rsidTr="00443959">
        <w:trPr>
          <w:trHeight w:val="1059"/>
        </w:trPr>
        <w:tc>
          <w:tcPr>
            <w:tcW w:w="2160" w:type="dxa"/>
          </w:tcPr>
          <w:p w14:paraId="5A6B1E12" w14:textId="717642A5" w:rsidR="00EE5DD2" w:rsidRPr="00B05616" w:rsidRDefault="00EE5DD2" w:rsidP="00F003CA">
            <w:pPr>
              <w:rPr>
                <w:b/>
                <w:bCs/>
              </w:rPr>
            </w:pPr>
            <w:r w:rsidRPr="00B05616">
              <w:rPr>
                <w:b/>
                <w:bCs/>
              </w:rPr>
              <w:t>Eligible Applicants</w:t>
            </w:r>
          </w:p>
        </w:tc>
        <w:tc>
          <w:tcPr>
            <w:tcW w:w="6480" w:type="dxa"/>
          </w:tcPr>
          <w:sdt>
            <w:sdtPr>
              <w:rPr>
                <w:color w:val="0000FF"/>
              </w:rPr>
              <w:id w:val="1614395398"/>
              <w:placeholder>
                <w:docPart w:val="970B4132DE724F62947CC1BF4961EC7F"/>
              </w:placeholder>
            </w:sdtPr>
            <w:sdtEndPr>
              <w:rPr>
                <w:color w:val="auto"/>
              </w:rPr>
            </w:sdtEndPr>
            <w:sdtContent>
              <w:p w14:paraId="6CAC4FCD" w14:textId="5FC3FC42" w:rsidR="00693936" w:rsidRPr="002A101C" w:rsidRDefault="00693936" w:rsidP="00D638EA">
                <w:pPr>
                  <w:pStyle w:val="ListParagraph"/>
                  <w:numPr>
                    <w:ilvl w:val="0"/>
                    <w:numId w:val="21"/>
                  </w:numPr>
                  <w:ind w:left="744"/>
                  <w:rPr>
                    <w:rFonts w:eastAsia="Times New Roman" w:cs="Calibri"/>
                  </w:rPr>
                </w:pPr>
                <w:r w:rsidRPr="002A101C">
                  <w:t>Domestic Entities (Institutions of higher education; for-profit entities; nonprofit entities; state and local government entities; and Indian Tribes, as defined in section 4 of the Indian Self</w:t>
                </w:r>
                <w:r w:rsidR="00AD1833" w:rsidRPr="002A101C">
                  <w:t xml:space="preserve"> </w:t>
                </w:r>
                <w:r w:rsidRPr="002A101C">
                  <w:t xml:space="preserve">Determination and Education Assistance Act, 25 U.S.C. § 5304 </w:t>
                </w:r>
              </w:p>
              <w:p w14:paraId="519546BC" w14:textId="363A3B64" w:rsidR="00693936" w:rsidRPr="002A101C" w:rsidRDefault="00693936" w:rsidP="00D638EA">
                <w:pPr>
                  <w:pStyle w:val="ListParagraph"/>
                  <w:numPr>
                    <w:ilvl w:val="0"/>
                    <w:numId w:val="21"/>
                  </w:numPr>
                  <w:ind w:left="744"/>
                  <w:rPr>
                    <w:rFonts w:eastAsia="Times New Roman" w:cs="Calibri"/>
                  </w:rPr>
                </w:pPr>
                <w:r w:rsidRPr="002A101C">
                  <w:t xml:space="preserve">DOE/NNSA FFRDCs are eligible to </w:t>
                </w:r>
                <w:r w:rsidR="00AF4327">
                  <w:t xml:space="preserve">participate </w:t>
                </w:r>
                <w:r w:rsidRPr="002A101C">
                  <w:t xml:space="preserve">as a subrecipient but are not eligible to apply as a recipient. </w:t>
                </w:r>
              </w:p>
              <w:p w14:paraId="2BC311DA" w14:textId="77777777" w:rsidR="00693936" w:rsidRPr="002A101C" w:rsidRDefault="00693936" w:rsidP="00D638EA">
                <w:pPr>
                  <w:pStyle w:val="ListParagraph"/>
                  <w:numPr>
                    <w:ilvl w:val="0"/>
                    <w:numId w:val="21"/>
                  </w:numPr>
                  <w:ind w:left="744"/>
                  <w:rPr>
                    <w:rFonts w:eastAsia="Times New Roman" w:cs="Calibri"/>
                  </w:rPr>
                </w:pPr>
                <w:r w:rsidRPr="002A101C">
                  <w:t xml:space="preserve">Non-DOE/NNSA FFRDCs are eligible to participate as a subrecipient but are not eligible to apply as a recipient. </w:t>
                </w:r>
              </w:p>
              <w:p w14:paraId="207D4AB8" w14:textId="77777777" w:rsidR="00693936" w:rsidRPr="002A101C" w:rsidRDefault="00693936" w:rsidP="00D638EA">
                <w:pPr>
                  <w:pStyle w:val="ListParagraph"/>
                  <w:numPr>
                    <w:ilvl w:val="0"/>
                    <w:numId w:val="21"/>
                  </w:numPr>
                  <w:ind w:left="744"/>
                  <w:rPr>
                    <w:rFonts w:eastAsia="Times New Roman" w:cs="Calibri"/>
                  </w:rPr>
                </w:pPr>
                <w:r w:rsidRPr="002A101C">
                  <w:t xml:space="preserve">Federal agencies and instrumentalities (other than DOE) are eligible to participate as a subrecipient but are not eligible to apply as a recipient. </w:t>
                </w:r>
              </w:p>
              <w:p w14:paraId="78246802" w14:textId="01A83284" w:rsidR="00EE5DD2" w:rsidRPr="00693936" w:rsidRDefault="00A30717" w:rsidP="00693936">
                <w:pPr>
                  <w:ind w:left="384"/>
                  <w:rPr>
                    <w:rFonts w:eastAsia="Times New Roman" w:cs="Calibri"/>
                    <w:color w:val="0000FF"/>
                  </w:rPr>
                </w:pPr>
              </w:p>
            </w:sdtContent>
          </w:sdt>
        </w:tc>
      </w:tr>
      <w:tr w:rsidR="00EE5DD2" w:rsidRPr="00995BE7" w14:paraId="16E0AF31" w14:textId="77777777" w:rsidTr="00443959">
        <w:trPr>
          <w:trHeight w:val="1059"/>
        </w:trPr>
        <w:tc>
          <w:tcPr>
            <w:tcW w:w="2160" w:type="dxa"/>
          </w:tcPr>
          <w:p w14:paraId="3468CEB1" w14:textId="5373C2D0" w:rsidR="00EE5DD2" w:rsidRPr="00946489" w:rsidRDefault="00EE5DD2" w:rsidP="00F003CA">
            <w:pPr>
              <w:rPr>
                <w:b/>
                <w:bCs/>
              </w:rPr>
            </w:pPr>
            <w:proofErr w:type="spellStart"/>
            <w:r w:rsidRPr="00946489">
              <w:rPr>
                <w:b/>
                <w:bCs/>
              </w:rPr>
              <w:t>eXCHANGE</w:t>
            </w:r>
            <w:proofErr w:type="spellEnd"/>
            <w:r w:rsidRPr="00946489">
              <w:rPr>
                <w:b/>
                <w:bCs/>
              </w:rPr>
              <w:t xml:space="preserve"> URL and Help</w:t>
            </w:r>
            <w:r w:rsidR="00D22366">
              <w:rPr>
                <w:b/>
                <w:bCs/>
              </w:rPr>
              <w:t>d</w:t>
            </w:r>
            <w:r w:rsidRPr="00946489">
              <w:rPr>
                <w:b/>
                <w:bCs/>
              </w:rPr>
              <w:t>esk</w:t>
            </w:r>
          </w:p>
        </w:tc>
        <w:tc>
          <w:tcPr>
            <w:tcW w:w="6480" w:type="dxa"/>
          </w:tcPr>
          <w:p w14:paraId="37E63DE1" w14:textId="6DABB2C4" w:rsidR="00EE5DD2" w:rsidRPr="006457AE" w:rsidRDefault="00FE1DE0" w:rsidP="00FE1DE0">
            <w:pPr>
              <w:rPr>
                <w:rFonts w:eastAsia="Times New Roman" w:cs="Calibri"/>
              </w:rPr>
            </w:pPr>
            <w:r w:rsidRPr="00FE1DE0">
              <w:rPr>
                <w:rFonts w:eastAsia="Times New Roman" w:cs="Calibri"/>
              </w:rPr>
              <w:t>https://eere-eXCHANGE.energy.gov EERE-ExchangeSupport@hq.doe.gov – include NOFO name and number in the subject line.</w:t>
            </w:r>
          </w:p>
        </w:tc>
      </w:tr>
      <w:bookmarkEnd w:id="262"/>
    </w:tbl>
    <w:p w14:paraId="0CDA11D3" w14:textId="29DAC4CC" w:rsidR="004C714A" w:rsidRDefault="004C714A" w:rsidP="00232148">
      <w:pPr>
        <w:pStyle w:val="NoSpacing"/>
        <w:rPr>
          <w:rFonts w:ascii="Calibri" w:eastAsia="Times New Roman" w:hAnsi="Calibri" w:cs="Calibri"/>
          <w:b/>
          <w:color w:val="000000" w:themeColor="text1"/>
        </w:rPr>
      </w:pPr>
    </w:p>
    <w:p w14:paraId="48BC9EF9" w14:textId="1E4CB16E" w:rsidR="004C714A" w:rsidRDefault="004C714A">
      <w:pPr>
        <w:spacing w:after="160" w:line="259" w:lineRule="auto"/>
        <w:contextualSpacing w:val="0"/>
        <w:rPr>
          <w:rFonts w:eastAsia="Times New Roman" w:cs="Calibri"/>
          <w:b/>
          <w:color w:val="000000" w:themeColor="text1"/>
        </w:rPr>
      </w:pPr>
    </w:p>
    <w:p w14:paraId="32A53097" w14:textId="15E0165D" w:rsidR="00232148" w:rsidRDefault="00232148" w:rsidP="00D638EA">
      <w:pPr>
        <w:pStyle w:val="Heading3"/>
        <w:numPr>
          <w:ilvl w:val="0"/>
          <w:numId w:val="45"/>
        </w:numPr>
        <w:rPr>
          <w:color w:val="000000"/>
        </w:rPr>
      </w:pPr>
      <w:bookmarkStart w:id="263" w:name="_Toc187385519"/>
      <w:r w:rsidRPr="362C7F52">
        <w:t>Funding Details</w:t>
      </w:r>
      <w:bookmarkEnd w:id="263"/>
    </w:p>
    <w:p w14:paraId="17F2CFBA" w14:textId="77777777" w:rsidR="00232148" w:rsidRDefault="00232148" w:rsidP="00F003CA"/>
    <w:p w14:paraId="5917DDDF" w14:textId="77777777" w:rsidR="00232148" w:rsidRDefault="00232148" w:rsidP="00FD2A91">
      <w:pPr>
        <w:pStyle w:val="NoSpacing"/>
        <w:rPr>
          <w:b/>
          <w:bCs/>
          <w:color w:val="215E99"/>
        </w:rPr>
      </w:pPr>
      <w:r w:rsidRPr="00FD2A91">
        <w:rPr>
          <w:b/>
          <w:bCs/>
          <w:color w:val="215E99"/>
        </w:rPr>
        <w:t>Multiple Topic Areas</w:t>
      </w:r>
    </w:p>
    <w:p w14:paraId="0F0F38EC" w14:textId="64D0A1ED" w:rsidR="00B54C83" w:rsidRDefault="00B54C83" w:rsidP="00B54C83">
      <w:pPr>
        <w:pStyle w:val="NoSpacing"/>
        <w:tabs>
          <w:tab w:val="left" w:pos="2250"/>
        </w:tabs>
        <w:rPr>
          <w:rFonts w:ascii="Calibri" w:hAnsi="Calibri" w:cs="Calibri"/>
        </w:rPr>
      </w:pPr>
      <w:r w:rsidRPr="00131D22">
        <w:rPr>
          <w:rFonts w:ascii="Calibri" w:hAnsi="Calibri" w:cs="Calibri"/>
        </w:rPr>
        <w:t>Approximate total available funding</w:t>
      </w:r>
      <w:r w:rsidR="00C95AD8">
        <w:rPr>
          <w:rFonts w:ascii="Calibri" w:hAnsi="Calibri" w:cs="Calibri"/>
        </w:rPr>
        <w:t xml:space="preserve"> including all topic areas</w:t>
      </w:r>
      <w:r w:rsidRPr="00131D22">
        <w:rPr>
          <w:rFonts w:ascii="Calibri" w:hAnsi="Calibri" w:cs="Calibri"/>
        </w:rPr>
        <w:t>:</w:t>
      </w:r>
      <w:r>
        <w:rPr>
          <w:rFonts w:ascii="Calibri" w:hAnsi="Calibri" w:cs="Calibri"/>
        </w:rPr>
        <w:t xml:space="preserve"> </w:t>
      </w:r>
      <w:sdt>
        <w:sdtPr>
          <w:rPr>
            <w:rFonts w:ascii="Calibri" w:hAnsi="Calibri" w:cs="Calibri"/>
          </w:rPr>
          <w:id w:val="-1730987804"/>
          <w:placeholder>
            <w:docPart w:val="E4C275858CC741A78CB67539D5D0A2B1"/>
          </w:placeholder>
        </w:sdtPr>
        <w:sdtEndPr>
          <w:rPr>
            <w:i/>
            <w:iCs/>
            <w:color w:val="2460AD" w:themeColor="accent2"/>
          </w:rPr>
        </w:sdtEndPr>
        <w:sdtContent>
          <w:r w:rsidR="002431EC">
            <w:rPr>
              <w:rFonts w:ascii="Calibri" w:hAnsi="Calibri" w:cs="Calibri"/>
            </w:rPr>
            <w:t>Up to $23,000,000* in FY25</w:t>
          </w:r>
        </w:sdtContent>
      </w:sdt>
      <w:r>
        <w:rPr>
          <w:rFonts w:ascii="Calibri" w:hAnsi="Calibri" w:cs="Calibri"/>
        </w:rPr>
        <w:t xml:space="preserve"> </w:t>
      </w:r>
      <w:r w:rsidRPr="00131D22">
        <w:rPr>
          <w:rFonts w:ascii="Calibri" w:hAnsi="Calibri" w:cs="Calibri"/>
        </w:rPr>
        <w:t xml:space="preserve"> </w:t>
      </w:r>
    </w:p>
    <w:p w14:paraId="77BA752A" w14:textId="77777777" w:rsidR="002431EC" w:rsidRDefault="002431EC" w:rsidP="00B54C83">
      <w:pPr>
        <w:pStyle w:val="NoSpacing"/>
        <w:tabs>
          <w:tab w:val="left" w:pos="2250"/>
        </w:tabs>
        <w:rPr>
          <w:rFonts w:ascii="Calibri" w:hAnsi="Calibri" w:cs="Calibri"/>
        </w:rPr>
      </w:pPr>
    </w:p>
    <w:p w14:paraId="7F38C0AE" w14:textId="07B0A7D0" w:rsidR="002431EC" w:rsidRPr="00B54C83" w:rsidRDefault="002431EC" w:rsidP="00B54C83">
      <w:pPr>
        <w:pStyle w:val="NoSpacing"/>
        <w:tabs>
          <w:tab w:val="left" w:pos="2250"/>
        </w:tabs>
        <w:rPr>
          <w:rFonts w:ascii="Calibri" w:hAnsi="Calibri" w:cs="Calibri"/>
        </w:rPr>
      </w:pPr>
      <w:r>
        <w:rPr>
          <w:rFonts w:ascii="Calibri" w:hAnsi="Calibri" w:cs="Calibri"/>
        </w:rPr>
        <w:t>*Subject to availability of appropriations</w:t>
      </w:r>
    </w:p>
    <w:p w14:paraId="154DCB4E" w14:textId="3B6DAFD7" w:rsidR="4139DC03" w:rsidRPr="002F7F16" w:rsidRDefault="4139DC03" w:rsidP="002F7F16"/>
    <w:p w14:paraId="03A7A2E9" w14:textId="4459260F" w:rsidR="00232148" w:rsidRPr="00FD2A91" w:rsidRDefault="00232148" w:rsidP="00232148">
      <w:pPr>
        <w:pStyle w:val="NoSpacing"/>
        <w:rPr>
          <w:b/>
          <w:bCs/>
          <w:color w:val="215E99"/>
        </w:rPr>
      </w:pPr>
      <w:r w:rsidRPr="00FD2A91">
        <w:rPr>
          <w:b/>
          <w:bCs/>
          <w:color w:val="215E99"/>
        </w:rPr>
        <w:t xml:space="preserve">Topic Area 1: </w:t>
      </w:r>
      <w:sdt>
        <w:sdtPr>
          <w:rPr>
            <w:b/>
            <w:bCs/>
            <w:color w:val="215E99"/>
          </w:rPr>
          <w:id w:val="-499811213"/>
          <w:placeholder>
            <w:docPart w:val="018F7442D73F48E5895B01F25E44BFBC"/>
          </w:placeholder>
        </w:sdtPr>
        <w:sdtEndPr/>
        <w:sdtContent>
          <w:r w:rsidR="002431EC">
            <w:rPr>
              <w:b/>
              <w:bCs/>
              <w:color w:val="215E99"/>
            </w:rPr>
            <w:t>Bio-based Chemicals</w:t>
          </w:r>
        </w:sdtContent>
      </w:sdt>
    </w:p>
    <w:p w14:paraId="51217187" w14:textId="7BF07985" w:rsidR="00232148" w:rsidRPr="00131D22" w:rsidRDefault="00232148" w:rsidP="00D638EA">
      <w:pPr>
        <w:pStyle w:val="NoSpacing"/>
        <w:numPr>
          <w:ilvl w:val="0"/>
          <w:numId w:val="43"/>
        </w:numPr>
        <w:tabs>
          <w:tab w:val="left" w:pos="2250"/>
        </w:tabs>
        <w:spacing w:line="259" w:lineRule="auto"/>
        <w:rPr>
          <w:rFonts w:ascii="Calibri" w:hAnsi="Calibri" w:cs="Calibri"/>
        </w:rPr>
      </w:pPr>
      <w:r w:rsidRPr="00131D22">
        <w:rPr>
          <w:rFonts w:ascii="Calibri" w:hAnsi="Calibri" w:cs="Calibri"/>
        </w:rPr>
        <w:t>Approximate total available funding:</w:t>
      </w:r>
      <w:r>
        <w:rPr>
          <w:rFonts w:ascii="Calibri" w:hAnsi="Calibri" w:cs="Calibri"/>
        </w:rPr>
        <w:t xml:space="preserve"> </w:t>
      </w:r>
      <w:sdt>
        <w:sdtPr>
          <w:rPr>
            <w:rFonts w:ascii="Calibri" w:hAnsi="Calibri" w:cs="Calibri"/>
          </w:rPr>
          <w:id w:val="-1472658741"/>
          <w:placeholder>
            <w:docPart w:val="1C6CEACB91144CE49AB00E45BDC542D5"/>
          </w:placeholder>
        </w:sdtPr>
        <w:sdtEndPr>
          <w:rPr>
            <w:i/>
            <w:iCs/>
            <w:color w:val="2460AD" w:themeColor="accent2"/>
          </w:rPr>
        </w:sdtEndPr>
        <w:sdtContent>
          <w:r w:rsidR="002431EC">
            <w:rPr>
              <w:rFonts w:ascii="Calibri" w:hAnsi="Calibri" w:cs="Calibri"/>
            </w:rPr>
            <w:t>Up to $15,000,000 in FY25</w:t>
          </w:r>
        </w:sdtContent>
      </w:sdt>
      <w:r>
        <w:rPr>
          <w:rFonts w:ascii="Calibri" w:hAnsi="Calibri" w:cs="Calibri"/>
        </w:rPr>
        <w:t xml:space="preserve"> </w:t>
      </w:r>
      <w:r w:rsidRPr="00131D22">
        <w:rPr>
          <w:rFonts w:ascii="Calibri" w:hAnsi="Calibri" w:cs="Calibri"/>
        </w:rPr>
        <w:t xml:space="preserve"> </w:t>
      </w:r>
    </w:p>
    <w:p w14:paraId="0B0D1A51" w14:textId="5A725B6D" w:rsidR="00232148" w:rsidRPr="00131D22" w:rsidRDefault="00232148" w:rsidP="00D638EA">
      <w:pPr>
        <w:pStyle w:val="NoSpacing"/>
        <w:numPr>
          <w:ilvl w:val="0"/>
          <w:numId w:val="43"/>
        </w:numPr>
        <w:tabs>
          <w:tab w:val="left" w:pos="2250"/>
        </w:tabs>
        <w:spacing w:line="259" w:lineRule="auto"/>
        <w:rPr>
          <w:rFonts w:ascii="Calibri" w:hAnsi="Calibri" w:cs="Calibri"/>
        </w:rPr>
      </w:pPr>
      <w:r w:rsidRPr="00131D22">
        <w:rPr>
          <w:rFonts w:ascii="Calibri" w:hAnsi="Calibri" w:cs="Calibri"/>
        </w:rPr>
        <w:t>Approximate number of awards:</w:t>
      </w:r>
      <w:r>
        <w:rPr>
          <w:rFonts w:ascii="Calibri" w:hAnsi="Calibri" w:cs="Calibri"/>
        </w:rPr>
        <w:t xml:space="preserve"> </w:t>
      </w:r>
      <w:sdt>
        <w:sdtPr>
          <w:rPr>
            <w:rFonts w:ascii="Calibri" w:hAnsi="Calibri" w:cs="Calibri"/>
          </w:rPr>
          <w:id w:val="-2135854629"/>
          <w:placeholder>
            <w:docPart w:val="ABCA7BA92B2145B0956AE1CD93C56E6A"/>
          </w:placeholder>
        </w:sdtPr>
        <w:sdtEndPr/>
        <w:sdtContent>
          <w:r w:rsidR="001B7A65">
            <w:rPr>
              <w:rFonts w:ascii="Calibri" w:hAnsi="Calibri" w:cs="Calibri"/>
            </w:rPr>
            <w:t>0-8</w:t>
          </w:r>
        </w:sdtContent>
      </w:sdt>
    </w:p>
    <w:p w14:paraId="10B759D7" w14:textId="1EB2F393" w:rsidR="00232148" w:rsidRPr="00131D22" w:rsidRDefault="00232148" w:rsidP="00D638EA">
      <w:pPr>
        <w:pStyle w:val="NoSpacing"/>
        <w:numPr>
          <w:ilvl w:val="0"/>
          <w:numId w:val="43"/>
        </w:numPr>
        <w:tabs>
          <w:tab w:val="left" w:pos="2250"/>
        </w:tabs>
        <w:spacing w:line="259" w:lineRule="auto"/>
        <w:rPr>
          <w:rFonts w:ascii="Calibri" w:hAnsi="Calibri" w:cs="Calibri"/>
        </w:rPr>
      </w:pPr>
      <w:r w:rsidRPr="00131D22">
        <w:rPr>
          <w:rFonts w:ascii="Calibri" w:hAnsi="Calibri" w:cs="Calibri"/>
        </w:rPr>
        <w:t>Approximate dollar amount of individual awards:</w:t>
      </w:r>
      <w:r>
        <w:rPr>
          <w:rFonts w:ascii="Calibri" w:hAnsi="Calibri" w:cs="Calibri"/>
        </w:rPr>
        <w:t xml:space="preserve"> </w:t>
      </w:r>
      <w:sdt>
        <w:sdtPr>
          <w:rPr>
            <w:rFonts w:ascii="Calibri" w:hAnsi="Calibri" w:cs="Calibri"/>
          </w:rPr>
          <w:id w:val="979198475"/>
          <w:placeholder>
            <w:docPart w:val="626EA7907AEF4802B426084998208139"/>
          </w:placeholder>
        </w:sdtPr>
        <w:sdtEndPr>
          <w:rPr>
            <w:i/>
            <w:iCs/>
            <w:color w:val="2460AD" w:themeColor="accent2"/>
          </w:rPr>
        </w:sdtEndPr>
        <w:sdtContent>
          <w:r w:rsidR="001B7A65">
            <w:rPr>
              <w:rFonts w:ascii="Calibri" w:hAnsi="Calibri" w:cs="Calibri"/>
            </w:rPr>
            <w:t>$1,000,000 - $2,500,000 (Federal Share)</w:t>
          </w:r>
        </w:sdtContent>
      </w:sdt>
    </w:p>
    <w:p w14:paraId="64FE3A5C" w14:textId="40B0F0D9" w:rsidR="00232148" w:rsidRPr="00131D22" w:rsidRDefault="00232148" w:rsidP="00D638EA">
      <w:pPr>
        <w:pStyle w:val="NoSpacing"/>
        <w:numPr>
          <w:ilvl w:val="0"/>
          <w:numId w:val="43"/>
        </w:numPr>
        <w:tabs>
          <w:tab w:val="left" w:pos="2250"/>
        </w:tabs>
        <w:spacing w:line="259" w:lineRule="auto"/>
        <w:rPr>
          <w:rFonts w:ascii="Calibri" w:hAnsi="Calibri" w:cs="Calibri"/>
        </w:rPr>
      </w:pPr>
      <w:r w:rsidRPr="00131D22">
        <w:rPr>
          <w:rFonts w:ascii="Calibri" w:hAnsi="Calibri" w:cs="Calibri"/>
        </w:rPr>
        <w:t>Minimum cost share required:</w:t>
      </w:r>
      <w:r>
        <w:rPr>
          <w:rFonts w:ascii="Calibri" w:hAnsi="Calibri" w:cs="Calibri"/>
        </w:rPr>
        <w:t xml:space="preserve"> </w:t>
      </w:r>
      <w:sdt>
        <w:sdtPr>
          <w:rPr>
            <w:rFonts w:ascii="Calibri" w:hAnsi="Calibri" w:cs="Calibri"/>
          </w:rPr>
          <w:id w:val="-1655753897"/>
          <w:placeholder>
            <w:docPart w:val="10C3755D269041198710212B9ECCF750"/>
          </w:placeholder>
        </w:sdtPr>
        <w:sdtEndPr/>
        <w:sdtContent>
          <w:r w:rsidR="001B7A65">
            <w:rPr>
              <w:rFonts w:ascii="Calibri" w:hAnsi="Calibri" w:cs="Calibri"/>
            </w:rPr>
            <w:t>20%</w:t>
          </w:r>
        </w:sdtContent>
      </w:sdt>
      <w:r w:rsidR="00406DE7" w:rsidRPr="00406DE7">
        <w:rPr>
          <w:rFonts w:ascii="Calibri" w:hAnsi="Calibri" w:cs="Calibri"/>
        </w:rPr>
        <w:t xml:space="preserve"> (10% for Tribes and Tribal Nations)</w:t>
      </w:r>
    </w:p>
    <w:p w14:paraId="0811D08A" w14:textId="5B3A53DF" w:rsidR="00232148" w:rsidRPr="00131D22" w:rsidRDefault="00232148" w:rsidP="00D638EA">
      <w:pPr>
        <w:pStyle w:val="NoSpacing"/>
        <w:numPr>
          <w:ilvl w:val="0"/>
          <w:numId w:val="43"/>
        </w:numPr>
        <w:tabs>
          <w:tab w:val="left" w:pos="2250"/>
        </w:tabs>
        <w:spacing w:line="259" w:lineRule="auto"/>
        <w:rPr>
          <w:rFonts w:ascii="Calibri" w:hAnsi="Calibri" w:cs="Calibri"/>
        </w:rPr>
      </w:pPr>
      <w:r w:rsidRPr="00131D22">
        <w:rPr>
          <w:rFonts w:ascii="Calibri" w:hAnsi="Calibri" w:cs="Calibri"/>
        </w:rPr>
        <w:t>Approximate award project period:</w:t>
      </w:r>
      <w:r>
        <w:rPr>
          <w:rFonts w:ascii="Calibri" w:hAnsi="Calibri" w:cs="Calibri"/>
        </w:rPr>
        <w:t xml:space="preserve"> </w:t>
      </w:r>
      <w:sdt>
        <w:sdtPr>
          <w:rPr>
            <w:rFonts w:ascii="Calibri" w:hAnsi="Calibri" w:cs="Calibri"/>
          </w:rPr>
          <w:id w:val="-410544501"/>
          <w:placeholder>
            <w:docPart w:val="305AE12AC50045538BA11757167B3AB9"/>
          </w:placeholder>
        </w:sdtPr>
        <w:sdtEndPr/>
        <w:sdtContent>
          <w:r w:rsidR="000B216B">
            <w:rPr>
              <w:rFonts w:ascii="Calibri" w:hAnsi="Calibri" w:cs="Calibri"/>
            </w:rPr>
            <w:t>36 months</w:t>
          </w:r>
        </w:sdtContent>
      </w:sdt>
      <w:r w:rsidRPr="00131D22">
        <w:rPr>
          <w:rFonts w:ascii="Calibri" w:hAnsi="Calibri" w:cs="Calibri"/>
        </w:rPr>
        <w:t xml:space="preserve"> </w:t>
      </w:r>
    </w:p>
    <w:p w14:paraId="2E79EDF0" w14:textId="03ADB70F" w:rsidR="00232148" w:rsidRPr="00E12893" w:rsidRDefault="00232148" w:rsidP="00D638EA">
      <w:pPr>
        <w:pStyle w:val="ListParagraph"/>
        <w:numPr>
          <w:ilvl w:val="0"/>
          <w:numId w:val="43"/>
        </w:numPr>
        <w:spacing w:line="259" w:lineRule="auto"/>
        <w:rPr>
          <w:rFonts w:eastAsia="Times New Roman"/>
          <w:color w:val="365F91"/>
        </w:rPr>
      </w:pPr>
      <w:r w:rsidRPr="00131D22">
        <w:t>Anticipated length of budget periods:</w:t>
      </w:r>
      <w:r>
        <w:t xml:space="preserve"> </w:t>
      </w:r>
      <w:sdt>
        <w:sdtPr>
          <w:id w:val="-1497644229"/>
          <w:placeholder>
            <w:docPart w:val="08C074A150A5453DA5FC632195E6F08C"/>
          </w:placeholder>
        </w:sdtPr>
        <w:sdtEndPr/>
        <w:sdtContent>
          <w:r w:rsidR="000B216B">
            <w:t>Budget period 1: 0-6 months, Budget period 2: 12-18 months, Budget period 3: 12-18 months</w:t>
          </w:r>
        </w:sdtContent>
      </w:sdt>
      <w:r w:rsidRPr="00131D22">
        <w:t xml:space="preserve"> </w:t>
      </w:r>
    </w:p>
    <w:p w14:paraId="16A9E5AF" w14:textId="77777777" w:rsidR="00232148" w:rsidRDefault="00232148" w:rsidP="00232148">
      <w:pPr>
        <w:pStyle w:val="NoSpacing"/>
      </w:pPr>
    </w:p>
    <w:p w14:paraId="0EDD27B8" w14:textId="0AACF075" w:rsidR="00232148" w:rsidRPr="00E6551F" w:rsidRDefault="00232148" w:rsidP="00232148">
      <w:pPr>
        <w:pStyle w:val="NoSpacing"/>
        <w:rPr>
          <w:rFonts w:ascii="Calibri" w:hAnsi="Calibri" w:cs="Calibri"/>
          <w:b/>
          <w:bCs/>
        </w:rPr>
      </w:pPr>
      <w:r w:rsidRPr="00FD2A91">
        <w:rPr>
          <w:b/>
          <w:bCs/>
          <w:color w:val="215E99"/>
        </w:rPr>
        <w:t>Topic Area 2</w:t>
      </w:r>
      <w:r w:rsidRPr="007B63DF">
        <w:rPr>
          <w:b/>
          <w:bCs/>
          <w:color w:val="2460AD" w:themeColor="accent2"/>
        </w:rPr>
        <w:t>:</w:t>
      </w:r>
      <w:r w:rsidRPr="007B63DF">
        <w:rPr>
          <w:rFonts w:ascii="Calibri" w:hAnsi="Calibri" w:cs="Calibri"/>
          <w:b/>
          <w:bCs/>
          <w:color w:val="2460AD" w:themeColor="accent2"/>
        </w:rPr>
        <w:t xml:space="preserve"> </w:t>
      </w:r>
      <w:sdt>
        <w:sdtPr>
          <w:rPr>
            <w:rFonts w:ascii="Calibri" w:hAnsi="Calibri" w:cs="Calibri"/>
            <w:b/>
            <w:bCs/>
            <w:color w:val="2460AD" w:themeColor="accent2"/>
          </w:rPr>
          <w:id w:val="1395550244"/>
          <w:placeholder>
            <w:docPart w:val="D76478F176344B1DBA9F7083A7003E65"/>
          </w:placeholder>
        </w:sdtPr>
        <w:sdtEndPr/>
        <w:sdtContent>
          <w:r w:rsidR="000B216B" w:rsidRPr="007B63DF">
            <w:rPr>
              <w:rFonts w:ascii="Calibri" w:hAnsi="Calibri" w:cs="Calibri"/>
              <w:b/>
              <w:bCs/>
              <w:color w:val="2460AD" w:themeColor="accent2"/>
            </w:rPr>
            <w:t>Bio-based Propane/LPG</w:t>
          </w:r>
        </w:sdtContent>
      </w:sdt>
    </w:p>
    <w:p w14:paraId="554979B6" w14:textId="6333FF12" w:rsidR="00232148" w:rsidRPr="00131D22" w:rsidRDefault="00232148" w:rsidP="00D638EA">
      <w:pPr>
        <w:pStyle w:val="NoSpacing"/>
        <w:numPr>
          <w:ilvl w:val="0"/>
          <w:numId w:val="44"/>
        </w:numPr>
        <w:tabs>
          <w:tab w:val="left" w:pos="2250"/>
        </w:tabs>
        <w:spacing w:line="259" w:lineRule="auto"/>
        <w:rPr>
          <w:rFonts w:ascii="Calibri" w:hAnsi="Calibri" w:cs="Calibri"/>
        </w:rPr>
      </w:pPr>
      <w:r w:rsidRPr="00131D22">
        <w:rPr>
          <w:rFonts w:ascii="Calibri" w:hAnsi="Calibri" w:cs="Calibri"/>
        </w:rPr>
        <w:t>Approximate total available funding:</w:t>
      </w:r>
      <w:r>
        <w:rPr>
          <w:rFonts w:ascii="Calibri" w:hAnsi="Calibri" w:cs="Calibri"/>
        </w:rPr>
        <w:t xml:space="preserve"> </w:t>
      </w:r>
      <w:sdt>
        <w:sdtPr>
          <w:rPr>
            <w:rFonts w:ascii="Calibri" w:hAnsi="Calibri" w:cs="Calibri"/>
          </w:rPr>
          <w:id w:val="-1919554177"/>
          <w:placeholder>
            <w:docPart w:val="ABE833B0EE2448138A678E4A432B27B5"/>
          </w:placeholder>
        </w:sdtPr>
        <w:sdtEndPr>
          <w:rPr>
            <w:i/>
            <w:iCs/>
            <w:color w:val="2460AD" w:themeColor="accent2"/>
          </w:rPr>
        </w:sdtEndPr>
        <w:sdtContent>
          <w:r w:rsidR="000B216B">
            <w:rPr>
              <w:rFonts w:ascii="Calibri" w:hAnsi="Calibri" w:cs="Calibri"/>
            </w:rPr>
            <w:t>Up to $8,000,000 in FY25</w:t>
          </w:r>
        </w:sdtContent>
      </w:sdt>
      <w:r>
        <w:rPr>
          <w:rFonts w:ascii="Calibri" w:hAnsi="Calibri" w:cs="Calibri"/>
        </w:rPr>
        <w:t xml:space="preserve"> </w:t>
      </w:r>
      <w:r w:rsidRPr="00131D22">
        <w:rPr>
          <w:rFonts w:ascii="Calibri" w:hAnsi="Calibri" w:cs="Calibri"/>
        </w:rPr>
        <w:t xml:space="preserve"> </w:t>
      </w:r>
    </w:p>
    <w:p w14:paraId="7ECF19F9" w14:textId="65B5982C" w:rsidR="00232148" w:rsidRPr="00131D22" w:rsidRDefault="00232148" w:rsidP="00D638EA">
      <w:pPr>
        <w:pStyle w:val="NoSpacing"/>
        <w:numPr>
          <w:ilvl w:val="0"/>
          <w:numId w:val="44"/>
        </w:numPr>
        <w:tabs>
          <w:tab w:val="left" w:pos="2250"/>
        </w:tabs>
        <w:spacing w:line="259" w:lineRule="auto"/>
        <w:rPr>
          <w:rFonts w:ascii="Calibri" w:hAnsi="Calibri" w:cs="Calibri"/>
        </w:rPr>
      </w:pPr>
      <w:r w:rsidRPr="00131D22">
        <w:rPr>
          <w:rFonts w:ascii="Calibri" w:hAnsi="Calibri" w:cs="Calibri"/>
        </w:rPr>
        <w:t>Approximate number of awards:</w:t>
      </w:r>
      <w:r>
        <w:rPr>
          <w:rFonts w:ascii="Calibri" w:hAnsi="Calibri" w:cs="Calibri"/>
        </w:rPr>
        <w:t xml:space="preserve"> </w:t>
      </w:r>
      <w:sdt>
        <w:sdtPr>
          <w:rPr>
            <w:rFonts w:ascii="Calibri" w:hAnsi="Calibri" w:cs="Calibri"/>
          </w:rPr>
          <w:id w:val="-2094471258"/>
          <w:placeholder>
            <w:docPart w:val="88467DB1A9AE4FD4911096C02A81402D"/>
          </w:placeholder>
        </w:sdtPr>
        <w:sdtEndPr/>
        <w:sdtContent>
          <w:r w:rsidR="00DA20C5">
            <w:rPr>
              <w:rFonts w:ascii="Calibri" w:hAnsi="Calibri" w:cs="Calibri"/>
            </w:rPr>
            <w:t>0-4</w:t>
          </w:r>
        </w:sdtContent>
      </w:sdt>
    </w:p>
    <w:p w14:paraId="6A246402" w14:textId="23103816" w:rsidR="00232148" w:rsidRPr="00131D22" w:rsidRDefault="00232148" w:rsidP="00D638EA">
      <w:pPr>
        <w:pStyle w:val="NoSpacing"/>
        <w:numPr>
          <w:ilvl w:val="0"/>
          <w:numId w:val="44"/>
        </w:numPr>
        <w:tabs>
          <w:tab w:val="left" w:pos="2250"/>
        </w:tabs>
        <w:spacing w:line="259" w:lineRule="auto"/>
        <w:rPr>
          <w:rFonts w:ascii="Calibri" w:hAnsi="Calibri" w:cs="Calibri"/>
        </w:rPr>
      </w:pPr>
      <w:r w:rsidRPr="00131D22">
        <w:rPr>
          <w:rFonts w:ascii="Calibri" w:hAnsi="Calibri" w:cs="Calibri"/>
        </w:rPr>
        <w:t>Approximate dollar amount of individual awards:</w:t>
      </w:r>
      <w:r>
        <w:rPr>
          <w:rFonts w:ascii="Calibri" w:hAnsi="Calibri" w:cs="Calibri"/>
        </w:rPr>
        <w:t xml:space="preserve"> </w:t>
      </w:r>
      <w:sdt>
        <w:sdtPr>
          <w:rPr>
            <w:rFonts w:ascii="Calibri" w:hAnsi="Calibri" w:cs="Calibri"/>
          </w:rPr>
          <w:id w:val="1053582898"/>
          <w:placeholder>
            <w:docPart w:val="D58E3D529D234FA49A374669C70CB133"/>
          </w:placeholder>
        </w:sdtPr>
        <w:sdtEndPr>
          <w:rPr>
            <w:i/>
            <w:iCs/>
            <w:color w:val="2460AD" w:themeColor="accent2"/>
          </w:rPr>
        </w:sdtEndPr>
        <w:sdtContent>
          <w:r w:rsidR="00DA20C5">
            <w:rPr>
              <w:rFonts w:ascii="Calibri" w:hAnsi="Calibri" w:cs="Calibri"/>
            </w:rPr>
            <w:t>$1,000,000 - $2,000,000 (Federal Share)</w:t>
          </w:r>
        </w:sdtContent>
      </w:sdt>
    </w:p>
    <w:p w14:paraId="111D98FD" w14:textId="6C5B96FB" w:rsidR="00232148" w:rsidRPr="00131D22" w:rsidRDefault="00232148" w:rsidP="00D638EA">
      <w:pPr>
        <w:pStyle w:val="NoSpacing"/>
        <w:numPr>
          <w:ilvl w:val="0"/>
          <w:numId w:val="44"/>
        </w:numPr>
        <w:tabs>
          <w:tab w:val="left" w:pos="2250"/>
        </w:tabs>
        <w:spacing w:line="259" w:lineRule="auto"/>
        <w:rPr>
          <w:rFonts w:ascii="Calibri" w:hAnsi="Calibri" w:cs="Calibri"/>
        </w:rPr>
      </w:pPr>
      <w:r w:rsidRPr="00131D22">
        <w:rPr>
          <w:rFonts w:ascii="Calibri" w:hAnsi="Calibri" w:cs="Calibri"/>
        </w:rPr>
        <w:t>Minimum cost share required:</w:t>
      </w:r>
      <w:r>
        <w:rPr>
          <w:rFonts w:ascii="Calibri" w:hAnsi="Calibri" w:cs="Calibri"/>
        </w:rPr>
        <w:t xml:space="preserve"> </w:t>
      </w:r>
      <w:sdt>
        <w:sdtPr>
          <w:rPr>
            <w:rFonts w:ascii="Calibri" w:hAnsi="Calibri" w:cs="Calibri"/>
          </w:rPr>
          <w:id w:val="-613978772"/>
          <w:placeholder>
            <w:docPart w:val="435859CFE5774BE593171BEABAE88F45"/>
          </w:placeholder>
        </w:sdtPr>
        <w:sdtEndPr/>
        <w:sdtContent>
          <w:r w:rsidR="00DA20C5">
            <w:rPr>
              <w:rFonts w:ascii="Calibri" w:hAnsi="Calibri" w:cs="Calibri"/>
            </w:rPr>
            <w:t>20%</w:t>
          </w:r>
        </w:sdtContent>
      </w:sdt>
      <w:r w:rsidR="00406DE7" w:rsidRPr="00406DE7">
        <w:rPr>
          <w:rFonts w:ascii="Calibri" w:hAnsi="Calibri" w:cs="Calibri"/>
        </w:rPr>
        <w:t xml:space="preserve"> (10% for Tribes and Tribal Nations)</w:t>
      </w:r>
    </w:p>
    <w:p w14:paraId="3782E9D8" w14:textId="264196CC" w:rsidR="00232148" w:rsidRPr="00131D22" w:rsidRDefault="00232148" w:rsidP="00D638EA">
      <w:pPr>
        <w:pStyle w:val="NoSpacing"/>
        <w:numPr>
          <w:ilvl w:val="0"/>
          <w:numId w:val="44"/>
        </w:numPr>
        <w:tabs>
          <w:tab w:val="left" w:pos="2250"/>
        </w:tabs>
        <w:spacing w:line="259" w:lineRule="auto"/>
        <w:rPr>
          <w:rFonts w:ascii="Calibri" w:hAnsi="Calibri" w:cs="Calibri"/>
        </w:rPr>
      </w:pPr>
      <w:r w:rsidRPr="00131D22">
        <w:rPr>
          <w:rFonts w:ascii="Calibri" w:hAnsi="Calibri" w:cs="Calibri"/>
        </w:rPr>
        <w:t>Approximate award project period:</w:t>
      </w:r>
      <w:r>
        <w:rPr>
          <w:rFonts w:ascii="Calibri" w:hAnsi="Calibri" w:cs="Calibri"/>
        </w:rPr>
        <w:t xml:space="preserve"> </w:t>
      </w:r>
      <w:sdt>
        <w:sdtPr>
          <w:rPr>
            <w:rFonts w:ascii="Calibri" w:hAnsi="Calibri" w:cs="Calibri"/>
          </w:rPr>
          <w:id w:val="703053926"/>
          <w:placeholder>
            <w:docPart w:val="F2D8187F4DE94AA0908574259842202A"/>
          </w:placeholder>
        </w:sdtPr>
        <w:sdtEndPr/>
        <w:sdtContent>
          <w:r w:rsidR="00DA20C5">
            <w:rPr>
              <w:rFonts w:ascii="Calibri" w:hAnsi="Calibri" w:cs="Calibri"/>
            </w:rPr>
            <w:t>36 months</w:t>
          </w:r>
        </w:sdtContent>
      </w:sdt>
      <w:r w:rsidRPr="00131D22">
        <w:rPr>
          <w:rFonts w:ascii="Calibri" w:hAnsi="Calibri" w:cs="Calibri"/>
        </w:rPr>
        <w:t xml:space="preserve"> </w:t>
      </w:r>
    </w:p>
    <w:p w14:paraId="3451C555" w14:textId="416304E3" w:rsidR="00232148" w:rsidRPr="00E12893" w:rsidRDefault="00232148" w:rsidP="00D638EA">
      <w:pPr>
        <w:pStyle w:val="ListParagraph"/>
        <w:numPr>
          <w:ilvl w:val="0"/>
          <w:numId w:val="44"/>
        </w:numPr>
        <w:spacing w:line="259" w:lineRule="auto"/>
        <w:rPr>
          <w:rFonts w:eastAsia="Times New Roman"/>
          <w:color w:val="365F91"/>
        </w:rPr>
      </w:pPr>
      <w:r w:rsidRPr="00131D22">
        <w:lastRenderedPageBreak/>
        <w:t>Anticipated length of budget periods:</w:t>
      </w:r>
      <w:r>
        <w:t xml:space="preserve"> </w:t>
      </w:r>
      <w:sdt>
        <w:sdtPr>
          <w:id w:val="1939875235"/>
          <w:placeholder>
            <w:docPart w:val="6C7E977019594E589B2746EA5CEB00B2"/>
          </w:placeholder>
        </w:sdtPr>
        <w:sdtEndPr/>
        <w:sdtContent>
          <w:sdt>
            <w:sdtPr>
              <w:id w:val="643235086"/>
              <w:placeholder>
                <w:docPart w:val="C3F6A38464334023B265E50D17462BC1"/>
              </w:placeholder>
            </w:sdtPr>
            <w:sdtEndPr/>
            <w:sdtContent>
              <w:r w:rsidR="00DA20C5">
                <w:t>Budget period 1: 0-6 months, Budget period 2: 12-18 months, Budget period 3: 12-18 months</w:t>
              </w:r>
            </w:sdtContent>
          </w:sdt>
        </w:sdtContent>
      </w:sdt>
      <w:r w:rsidRPr="00131D22">
        <w:t xml:space="preserve"> </w:t>
      </w:r>
    </w:p>
    <w:p w14:paraId="2C88BA52" w14:textId="77777777" w:rsidR="00232148" w:rsidRPr="00232148" w:rsidRDefault="00232148" w:rsidP="00232148"/>
    <w:p w14:paraId="0EC5BAEC" w14:textId="77777777" w:rsidR="000623FD" w:rsidRPr="000623FD" w:rsidRDefault="000623FD" w:rsidP="00D638EA">
      <w:pPr>
        <w:pStyle w:val="Heading3"/>
        <w:numPr>
          <w:ilvl w:val="0"/>
          <w:numId w:val="45"/>
        </w:numPr>
      </w:pPr>
      <w:bookmarkStart w:id="264" w:name="_Toc187385520"/>
      <w:r w:rsidRPr="000623FD">
        <w:t>Period of Performance</w:t>
      </w:r>
      <w:bookmarkEnd w:id="264"/>
    </w:p>
    <w:p w14:paraId="77D5DDF5" w14:textId="6519E6EF" w:rsidR="000623FD" w:rsidRDefault="000623FD" w:rsidP="000623FD">
      <w:r w:rsidRPr="000623FD">
        <w:t>DOE anticipates making awards, comprised of multiple budget periods. If applicable, project continuation will be contingent upon DOE’s Go/No-Go decision. For a complete list and more information on the Go/No-Go review, see</w:t>
      </w:r>
      <w:r w:rsidR="00A73E11">
        <w:t xml:space="preserve"> the</w:t>
      </w:r>
      <w:r w:rsidR="003F7F9E">
        <w:t xml:space="preserve"> </w:t>
      </w:r>
      <w:r w:rsidR="00340C73" w:rsidRPr="00A52F24">
        <w:rPr>
          <w:color w:val="C83000"/>
        </w:rPr>
        <w:t xml:space="preserve">NOFO Part 2, </w:t>
      </w:r>
      <w:r w:rsidR="00340C73" w:rsidRPr="00A52F24">
        <w:rPr>
          <w:i/>
          <w:color w:val="C83000"/>
        </w:rPr>
        <w:t>Award Administration Information</w:t>
      </w:r>
      <w:r w:rsidR="00340C73">
        <w:t>.</w:t>
      </w:r>
      <w:r w:rsidR="00E51F79">
        <w:t xml:space="preserve"> </w:t>
      </w:r>
      <w:r w:rsidR="00E51F79" w:rsidRPr="00E51F79">
        <w:t>Funding for all budget periods, including the initial budget period, is not guaranteed.</w:t>
      </w:r>
    </w:p>
    <w:p w14:paraId="705F9646" w14:textId="77777777" w:rsidR="009D5799" w:rsidRPr="00232148" w:rsidRDefault="009D5799" w:rsidP="00232148"/>
    <w:bookmarkStart w:id="265" w:name="_Toc187385521"/>
    <w:p w14:paraId="62DC567C" w14:textId="45AF63E1" w:rsidR="007F18DD" w:rsidRPr="00DC145F" w:rsidRDefault="00F468D9" w:rsidP="00B2347F">
      <w:pPr>
        <w:pStyle w:val="Heading2"/>
      </w:pPr>
      <w:r>
        <mc:AlternateContent>
          <mc:Choice Requires="wpg">
            <w:drawing>
              <wp:anchor distT="0" distB="0" distL="114300" distR="114300" simplePos="0" relativeHeight="251660288" behindDoc="0" locked="0" layoutInCell="1" allowOverlap="1" wp14:anchorId="0EF0659B" wp14:editId="151932B3">
                <wp:simplePos x="0" y="0"/>
                <wp:positionH relativeFrom="column">
                  <wp:posOffset>-762000</wp:posOffset>
                </wp:positionH>
                <wp:positionV relativeFrom="page">
                  <wp:posOffset>346459</wp:posOffset>
                </wp:positionV>
                <wp:extent cx="7767955" cy="173355"/>
                <wp:effectExtent l="0" t="0" r="0" b="0"/>
                <wp:wrapNone/>
                <wp:docPr id="1527276434" name="Group 126"/>
                <wp:cNvGraphicFramePr/>
                <a:graphic xmlns:a="http://schemas.openxmlformats.org/drawingml/2006/main">
                  <a:graphicData uri="http://schemas.microsoft.com/office/word/2010/wordprocessingGroup">
                    <wpg:wgp>
                      <wpg:cNvGrpSpPr/>
                      <wpg:grpSpPr>
                        <a:xfrm>
                          <a:off x="0" y="0"/>
                          <a:ext cx="7767955" cy="173355"/>
                          <a:chOff x="0" y="0"/>
                          <a:chExt cx="7768186" cy="173418"/>
                        </a:xfrm>
                      </wpg:grpSpPr>
                      <wps:wsp>
                        <wps:cNvPr id="500225867" name="Rectangle 124"/>
                        <wps:cNvSpPr/>
                        <wps:spPr>
                          <a:xfrm>
                            <a:off x="0" y="4213"/>
                            <a:ext cx="7768186" cy="16920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67632108" name="Rectangle 120">
                          <a:hlinkClick r:id="rId21"/>
                        </wps:cNvPr>
                        <wps:cNvSpPr/>
                        <wps:spPr>
                          <a:xfrm>
                            <a:off x="341319" y="0"/>
                            <a:ext cx="74549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5910893" name="Rectangle 120">
                          <a:hlinkClick r:id="rId22"/>
                        </wps:cNvPr>
                        <wps:cNvSpPr/>
                        <wps:spPr>
                          <a:xfrm>
                            <a:off x="1415845" y="0"/>
                            <a:ext cx="85471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06488501" name="Rectangle 120">
                          <a:hlinkClick r:id="rId23"/>
                        </wps:cNvPr>
                        <wps:cNvSpPr/>
                        <wps:spPr>
                          <a:xfrm>
                            <a:off x="2667351" y="0"/>
                            <a:ext cx="671195"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504402" name="Rectangle 120">
                          <a:hlinkClick r:id="rId24"/>
                        </wps:cNvPr>
                        <wps:cNvSpPr/>
                        <wps:spPr>
                          <a:xfrm>
                            <a:off x="3809297" y="0"/>
                            <a:ext cx="84963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2737696" name="Rectangle 120">
                          <a:hlinkClick r:id="rId25"/>
                        </wps:cNvPr>
                        <wps:cNvSpPr/>
                        <wps:spPr>
                          <a:xfrm>
                            <a:off x="5073445" y="0"/>
                            <a:ext cx="1096645"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1766155" name="Rectangle 120">
                          <a:hlinkClick r:id="rId26"/>
                        </wps:cNvPr>
                        <wps:cNvSpPr/>
                        <wps:spPr>
                          <a:xfrm>
                            <a:off x="6594636" y="0"/>
                            <a:ext cx="84709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A310459" id="Group 126" o:spid="_x0000_s1026" style="position:absolute;margin-left:-60pt;margin-top:27.3pt;width:611.65pt;height:13.65pt;z-index:251660288;mso-position-vertical-relative:page" coordsize="77681,17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">
                <v:rect id="Rectangle 124" o:spid="_x0000_s1027" style="position:absolute;top:42;width:77681;height:16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" filled="f" stroked="f" strokeweight="1pt"/>
                <v:rect id="Rectangle 120" o:spid="_x0000_s1028" href="#Step1" style="position:absolute;left:3413;width:7455;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" o:button="t" filled="f" stroked="f" strokeweight="1pt">
                  <v:fill o:detectmouseclick="t"/>
                </v:rect>
                <v:rect id="Rectangle 120" o:spid="_x0000_s1029" href="#Step2" style="position:absolute;left:14158;width:8547;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" o:button="t" filled="f" stroked="f" strokeweight="1pt">
                  <v:fill o:detectmouseclick="t"/>
                </v:rect>
                <v:rect id="Rectangle 120" o:spid="_x0000_s1030" href="#Step3" style="position:absolute;left:26673;width:6712;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" o:button="t" filled="f" stroked="f" strokeweight="1pt">
                  <v:fill o:detectmouseclick="t"/>
                </v:rect>
                <v:rect id="Rectangle 120" o:spid="_x0000_s1031" href="#Step4" style="position:absolute;left:38092;width:8497;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" o:button="t" filled="f" stroked="f" strokeweight="1pt">
                  <v:fill o:detectmouseclick="t"/>
                </v:rect>
                <v:rect id="Rectangle 120" o:spid="_x0000_s1032" href="#Step5" style="position:absolute;left:50734;width:10966;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" o:button="t" filled="f" stroked="f" strokeweight="1pt">
                  <v:fill o:detectmouseclick="t"/>
                </v:rect>
                <v:rect id="Rectangle 120" o:spid="_x0000_s1033" href="#Contacts" style="position:absolute;left:65946;width:8471;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" o:button="t" filled="f" stroked="f" strokeweight="1pt">
                  <v:fill o:detectmouseclick="t"/>
                </v:rect>
                <w10:wrap anchory="page"/>
              </v:group>
            </w:pict>
          </mc:Fallback>
        </mc:AlternateContent>
      </w:r>
      <w:r w:rsidR="007F18DD" w:rsidRPr="00DC145F">
        <w:t xml:space="preserve">Executive </w:t>
      </w:r>
      <w:r w:rsidR="00165EF5" w:rsidRPr="008856E2">
        <w:t>S</w:t>
      </w:r>
      <w:r w:rsidR="007F18DD" w:rsidRPr="008856E2">
        <w:t>ummary</w:t>
      </w:r>
      <w:bookmarkEnd w:id="265"/>
    </w:p>
    <w:p w14:paraId="369DE7C4" w14:textId="77777777" w:rsidR="00961E8E" w:rsidRDefault="00961E8E" w:rsidP="00274F54">
      <w:pPr>
        <w:pStyle w:val="Body1"/>
      </w:pPr>
    </w:p>
    <w:p w14:paraId="13C43765" w14:textId="25A70E3B" w:rsidR="003C62E8" w:rsidRPr="00FD7D6A" w:rsidRDefault="006A587E" w:rsidP="00274F54">
      <w:pPr>
        <w:pStyle w:val="Body1"/>
        <w:rPr>
          <w:rFonts w:eastAsia="Times New Roman" w:cs="Calibri"/>
        </w:rPr>
      </w:pPr>
      <w:r w:rsidRPr="00FD7D6A">
        <w:t xml:space="preserve">Biofuels and bioproducts play a key role in enabling America’s leadership in clean energy technology, enhancing energy security and resilience, </w:t>
      </w:r>
      <w:r w:rsidR="00AD6D0E" w:rsidRPr="00FD7D6A">
        <w:t>reducing emissions, and in creating economic value and equitable opportunities for all Americans</w:t>
      </w:r>
      <w:r w:rsidR="00ED1262" w:rsidRPr="00FD7D6A">
        <w:t xml:space="preserve">. </w:t>
      </w:r>
      <w:r w:rsidR="00AF4327">
        <w:t>DOE’s</w:t>
      </w:r>
      <w:r w:rsidR="00135F0A">
        <w:t xml:space="preserve"> Office of Energy Efficiency and Renewable Energy (EERE)</w:t>
      </w:r>
      <w:r w:rsidR="003F3EE7" w:rsidRPr="00FD7D6A">
        <w:t xml:space="preserve"> Bioenergy Technologies Office </w:t>
      </w:r>
      <w:r w:rsidR="00AF4327">
        <w:t xml:space="preserve">(BETO) </w:t>
      </w:r>
      <w:r w:rsidR="003F3EE7" w:rsidRPr="00FD7D6A">
        <w:t xml:space="preserve">supports </w:t>
      </w:r>
      <w:r w:rsidR="00B9696B" w:rsidRPr="00FD7D6A">
        <w:t xml:space="preserve">research, development, </w:t>
      </w:r>
      <w:r w:rsidR="000273F6" w:rsidRPr="00FD7D6A">
        <w:t xml:space="preserve">and deployment </w:t>
      </w:r>
      <w:r w:rsidR="00F07121" w:rsidRPr="00FD7D6A">
        <w:t>of technologies that can mobilize domestic biomass and waste resources.</w:t>
      </w:r>
      <w:r w:rsidR="00D10144" w:rsidRPr="00FD7D6A">
        <w:t xml:space="preserve"> </w:t>
      </w:r>
    </w:p>
    <w:p w14:paraId="020E1FBE" w14:textId="77777777" w:rsidR="003C62E8" w:rsidRPr="00FD7D6A" w:rsidRDefault="003C62E8" w:rsidP="00274F54">
      <w:pPr>
        <w:pStyle w:val="Body1"/>
      </w:pPr>
    </w:p>
    <w:p w14:paraId="61E4759F" w14:textId="3A18C610" w:rsidR="00A862FA" w:rsidRPr="004B660A" w:rsidRDefault="00A862FA" w:rsidP="00A862FA">
      <w:pPr>
        <w:contextualSpacing w:val="0"/>
        <w:textAlignment w:val="baseline"/>
        <w:rPr>
          <w:rFonts w:eastAsia="Times New Roman" w:cs="Calibri"/>
        </w:rPr>
      </w:pPr>
      <w:r w:rsidRPr="004B660A">
        <w:rPr>
          <w:rFonts w:eastAsia="Times New Roman" w:cs="Calibri"/>
        </w:rPr>
        <w:t xml:space="preserve">Through this </w:t>
      </w:r>
      <w:r w:rsidR="00135F0A">
        <w:t xml:space="preserve">Sustainable Propane and Renewable Chemicals (SPARC) </w:t>
      </w:r>
      <w:r w:rsidRPr="004B660A">
        <w:rPr>
          <w:rFonts w:eastAsia="Times New Roman" w:cs="Calibri"/>
        </w:rPr>
        <w:t xml:space="preserve">NOFO, BETO seeks to continue to advance EERE’s goals and DOE’s commitment to pushing the frontiers of science and engineering and catalyzing clean energy jobs through RD&amp;D. The NOFO supports the </w:t>
      </w:r>
      <w:hyperlink r:id="rId31" w:history="1">
        <w:r w:rsidR="001E72CC" w:rsidRPr="00FD7D6A">
          <w:rPr>
            <w:rStyle w:val="Hyperlink"/>
            <w:rFonts w:eastAsia="Times New Roman" w:cs="Calibri"/>
          </w:rPr>
          <w:t>DOE Clean Fuels &amp; Products Shot™</w:t>
        </w:r>
      </w:hyperlink>
      <w:r w:rsidR="001E72CC" w:rsidRPr="004B660A">
        <w:rPr>
          <w:rFonts w:eastAsia="Times New Roman" w:cs="Calibri"/>
        </w:rPr>
        <w:t xml:space="preserve"> by supporting R&amp;D of high potential chemicals from renewable biomass. The NOFO also supports the </w:t>
      </w:r>
      <w:hyperlink r:id="rId32" w:history="1">
        <w:r w:rsidR="001E72CC" w:rsidRPr="00FD7D6A">
          <w:rPr>
            <w:rStyle w:val="Hyperlink"/>
            <w:rFonts w:eastAsia="Times New Roman" w:cs="Calibri"/>
          </w:rPr>
          <w:t>Industrial Heat Shot™</w:t>
        </w:r>
      </w:hyperlink>
      <w:r w:rsidR="001E72CC" w:rsidRPr="004B660A">
        <w:rPr>
          <w:rFonts w:eastAsia="Times New Roman" w:cs="Calibri"/>
        </w:rPr>
        <w:t xml:space="preserve"> to develop new pathways to produce renewable propane and liquid petroleum gases (LPG) from a variety of biomass and waste resources.</w:t>
      </w:r>
      <w:r w:rsidR="00FD7D6A" w:rsidRPr="004B660A">
        <w:rPr>
          <w:rFonts w:eastAsia="Times New Roman" w:cs="Calibri"/>
        </w:rPr>
        <w:t xml:space="preserve"> Both topic areas also support goals found in the </w:t>
      </w:r>
      <w:hyperlink r:id="rId33" w:history="1">
        <w:r w:rsidR="00FD7D6A" w:rsidRPr="00FD7D6A">
          <w:rPr>
            <w:rStyle w:val="Hyperlink"/>
            <w:rFonts w:eastAsia="Times New Roman" w:cs="Calibri"/>
          </w:rPr>
          <w:t>Industrial Decarbonization Roadmap</w:t>
        </w:r>
      </w:hyperlink>
      <w:r>
        <w:rPr>
          <w:rStyle w:val="Hyperlink"/>
          <w:rFonts w:eastAsia="Times New Roman" w:cs="Calibri"/>
        </w:rPr>
        <w:t>,</w:t>
      </w:r>
      <w:r w:rsidRPr="004B660A">
        <w:rPr>
          <w:rFonts w:eastAsia="Times New Roman" w:cs="Calibri"/>
        </w:rPr>
        <w:t xml:space="preserve"> which outlines numerous priorities for reducing industrial sector emissions in the most cost-effective manner</w:t>
      </w:r>
      <w:r>
        <w:rPr>
          <w:rFonts w:eastAsia="Times New Roman" w:cs="Calibri"/>
        </w:rPr>
        <w:t xml:space="preserve">, and the </w:t>
      </w:r>
      <w:hyperlink r:id="rId34" w:history="1">
        <w:r w:rsidRPr="00C76238">
          <w:rPr>
            <w:rStyle w:val="Hyperlink"/>
            <w:rFonts w:eastAsia="Times New Roman" w:cs="Calibri"/>
          </w:rPr>
          <w:t>BETO Multi Year Program Plan</w:t>
        </w:r>
      </w:hyperlink>
      <w:r>
        <w:rPr>
          <w:rFonts w:eastAsia="Times New Roman" w:cs="Calibri"/>
        </w:rPr>
        <w:t>, which highlights priorities for the production of chemicals, products, and fuels</w:t>
      </w:r>
      <w:r w:rsidRPr="004B660A">
        <w:rPr>
          <w:rFonts w:eastAsia="Times New Roman" w:cs="Calibri"/>
        </w:rPr>
        <w:t>.</w:t>
      </w:r>
    </w:p>
    <w:p w14:paraId="5B0DDFB0" w14:textId="77777777" w:rsidR="003C62E8" w:rsidRPr="00FD7D6A" w:rsidRDefault="003C62E8" w:rsidP="00274F54">
      <w:pPr>
        <w:pStyle w:val="Body1"/>
      </w:pPr>
    </w:p>
    <w:p w14:paraId="773110A8" w14:textId="23CDC45D" w:rsidR="00AC5CCB" w:rsidRPr="00AC5CCB" w:rsidRDefault="003C62E8" w:rsidP="00274F54">
      <w:pPr>
        <w:pStyle w:val="Body1"/>
      </w:pPr>
      <w:r w:rsidRPr="00FD7D6A">
        <w:t>This NOFO contains two topic areas. Topic Area 1 focuses on the develop</w:t>
      </w:r>
      <w:r>
        <w:t xml:space="preserve">ment of bio-based chemicals. Topic Area 2 focuses on the development of </w:t>
      </w:r>
      <w:r w:rsidR="00726DEF">
        <w:t xml:space="preserve">pathways for </w:t>
      </w:r>
      <w:r w:rsidR="00F64A26">
        <w:t xml:space="preserve">bio-based propane and liquid petroleum gases (LPG). </w:t>
      </w:r>
      <w:r w:rsidR="00FE53D5">
        <w:t xml:space="preserve">Up to $23M is available </w:t>
      </w:r>
      <w:r w:rsidR="00090EF4">
        <w:t>across both topic areas</w:t>
      </w:r>
      <w:r w:rsidR="00A96624">
        <w:t>.</w:t>
      </w:r>
    </w:p>
    <w:p w14:paraId="10A08873" w14:textId="77777777" w:rsidR="00410237" w:rsidRDefault="00410237" w:rsidP="00AC5CCB"/>
    <w:p w14:paraId="75EDA55C" w14:textId="74FAA073" w:rsidR="00B14107" w:rsidRPr="007F18DD" w:rsidRDefault="00B14107" w:rsidP="000F7B94">
      <w:pPr>
        <w:pStyle w:val="Heading2"/>
      </w:pPr>
      <w:bookmarkStart w:id="266" w:name="_Toc187385522"/>
      <w:r w:rsidRPr="007F18DD">
        <w:t xml:space="preserve">Agency </w:t>
      </w:r>
      <w:r w:rsidR="00165EF5">
        <w:t>C</w:t>
      </w:r>
      <w:r w:rsidRPr="007F18DD">
        <w:t xml:space="preserve">ontact </w:t>
      </w:r>
      <w:r w:rsidR="00165EF5">
        <w:t>I</w:t>
      </w:r>
      <w:r w:rsidRPr="007F18DD">
        <w:t>nformation</w:t>
      </w:r>
      <w:bookmarkEnd w:id="266"/>
    </w:p>
    <w:p w14:paraId="38EDAB90" w14:textId="5A524926" w:rsidR="00B14107" w:rsidRPr="00D06322" w:rsidRDefault="00B14107" w:rsidP="00274F54">
      <w:pPr>
        <w:pStyle w:val="Body1"/>
      </w:pPr>
      <w:r w:rsidRPr="00D06322">
        <w:t xml:space="preserve">Office </w:t>
      </w:r>
      <w:r w:rsidR="006A0751" w:rsidRPr="00D06322">
        <w:t>of</w:t>
      </w:r>
      <w:r w:rsidR="008174CE">
        <w:t xml:space="preserve"> </w:t>
      </w:r>
      <w:sdt>
        <w:sdtPr>
          <w:id w:val="1539319105"/>
          <w:placeholder>
            <w:docPart w:val="492D2A308FD54142A935B8A009D8B9AB"/>
          </w:placeholder>
        </w:sdtPr>
        <w:sdtEndPr/>
        <w:sdtContent>
          <w:r w:rsidR="006A0B00">
            <w:t>Energy Efficiency and Renewable Energy</w:t>
          </w:r>
        </w:sdtContent>
      </w:sdt>
      <w:r w:rsidR="006A0751" w:rsidRPr="00722EAB">
        <w:t xml:space="preserve"> </w:t>
      </w:r>
    </w:p>
    <w:p w14:paraId="10DB97F2" w14:textId="77777777" w:rsidR="00B14107" w:rsidRPr="00D06322" w:rsidRDefault="00B14107" w:rsidP="00274F54">
      <w:pPr>
        <w:pStyle w:val="Body1"/>
      </w:pPr>
      <w:r w:rsidRPr="00D06322">
        <w:t xml:space="preserve">U.S. Department of Energy </w:t>
      </w:r>
    </w:p>
    <w:p w14:paraId="5360D037" w14:textId="77777777" w:rsidR="00B14107" w:rsidRPr="00D06322" w:rsidRDefault="00B14107" w:rsidP="00274F54">
      <w:pPr>
        <w:pStyle w:val="Body1"/>
      </w:pPr>
      <w:r w:rsidRPr="00D06322">
        <w:t xml:space="preserve">1000 Independence Ave SW </w:t>
      </w:r>
    </w:p>
    <w:p w14:paraId="4420BBC0" w14:textId="6B788328" w:rsidR="00B14107" w:rsidRPr="00D06322" w:rsidRDefault="00B14107" w:rsidP="00274F54">
      <w:pPr>
        <w:pStyle w:val="Body1"/>
      </w:pPr>
      <w:r w:rsidRPr="00D06322">
        <w:t xml:space="preserve">Washington, D.C. 20585 </w:t>
      </w:r>
      <w:r w:rsidRPr="00D06322">
        <w:br/>
      </w:r>
    </w:p>
    <w:p w14:paraId="36CF9290" w14:textId="1DC5EDEE" w:rsidR="00B14107" w:rsidRPr="00D06322" w:rsidRDefault="00B14107" w:rsidP="00274F54">
      <w:pPr>
        <w:pStyle w:val="Body1"/>
      </w:pPr>
      <w:r w:rsidRPr="00D06322">
        <w:t>For questions relating to this specific NOFO, please send emails to</w:t>
      </w:r>
      <w:r w:rsidR="008E0663" w:rsidRPr="008E0663">
        <w:t xml:space="preserve"> </w:t>
      </w:r>
      <w:sdt>
        <w:sdtPr>
          <w:rPr>
            <w:highlight w:val="yellow"/>
          </w:rPr>
          <w:id w:val="342287688"/>
          <w:placeholder>
            <w:docPart w:val="E18A41AEA128480F9D21864F2B7005B5"/>
          </w:placeholder>
        </w:sdtPr>
        <w:sdtEndPr/>
        <w:sdtContent>
          <w:r w:rsidR="00E50E15">
            <w:rPr>
              <w:highlight w:val="yellow"/>
            </w:rPr>
            <w:t>sparcnofo</w:t>
          </w:r>
          <w:r w:rsidR="00361D15">
            <w:rPr>
              <w:highlight w:val="yellow"/>
            </w:rPr>
            <w:t>@</w:t>
          </w:r>
          <w:r w:rsidR="00CC66F3">
            <w:rPr>
              <w:highlight w:val="yellow"/>
            </w:rPr>
            <w:t>hq.doe.gov</w:t>
          </w:r>
        </w:sdtContent>
      </w:sdt>
      <w:r w:rsidR="008E0663" w:rsidRPr="006A0B00">
        <w:rPr>
          <w:highlight w:val="yellow"/>
        </w:rPr>
        <w:t>.</w:t>
      </w:r>
      <w:r w:rsidRPr="00D06322">
        <w:rPr>
          <w:rFonts w:cs="Times New Roman"/>
          <w:i/>
        </w:rPr>
        <w:t xml:space="preserve"> </w:t>
      </w:r>
    </w:p>
    <w:p w14:paraId="016B722C" w14:textId="64B0FA7E" w:rsidR="00D822BC" w:rsidRDefault="00D822BC" w:rsidP="00274F54">
      <w:pPr>
        <w:pStyle w:val="Body1"/>
      </w:pPr>
    </w:p>
    <w:p w14:paraId="109659A1" w14:textId="1A471185" w:rsidR="00614D04" w:rsidRDefault="00514091" w:rsidP="00274F54">
      <w:pPr>
        <w:pStyle w:val="Body1"/>
      </w:pPr>
      <w:r w:rsidRPr="00E36B1A">
        <w:rPr>
          <w:b/>
          <w:bCs/>
        </w:rPr>
        <w:t>DISCLAIMER:</w:t>
      </w:r>
      <w:r w:rsidRPr="00266D74">
        <w:t xml:space="preserve"> Applicants are discouraged from submitting information considered proprietary unless it is deemed essential for proper evaluation of the application. If the application contains information that the applicant organization considers to be trade secrets, information that is commercial or financial, or information that is privileged or confidential, the pages containing that information </w:t>
      </w:r>
      <w:r w:rsidR="00CB31BE">
        <w:t>must</w:t>
      </w:r>
      <w:r w:rsidR="00CB31BE" w:rsidRPr="00266D74">
        <w:t xml:space="preserve"> </w:t>
      </w:r>
      <w:r w:rsidRPr="00266D74">
        <w:t xml:space="preserve">be identified as specified in the application instructions. When such information is included in the application, it </w:t>
      </w:r>
      <w:r w:rsidR="00372E57">
        <w:t>will be withheld from public disclosure to the extent permitted by law, including the Freedom of Information Act</w:t>
      </w:r>
      <w:r w:rsidR="00A80546">
        <w:t xml:space="preserve">, </w:t>
      </w:r>
      <w:r w:rsidRPr="00266D74">
        <w:t xml:space="preserve">with the understanding that the information will be used or disclosed only for evaluation of the </w:t>
      </w:r>
      <w:r w:rsidRPr="00266D74">
        <w:lastRenderedPageBreak/>
        <w:t>application. The information contained in the application will be protected by DOE from unauthorized disclosure, consistent with the need for merit review of applications of financial assistance awards to assure the integrity of the competitive process and the accuracy and completeness of the information. If a federal financial assistance award is made as a result of or in connection with an application, the federal government has the right to use or disclose the information to the extent authorized by law. This restriction does not limit the federal government’s right to use the information if it is obtained without restriction from another source.</w:t>
      </w:r>
    </w:p>
    <w:p w14:paraId="5A610D4B" w14:textId="77777777" w:rsidR="00800BD2" w:rsidRDefault="00800BD2" w:rsidP="00274F54">
      <w:pPr>
        <w:pStyle w:val="Body1"/>
        <w:sectPr w:rsidR="00800BD2" w:rsidSect="0075603A">
          <w:headerReference w:type="first" r:id="rId35"/>
          <w:type w:val="continuous"/>
          <w:pgSz w:w="12240" w:h="15840"/>
          <w:pgMar w:top="1440" w:right="1440" w:bottom="1440" w:left="1440" w:header="720" w:footer="270" w:gutter="0"/>
          <w:cols w:space="720"/>
          <w:titlePg/>
          <w:docGrid w:linePitch="360"/>
        </w:sectPr>
      </w:pPr>
    </w:p>
    <w:p w14:paraId="7094EA50" w14:textId="6589AFED" w:rsidR="0045302A" w:rsidRDefault="0014617B" w:rsidP="00CD18BE">
      <w:pPr>
        <w:pStyle w:val="Heading1"/>
      </w:pPr>
      <w:bookmarkStart w:id="267" w:name="_Toc187385523"/>
      <w:r>
        <w:lastRenderedPageBreak/>
        <w:t xml:space="preserve">II. </w:t>
      </w:r>
      <w:r w:rsidR="0045302A" w:rsidRPr="000F2B3B">
        <w:t>Eligibility</w:t>
      </w:r>
      <w:bookmarkStart w:id="268" w:name="ELIGIBILITY"/>
      <w:bookmarkEnd w:id="267"/>
    </w:p>
    <w:p w14:paraId="0AC8CA85" w14:textId="77777777" w:rsidR="0007197B" w:rsidRPr="0007197B" w:rsidRDefault="0007197B" w:rsidP="00CD18BE"/>
    <w:bookmarkEnd w:id="268"/>
    <w:p w14:paraId="38F4A45B" w14:textId="3475158E" w:rsidR="00DE7D43" w:rsidRDefault="00342C06" w:rsidP="00CD18BE">
      <w:r w:rsidRPr="00D06322">
        <w:t xml:space="preserve">To be considered for substantive evaluation, an applicant’s submission must meet the criteria set forth below. If the application </w:t>
      </w:r>
      <w:r w:rsidRPr="00B07F41">
        <w:t>does</w:t>
      </w:r>
      <w:r w:rsidRPr="00D06322">
        <w:t xml:space="preserve"> not </w:t>
      </w:r>
      <w:r w:rsidRPr="00B07F41">
        <w:t>meet</w:t>
      </w:r>
      <w:r w:rsidRPr="00D06322">
        <w:t xml:space="preserve"> these eligibility requirements, it will be considered ineligible and removed from further evaluation</w:t>
      </w:r>
      <w:r w:rsidR="004B4364">
        <w:t xml:space="preserve"> and ineligible for any award</w:t>
      </w:r>
      <w:r w:rsidRPr="00D06322">
        <w:t>.</w:t>
      </w:r>
      <w:r w:rsidR="00B77E35">
        <w:t xml:space="preserve"> </w:t>
      </w:r>
      <w:r w:rsidR="00B77E35" w:rsidRPr="006C399A">
        <w:t xml:space="preserve">DOE will not make eligibility determinations for potential applicants prior to the date on which applications to this </w:t>
      </w:r>
      <w:r w:rsidR="00B77E35">
        <w:t>NOFO</w:t>
      </w:r>
      <w:r w:rsidR="00B77E35" w:rsidRPr="006C399A">
        <w:t xml:space="preserve"> must be submitted. The decision whether to apply in response to this </w:t>
      </w:r>
      <w:r w:rsidR="00B77E35">
        <w:t>NOFO</w:t>
      </w:r>
      <w:r w:rsidR="00B77E35" w:rsidRPr="006C399A">
        <w:t xml:space="preserve"> lies solely with the applicant.</w:t>
      </w:r>
      <w:r w:rsidR="00CB5CAD">
        <w:t xml:space="preserve"> </w:t>
      </w:r>
      <w:r w:rsidR="00681A48">
        <w:t xml:space="preserve">The information included here is specific to eligibility requirements for this NOFO. For eligibility requirements applicable to all NOFOs, please consult the </w:t>
      </w:r>
      <w:r w:rsidR="00681A48" w:rsidRPr="0016230A">
        <w:rPr>
          <w:color w:val="C83000"/>
        </w:rPr>
        <w:t>NOFO Part 2</w:t>
      </w:r>
      <w:r w:rsidR="00635D16" w:rsidRPr="0016230A">
        <w:rPr>
          <w:color w:val="C83000"/>
        </w:rPr>
        <w:t xml:space="preserve">, </w:t>
      </w:r>
      <w:r w:rsidR="00635D16" w:rsidRPr="0016230A">
        <w:rPr>
          <w:i/>
          <w:iCs/>
          <w:color w:val="C83000"/>
        </w:rPr>
        <w:t>Eligibility</w:t>
      </w:r>
      <w:r w:rsidR="00681A48">
        <w:t>.</w:t>
      </w:r>
    </w:p>
    <w:p w14:paraId="4E87EFC0" w14:textId="77777777" w:rsidR="00EE5E63" w:rsidRPr="00D06322" w:rsidRDefault="00EE5E63" w:rsidP="00CD18BE"/>
    <w:p w14:paraId="16C10D20" w14:textId="4D2F4A03" w:rsidR="00BA2D46" w:rsidRPr="00166E64" w:rsidRDefault="003818EC" w:rsidP="00D638EA">
      <w:pPr>
        <w:pStyle w:val="Heading2"/>
        <w:numPr>
          <w:ilvl w:val="0"/>
          <w:numId w:val="32"/>
        </w:numPr>
        <w:tabs>
          <w:tab w:val="clear" w:pos="270"/>
          <w:tab w:val="clear" w:pos="360"/>
          <w:tab w:val="clear" w:pos="900"/>
        </w:tabs>
        <w:rPr>
          <w:rFonts w:ascii="Arial Black" w:hAnsi="Arial Black"/>
          <w:color w:val="0070C0"/>
          <w:sz w:val="44"/>
          <w:szCs w:val="44"/>
        </w:rPr>
      </w:pPr>
      <w:bookmarkStart w:id="269" w:name="_Toc187385524"/>
      <w:r w:rsidRPr="00561C0D">
        <w:t>Eligible</w:t>
      </w:r>
      <w:r w:rsidRPr="003818EC">
        <w:t xml:space="preserve"> </w:t>
      </w:r>
      <w:r w:rsidR="002B4007" w:rsidRPr="00DE35A4">
        <w:t>A</w:t>
      </w:r>
      <w:r w:rsidRPr="00DE35A4">
        <w:t>pplicants</w:t>
      </w:r>
      <w:bookmarkEnd w:id="269"/>
      <w:r w:rsidRPr="008743CD">
        <w:t xml:space="preserve"> </w:t>
      </w:r>
      <w:bookmarkStart w:id="270" w:name="Cost_sharing"/>
      <w:bookmarkEnd w:id="270"/>
    </w:p>
    <w:p w14:paraId="6E1F8020" w14:textId="77777777" w:rsidR="007251AA" w:rsidRDefault="007251AA" w:rsidP="007251AA">
      <w:pPr>
        <w:rPr>
          <w:rFonts w:eastAsia="Segoe UI" w:cs="Segoe UI"/>
        </w:rPr>
      </w:pPr>
      <w:r w:rsidRPr="007251AA">
        <w:rPr>
          <w:rFonts w:eastAsia="Segoe UI" w:cs="Segoe UI"/>
        </w:rPr>
        <w:t xml:space="preserve">To be considered for substantive evaluation, an applicant’s submission must meet the criteria set forth below. If the application does not meet these eligibility requirements, it will be considered ineligible and removed from further evaluation. </w:t>
      </w:r>
    </w:p>
    <w:p w14:paraId="2234DE57" w14:textId="6B9F905D" w:rsidR="004358F9" w:rsidRDefault="004358F9" w:rsidP="00CD18BE">
      <w:pPr>
        <w:rPr>
          <w:rFonts w:eastAsia="Segoe UI" w:cs="Segoe UI"/>
        </w:rPr>
      </w:pPr>
    </w:p>
    <w:p w14:paraId="30455E45" w14:textId="323EE205" w:rsidR="00345928" w:rsidRPr="00B428FA" w:rsidRDefault="00345928" w:rsidP="005402E9">
      <w:pPr>
        <w:pStyle w:val="Heading3"/>
        <w:ind w:left="720"/>
      </w:pPr>
      <w:bookmarkStart w:id="271" w:name="_Toc167328997"/>
      <w:bookmarkStart w:id="272" w:name="_Toc187385525"/>
      <w:r w:rsidRPr="00B428FA">
        <w:t>Domestic Entities</w:t>
      </w:r>
      <w:bookmarkEnd w:id="271"/>
      <w:bookmarkEnd w:id="272"/>
    </w:p>
    <w:p w14:paraId="703E4080" w14:textId="1793E07B" w:rsidR="00345928" w:rsidRPr="002309C2" w:rsidRDefault="00345928" w:rsidP="00CD18BE">
      <w:r w:rsidRPr="1785420A">
        <w:rPr>
          <w:rFonts w:eastAsia="Times New Roman" w:cs="Times New Roman"/>
          <w:color w:val="000000" w:themeColor="text1"/>
        </w:rPr>
        <w:t xml:space="preserve">Domestic entities are eligible to apply as recipients or subrecipients. </w:t>
      </w:r>
      <w:r w:rsidRPr="002309C2">
        <w:t xml:space="preserve">The following types of domestic entities are eligible to participate as a recipient or subrecipient of this </w:t>
      </w:r>
      <w:r w:rsidR="00AF233E" w:rsidRPr="002309C2">
        <w:t>NOFO</w:t>
      </w:r>
      <w:r w:rsidRPr="002309C2">
        <w:t>:</w:t>
      </w:r>
    </w:p>
    <w:p w14:paraId="1F3D5AA0" w14:textId="77777777" w:rsidR="00345928" w:rsidRPr="002309C2" w:rsidRDefault="00345928" w:rsidP="00CD18BE"/>
    <w:p w14:paraId="0FCA63CD" w14:textId="77777777" w:rsidR="00345928" w:rsidRPr="00862FA9" w:rsidRDefault="00345928" w:rsidP="00D638EA">
      <w:pPr>
        <w:pStyle w:val="ListParagraph"/>
        <w:numPr>
          <w:ilvl w:val="0"/>
          <w:numId w:val="24"/>
        </w:numPr>
      </w:pPr>
      <w:r>
        <w:t xml:space="preserve">Institutions of higher education; </w:t>
      </w:r>
    </w:p>
    <w:p w14:paraId="62636160" w14:textId="3E9D5A4B" w:rsidR="00345928" w:rsidRPr="00862FA9" w:rsidRDefault="00345928" w:rsidP="00D638EA">
      <w:pPr>
        <w:pStyle w:val="ListParagraph"/>
        <w:numPr>
          <w:ilvl w:val="0"/>
          <w:numId w:val="24"/>
        </w:numPr>
      </w:pPr>
      <w:r w:rsidRPr="00862FA9">
        <w:t xml:space="preserve">For-profit </w:t>
      </w:r>
      <w:r w:rsidR="002A1EE3">
        <w:t>organization</w:t>
      </w:r>
      <w:r w:rsidRPr="00862FA9">
        <w:t>;</w:t>
      </w:r>
    </w:p>
    <w:p w14:paraId="199B78AB" w14:textId="4CDD52E4" w:rsidR="00345928" w:rsidRPr="00862FA9" w:rsidRDefault="00345928" w:rsidP="00D638EA">
      <w:pPr>
        <w:pStyle w:val="ListParagraph"/>
        <w:numPr>
          <w:ilvl w:val="0"/>
          <w:numId w:val="24"/>
        </w:numPr>
      </w:pPr>
      <w:r w:rsidRPr="00862FA9">
        <w:t xml:space="preserve">Nonprofit </w:t>
      </w:r>
      <w:r w:rsidR="002A1EE3">
        <w:t>organization</w:t>
      </w:r>
      <w:r w:rsidRPr="00862FA9">
        <w:t xml:space="preserve">; </w:t>
      </w:r>
    </w:p>
    <w:p w14:paraId="7C70F4F6" w14:textId="77777777" w:rsidR="00345928" w:rsidRPr="00862FA9" w:rsidRDefault="00345928" w:rsidP="00D638EA">
      <w:pPr>
        <w:pStyle w:val="ListParagraph"/>
        <w:numPr>
          <w:ilvl w:val="0"/>
          <w:numId w:val="24"/>
        </w:numPr>
      </w:pPr>
      <w:r w:rsidRPr="00862FA9">
        <w:t>State and local governmental entities; and</w:t>
      </w:r>
    </w:p>
    <w:p w14:paraId="14726E17" w14:textId="3EF4C977" w:rsidR="00345928" w:rsidRDefault="00345928" w:rsidP="00D638EA">
      <w:pPr>
        <w:pStyle w:val="ListParagraph"/>
        <w:numPr>
          <w:ilvl w:val="0"/>
          <w:numId w:val="24"/>
        </w:numPr>
        <w:rPr>
          <w:rFonts w:eastAsia="Segoe UI" w:cs="Segoe UI"/>
        </w:rPr>
      </w:pPr>
      <w:r w:rsidRPr="00862FA9">
        <w:rPr>
          <w:rFonts w:eastAsia="Segoe UI" w:cs="Segoe UI"/>
        </w:rPr>
        <w:t xml:space="preserve">Indian Tribes, </w:t>
      </w:r>
      <w:r w:rsidRPr="00862FA9">
        <w:t>as defined in section 4 of the Indian Self-Determination and Education Assistance Act, 25 U</w:t>
      </w:r>
      <w:r w:rsidRPr="00862FA9">
        <w:rPr>
          <w:rFonts w:eastAsia="Segoe UI" w:cs="Segoe UI"/>
        </w:rPr>
        <w:t>.S.C. § 5304</w:t>
      </w:r>
      <w:r w:rsidR="006C501A" w:rsidRPr="002309C2">
        <w:rPr>
          <w:rStyle w:val="FootnoteReference"/>
          <w:rFonts w:eastAsia="Segoe UI" w:cs="Segoe UI"/>
        </w:rPr>
        <w:footnoteReference w:id="2"/>
      </w:r>
    </w:p>
    <w:p w14:paraId="2C87554E" w14:textId="77777777" w:rsidR="00A32D4D" w:rsidRDefault="00A32D4D" w:rsidP="00A32D4D">
      <w:pPr>
        <w:rPr>
          <w:rFonts w:eastAsia="Segoe UI" w:cs="Segoe UI"/>
        </w:rPr>
      </w:pPr>
    </w:p>
    <w:p w14:paraId="4F97C3E7" w14:textId="659ADE0E" w:rsidR="00A32D4D" w:rsidRPr="00A32D4D" w:rsidRDefault="00A32D4D" w:rsidP="00A32D4D">
      <w:pPr>
        <w:rPr>
          <w:rFonts w:eastAsia="Segoe UI" w:cs="Segoe UI"/>
        </w:rPr>
      </w:pPr>
      <w:r w:rsidRPr="00A32D4D">
        <w:rPr>
          <w:rFonts w:eastAsia="Segoe UI" w:cs="Segoe UI"/>
        </w:rPr>
        <w:t>DOE/NNSA FFRDCs are eligible to participate as a subrecipient but are not eligible to apply as a recipient.</w:t>
      </w:r>
    </w:p>
    <w:p w14:paraId="44203BF5" w14:textId="77777777" w:rsidR="00A32D4D" w:rsidRPr="00A32D4D" w:rsidRDefault="00A32D4D" w:rsidP="00A32D4D">
      <w:pPr>
        <w:rPr>
          <w:rFonts w:eastAsia="Segoe UI" w:cs="Segoe UI"/>
        </w:rPr>
      </w:pPr>
    </w:p>
    <w:p w14:paraId="4DFEC871" w14:textId="3919BC74" w:rsidR="00EE4152" w:rsidRDefault="3783E879" w:rsidP="00774782">
      <w:pPr>
        <w:rPr>
          <w:rFonts w:eastAsia="Segoe UI" w:cs="Segoe UI"/>
        </w:rPr>
      </w:pPr>
      <w:r w:rsidRPr="4705B8FA">
        <w:rPr>
          <w:rFonts w:eastAsia="Segoe UI" w:cs="Segoe UI"/>
        </w:rPr>
        <w:t xml:space="preserve">To qualify as a domestic entity, the entity must be </w:t>
      </w:r>
      <w:r w:rsidRPr="4705B8FA">
        <w:t>organized, chartered, or incorporated (or otherwise formed) under the laws of a particular state or territory of the United States or under the laws of the United States</w:t>
      </w:r>
      <w:r w:rsidRPr="4705B8FA">
        <w:rPr>
          <w:rFonts w:eastAsia="Segoe UI" w:cs="Segoe UI"/>
        </w:rPr>
        <w:t xml:space="preserve">; </w:t>
      </w:r>
      <w:r w:rsidRPr="00F45A7B">
        <w:rPr>
          <w:rFonts w:eastAsia="Segoe UI" w:cs="Segoe UI"/>
          <w:bCs/>
        </w:rPr>
        <w:t>have majority domestic ownership and control;</w:t>
      </w:r>
      <w:r w:rsidRPr="4705B8FA">
        <w:rPr>
          <w:rFonts w:eastAsia="Segoe UI" w:cs="Segoe UI"/>
        </w:rPr>
        <w:t xml:space="preserve"> and have a physical place of business in the United States.</w:t>
      </w:r>
    </w:p>
    <w:p w14:paraId="07C01E96" w14:textId="77777777" w:rsidR="00774782" w:rsidRPr="00774782" w:rsidRDefault="00774782" w:rsidP="00774782"/>
    <w:p w14:paraId="02456245" w14:textId="4BF4AFD2" w:rsidR="007F6197" w:rsidRPr="00CB11F5" w:rsidRDefault="007F6197" w:rsidP="00774782">
      <w:pPr>
        <w:pStyle w:val="Heading3"/>
        <w:ind w:left="720"/>
      </w:pPr>
      <w:bookmarkStart w:id="273" w:name="_Toc187385526"/>
      <w:r w:rsidRPr="4705B8FA">
        <w:t>Foreign Entity Participation</w:t>
      </w:r>
      <w:bookmarkEnd w:id="273"/>
    </w:p>
    <w:p w14:paraId="689E1999" w14:textId="77777777" w:rsidR="00774782" w:rsidRDefault="3AF3CA39" w:rsidP="000904A1">
      <w:pPr>
        <w:rPr>
          <w:rFonts w:cs="Calibri"/>
        </w:rPr>
      </w:pPr>
      <w:r w:rsidRPr="4705B8FA">
        <w:rPr>
          <w:rFonts w:cs="Calibri"/>
        </w:rPr>
        <w:t xml:space="preserve">In general, foreign entities are not eligible to apply as either a </w:t>
      </w:r>
      <w:r w:rsidR="00664138" w:rsidRPr="49B5A21D">
        <w:rPr>
          <w:rFonts w:cs="Calibri"/>
        </w:rPr>
        <w:t>recipient</w:t>
      </w:r>
      <w:r w:rsidRPr="4705B8FA">
        <w:rPr>
          <w:rFonts w:cs="Calibri"/>
        </w:rPr>
        <w:t xml:space="preserve"> or subrecipient. In limited circumstances, DOE may approve a waiver to allow a foreign entity to participate as a </w:t>
      </w:r>
      <w:r w:rsidR="00670054" w:rsidRPr="49B5A21D">
        <w:rPr>
          <w:rFonts w:cs="Calibri"/>
        </w:rPr>
        <w:t>recipient</w:t>
      </w:r>
      <w:r w:rsidRPr="4705B8FA">
        <w:rPr>
          <w:rFonts w:cs="Calibri"/>
        </w:rPr>
        <w:t xml:space="preserve"> or subrecipient.</w:t>
      </w:r>
    </w:p>
    <w:p w14:paraId="5C4B13AE" w14:textId="77777777" w:rsidR="00774782" w:rsidRDefault="00774782" w:rsidP="000904A1">
      <w:pPr>
        <w:rPr>
          <w:rFonts w:cs="Calibri"/>
        </w:rPr>
      </w:pPr>
    </w:p>
    <w:p w14:paraId="05B39B42" w14:textId="063FE544" w:rsidR="00E16AEE" w:rsidRDefault="3AF3CA39" w:rsidP="000904A1">
      <w:pPr>
        <w:rPr>
          <w:rFonts w:cs="Calibri"/>
        </w:rPr>
      </w:pPr>
      <w:r w:rsidRPr="4705B8FA">
        <w:rPr>
          <w:rFonts w:cs="Calibri"/>
        </w:rPr>
        <w:lastRenderedPageBreak/>
        <w:t xml:space="preserve">A foreign entity may submit </w:t>
      </w:r>
      <w:r w:rsidRPr="4139DC03">
        <w:rPr>
          <w:rFonts w:cs="Calibri"/>
        </w:rPr>
        <w:t>a</w:t>
      </w:r>
      <w:r w:rsidR="5F1AA02B" w:rsidRPr="4139DC03">
        <w:rPr>
          <w:rFonts w:cs="Calibri"/>
        </w:rPr>
        <w:t>n</w:t>
      </w:r>
      <w:r w:rsidRPr="4705B8FA">
        <w:rPr>
          <w:rFonts w:cs="Calibri"/>
        </w:rPr>
        <w:t xml:space="preserve"> </w:t>
      </w:r>
      <w:r w:rsidR="42E235C4" w:rsidRPr="3DDC51FE">
        <w:rPr>
          <w:rFonts w:cs="Calibri"/>
        </w:rPr>
        <w:t>a</w:t>
      </w:r>
      <w:r w:rsidRPr="3DDC51FE">
        <w:rPr>
          <w:rFonts w:cs="Calibri"/>
        </w:rPr>
        <w:t xml:space="preserve">pplication </w:t>
      </w:r>
      <w:r w:rsidRPr="4705B8FA">
        <w:rPr>
          <w:rFonts w:cs="Calibri"/>
        </w:rPr>
        <w:t xml:space="preserve">to this NOFO, but the </w:t>
      </w:r>
      <w:r w:rsidR="23E40582" w:rsidRPr="3DDC51FE">
        <w:rPr>
          <w:rFonts w:cs="Calibri"/>
        </w:rPr>
        <w:t>a</w:t>
      </w:r>
      <w:r w:rsidRPr="3DDC51FE">
        <w:rPr>
          <w:rFonts w:cs="Calibri"/>
        </w:rPr>
        <w:t xml:space="preserve">pplication </w:t>
      </w:r>
      <w:r w:rsidRPr="4705B8FA">
        <w:rPr>
          <w:rFonts w:cs="Calibri"/>
        </w:rPr>
        <w:t xml:space="preserve">must be accompanied by an explicit written waiver request. Likewise, if the applicant seeks to include a foreign entity as a subrecipient, the applicant must submit a separate explicit written waiver request in the </w:t>
      </w:r>
      <w:r w:rsidR="2048BC26" w:rsidRPr="0F169A8D">
        <w:rPr>
          <w:rFonts w:cs="Calibri"/>
        </w:rPr>
        <w:t>a</w:t>
      </w:r>
      <w:r w:rsidRPr="0F169A8D">
        <w:rPr>
          <w:rFonts w:cs="Calibri"/>
        </w:rPr>
        <w:t>pplication</w:t>
      </w:r>
      <w:r w:rsidRPr="4705B8FA">
        <w:rPr>
          <w:rFonts w:cs="Calibri"/>
        </w:rPr>
        <w:t xml:space="preserve"> for each proposed foreign subrecipient.  </w:t>
      </w:r>
      <w:r w:rsidR="00255E26">
        <w:rPr>
          <w:rFonts w:cs="Calibri"/>
        </w:rPr>
        <w:t xml:space="preserve">Please see </w:t>
      </w:r>
      <w:r w:rsidR="00255E26" w:rsidRPr="0016230A">
        <w:rPr>
          <w:rFonts w:cs="Calibri"/>
          <w:color w:val="C83000"/>
        </w:rPr>
        <w:t xml:space="preserve">NOFO Part 2, </w:t>
      </w:r>
      <w:r w:rsidR="006958CA" w:rsidRPr="0016230A">
        <w:rPr>
          <w:rFonts w:cs="Calibri"/>
          <w:i/>
          <w:iCs/>
          <w:color w:val="C83000"/>
        </w:rPr>
        <w:t>A</w:t>
      </w:r>
      <w:r w:rsidR="00016BD6" w:rsidRPr="0016230A">
        <w:rPr>
          <w:rFonts w:cs="Calibri"/>
          <w:i/>
          <w:iCs/>
          <w:color w:val="C83000"/>
        </w:rPr>
        <w:t>pplication</w:t>
      </w:r>
      <w:r w:rsidR="00016BD6" w:rsidRPr="0016230A">
        <w:rPr>
          <w:rFonts w:cs="Calibri"/>
          <w:i/>
          <w:color w:val="C83000"/>
        </w:rPr>
        <w:t xml:space="preserve"> Content Requirements</w:t>
      </w:r>
      <w:r w:rsidR="003F1960" w:rsidRPr="0016230A">
        <w:rPr>
          <w:rFonts w:cs="Calibri"/>
          <w:color w:val="C83000"/>
        </w:rPr>
        <w:t xml:space="preserve"> </w:t>
      </w:r>
      <w:r w:rsidRPr="4705B8FA">
        <w:rPr>
          <w:rFonts w:cs="Calibri"/>
        </w:rPr>
        <w:t>for the requirements for submission of a foreign entity waiver request. The applicant does not have the right to appeal DOE’s decision concerning a waiver request.</w:t>
      </w:r>
    </w:p>
    <w:p w14:paraId="71E7D6B1" w14:textId="77777777" w:rsidR="00C0451B" w:rsidRDefault="00C0451B" w:rsidP="00E16AEE"/>
    <w:p w14:paraId="7203EC47" w14:textId="4F4B79CB" w:rsidR="0009346C" w:rsidRPr="00912B99" w:rsidRDefault="236009C8" w:rsidP="000904A1">
      <w:pPr>
        <w:rPr>
          <w:rFonts w:eastAsia="Segoe UI" w:cs="Segoe UI"/>
        </w:rPr>
      </w:pPr>
      <w:r w:rsidRPr="00912B99">
        <w:t>R</w:t>
      </w:r>
      <w:r w:rsidR="31E735EC" w:rsidRPr="00912B99">
        <w:rPr>
          <w:rFonts w:eastAsia="Segoe UI" w:cs="Segoe UI"/>
        </w:rPr>
        <w:t xml:space="preserve">ecipients must </w:t>
      </w:r>
      <w:r w:rsidR="57FB0D77" w:rsidRPr="00912B99">
        <w:rPr>
          <w:rFonts w:eastAsia="Segoe UI" w:cs="Segoe UI"/>
        </w:rPr>
        <w:t xml:space="preserve">only </w:t>
      </w:r>
    </w:p>
    <w:p w14:paraId="5C7A9E1D" w14:textId="109C4004" w:rsidR="000929B8" w:rsidRPr="00F43CB0" w:rsidRDefault="31E735EC" w:rsidP="000904A1">
      <w:pPr>
        <w:rPr>
          <w:rFonts w:cs="Calibri"/>
        </w:rPr>
      </w:pPr>
      <w:r w:rsidRPr="00F43CB0">
        <w:rPr>
          <w:rFonts w:eastAsia="Segoe UI" w:cs="Segoe UI"/>
        </w:rPr>
        <w:t>be legally formed in the United States and have a physical location for business operations in the United States</w:t>
      </w:r>
      <w:r w:rsidR="00775113" w:rsidRPr="00F43CB0">
        <w:rPr>
          <w:rFonts w:eastAsia="Segoe UI" w:cs="Segoe UI"/>
        </w:rPr>
        <w:t>.</w:t>
      </w:r>
      <w:r w:rsidR="5CF5CC9A" w:rsidRPr="00F43CB0">
        <w:rPr>
          <w:rFonts w:eastAsia="Segoe UI" w:cs="Segoe UI"/>
        </w:rPr>
        <w:t xml:space="preserve"> </w:t>
      </w:r>
    </w:p>
    <w:p w14:paraId="38144143" w14:textId="6FE87E88" w:rsidR="000929B8" w:rsidRPr="00F43CB0" w:rsidRDefault="000929B8" w:rsidP="000904A1">
      <w:pPr>
        <w:rPr>
          <w:rFonts w:cs="Calibri"/>
        </w:rPr>
      </w:pPr>
    </w:p>
    <w:p w14:paraId="47C9559E" w14:textId="423162D2" w:rsidR="000929B8" w:rsidRPr="00F43CB0" w:rsidRDefault="58074345" w:rsidP="000904A1">
      <w:pPr>
        <w:rPr>
          <w:rFonts w:cs="Calibri"/>
        </w:rPr>
      </w:pPr>
      <w:r w:rsidRPr="00F43CB0">
        <w:rPr>
          <w:rFonts w:cs="Calibri"/>
        </w:rPr>
        <w:t>E</w:t>
      </w:r>
      <w:r w:rsidR="000929B8" w:rsidRPr="00F43CB0">
        <w:rPr>
          <w:rFonts w:cs="Calibri"/>
        </w:rPr>
        <w:t xml:space="preserve">ntities that are organized, chartered, or incorporated (or otherwise formed) under the laws of the United States or a particular state or territory of the United States and have a physical location for business operations in the United States are eligible to apply for funding as a recipient or subrecipient. </w:t>
      </w:r>
    </w:p>
    <w:p w14:paraId="78B480A3" w14:textId="77777777" w:rsidR="00257569" w:rsidRPr="00F43CB0" w:rsidRDefault="00257569" w:rsidP="000904A1">
      <w:pPr>
        <w:rPr>
          <w:b/>
        </w:rPr>
      </w:pPr>
    </w:p>
    <w:p w14:paraId="6516C1B4" w14:textId="407A2F0D" w:rsidR="00257569" w:rsidRPr="00F43CB0" w:rsidRDefault="00257569" w:rsidP="000904A1">
      <w:pPr>
        <w:rPr>
          <w:rFonts w:cs="Calibri"/>
        </w:rPr>
      </w:pPr>
      <w:r w:rsidRPr="00F43CB0">
        <w:rPr>
          <w:b/>
        </w:rPr>
        <w:t>Foreign Entity Participation</w:t>
      </w:r>
    </w:p>
    <w:p w14:paraId="629947E7" w14:textId="59CA2500" w:rsidR="00264DED" w:rsidRPr="00F43CB0" w:rsidRDefault="00264DED" w:rsidP="000904A1">
      <w:pPr>
        <w:rPr>
          <w:rFonts w:cs="Calibri"/>
        </w:rPr>
      </w:pPr>
      <w:r w:rsidRPr="00F43CB0">
        <w:rPr>
          <w:rFonts w:cs="Calibri"/>
        </w:rPr>
        <w:t xml:space="preserve">A foreign entity is eligible to apply for funding as a recipient if it designates in the </w:t>
      </w:r>
      <w:r w:rsidR="41051E3A" w:rsidRPr="00F43CB0">
        <w:rPr>
          <w:rFonts w:cs="Calibri"/>
        </w:rPr>
        <w:t>a</w:t>
      </w:r>
      <w:r w:rsidRPr="00F43CB0">
        <w:rPr>
          <w:rFonts w:cs="Calibri"/>
        </w:rPr>
        <w:t xml:space="preserve">pplication a subsidiary or affiliate incorporated (or otherwise formed) under the laws of a state or territory of the United States to be the recipient. The </w:t>
      </w:r>
      <w:r w:rsidR="16D9DE36" w:rsidRPr="00F43CB0">
        <w:rPr>
          <w:rFonts w:cs="Calibri"/>
        </w:rPr>
        <w:t>a</w:t>
      </w:r>
      <w:r w:rsidRPr="00F43CB0">
        <w:rPr>
          <w:rFonts w:cs="Calibri"/>
        </w:rPr>
        <w:t xml:space="preserve">pplication must state the nature of the corporate relationship between the foreign entity and domestic subsidiary or affiliate. </w:t>
      </w:r>
    </w:p>
    <w:p w14:paraId="2D684EE6" w14:textId="77777777" w:rsidR="00264DED" w:rsidRPr="00F43CB0" w:rsidRDefault="00264DED" w:rsidP="000904A1">
      <w:pPr>
        <w:rPr>
          <w:rFonts w:cs="Calibri"/>
        </w:rPr>
      </w:pPr>
    </w:p>
    <w:p w14:paraId="15A78933" w14:textId="2326795D" w:rsidR="00264DED" w:rsidRPr="00F43CB0" w:rsidRDefault="00264DED" w:rsidP="000904A1">
      <w:pPr>
        <w:rPr>
          <w:rFonts w:cs="Calibri"/>
        </w:rPr>
      </w:pPr>
      <w:r w:rsidRPr="00F43CB0">
        <w:rPr>
          <w:rFonts w:cs="Calibri"/>
        </w:rPr>
        <w:t xml:space="preserve">Foreign entities may request a waiver of the requirement to designate a subsidiary in the United States as the recipient in the </w:t>
      </w:r>
      <w:r w:rsidR="1E18F4BE" w:rsidRPr="00F43CB0">
        <w:rPr>
          <w:rFonts w:cs="Calibri"/>
        </w:rPr>
        <w:t>a</w:t>
      </w:r>
      <w:r w:rsidRPr="00F43CB0">
        <w:rPr>
          <w:rFonts w:cs="Calibri"/>
        </w:rPr>
        <w:t xml:space="preserve">pplication (i.e., a foreign entity may request that it be the recipient). To do so, the applicant must submit an explicit written waiver request in the </w:t>
      </w:r>
      <w:r w:rsidR="555E2A8E" w:rsidRPr="00F43CB0">
        <w:rPr>
          <w:rFonts w:cs="Calibri"/>
        </w:rPr>
        <w:t>a</w:t>
      </w:r>
      <w:r w:rsidRPr="00F43CB0">
        <w:rPr>
          <w:rFonts w:cs="Calibri"/>
        </w:rPr>
        <w:t xml:space="preserve">pplication. </w:t>
      </w:r>
    </w:p>
    <w:p w14:paraId="5747337B" w14:textId="77777777" w:rsidR="00264DED" w:rsidRPr="00F43CB0" w:rsidRDefault="00264DED" w:rsidP="000904A1">
      <w:pPr>
        <w:rPr>
          <w:rFonts w:cs="Calibri"/>
        </w:rPr>
      </w:pPr>
    </w:p>
    <w:p w14:paraId="618EDA3C" w14:textId="41C76208" w:rsidR="00264DED" w:rsidRPr="00F43CB0" w:rsidRDefault="003F1960" w:rsidP="000904A1">
      <w:pPr>
        <w:rPr>
          <w:rFonts w:cs="Calibri"/>
        </w:rPr>
      </w:pPr>
      <w:r w:rsidRPr="004C2B2D">
        <w:rPr>
          <w:rFonts w:cs="Calibri"/>
          <w:color w:val="C00000"/>
        </w:rPr>
        <w:t xml:space="preserve">NOFO Part 2, </w:t>
      </w:r>
      <w:r w:rsidR="00500D9E" w:rsidRPr="004C2B2D">
        <w:rPr>
          <w:rFonts w:cs="Calibri"/>
          <w:i/>
          <w:color w:val="C00000"/>
        </w:rPr>
        <w:t>A</w:t>
      </w:r>
      <w:r w:rsidRPr="004C2B2D">
        <w:rPr>
          <w:rFonts w:cs="Calibri"/>
          <w:i/>
          <w:color w:val="C00000"/>
        </w:rPr>
        <w:t>pplication Content Requirements</w:t>
      </w:r>
      <w:r w:rsidRPr="004C2B2D">
        <w:rPr>
          <w:rFonts w:cs="Calibri"/>
          <w:color w:val="C00000"/>
        </w:rPr>
        <w:t xml:space="preserve"> </w:t>
      </w:r>
      <w:r w:rsidR="00264DED" w:rsidRPr="00F43CB0">
        <w:rPr>
          <w:rFonts w:cs="Calibri"/>
        </w:rPr>
        <w:t>lists the information that must be included in a request to waive this requirement. The applicant does not have the right to appeal DOE’s decision concerning a waiver request.</w:t>
      </w:r>
    </w:p>
    <w:p w14:paraId="75ACAAD3" w14:textId="7E06DE83" w:rsidR="000929B8" w:rsidRPr="00F43CB0" w:rsidRDefault="000929B8" w:rsidP="00A23C4C">
      <w:pPr>
        <w:rPr>
          <w:rFonts w:cs="Calibri"/>
        </w:rPr>
      </w:pPr>
    </w:p>
    <w:p w14:paraId="0D5DAE07" w14:textId="6D20CEDC" w:rsidR="2FC4B07C" w:rsidRPr="00F43CB0" w:rsidRDefault="04892F1B">
      <w:pPr>
        <w:rPr>
          <w:b/>
        </w:rPr>
      </w:pPr>
      <w:r w:rsidRPr="00F43CB0">
        <w:rPr>
          <w:b/>
        </w:rPr>
        <w:t>Participant Limitations</w:t>
      </w:r>
    </w:p>
    <w:p w14:paraId="6A65EB13" w14:textId="58C73ABA" w:rsidR="248CD047" w:rsidRDefault="2FE9DE33" w:rsidP="248CD047">
      <w:r>
        <w:t>Participation of the following entities are limited as follows.</w:t>
      </w:r>
    </w:p>
    <w:p w14:paraId="19ACE11B" w14:textId="3D32FA56" w:rsidR="3371E291" w:rsidRDefault="3371E291" w:rsidP="00D638EA">
      <w:pPr>
        <w:pStyle w:val="ListParagraph"/>
        <w:numPr>
          <w:ilvl w:val="0"/>
          <w:numId w:val="24"/>
        </w:numPr>
        <w:tabs>
          <w:tab w:val="left" w:pos="720"/>
        </w:tabs>
        <w:rPr>
          <w:rFonts w:cs="Calibri"/>
        </w:rPr>
      </w:pPr>
      <w:r w:rsidRPr="05EB0228">
        <w:rPr>
          <w:rFonts w:cs="Calibri"/>
        </w:rPr>
        <w:t>DOE FFRDCs</w:t>
      </w:r>
      <w:r w:rsidR="007C7801" w:rsidRPr="000904A1">
        <w:rPr>
          <w:rStyle w:val="FootnoteReference"/>
          <w:rFonts w:cs="Calibri"/>
        </w:rPr>
        <w:footnoteReference w:id="3"/>
      </w:r>
      <w:r w:rsidRPr="05EB0228">
        <w:rPr>
          <w:rFonts w:cs="Calibri"/>
        </w:rPr>
        <w:t xml:space="preserve"> are eligible to </w:t>
      </w:r>
      <w:r w:rsidR="00FD622E">
        <w:rPr>
          <w:rFonts w:cs="Calibri"/>
        </w:rPr>
        <w:t>participate</w:t>
      </w:r>
      <w:r w:rsidRPr="05EB0228">
        <w:rPr>
          <w:rFonts w:cs="Calibri"/>
        </w:rPr>
        <w:t xml:space="preserve"> as a</w:t>
      </w:r>
      <w:r w:rsidR="00422270">
        <w:rPr>
          <w:rFonts w:cs="Calibri"/>
        </w:rPr>
        <w:t xml:space="preserve"> subrecipient but are not eligible to apply as a recipient</w:t>
      </w:r>
      <w:r w:rsidR="007242CE">
        <w:rPr>
          <w:rFonts w:cs="Calibri"/>
        </w:rPr>
        <w:t>.</w:t>
      </w:r>
      <w:r w:rsidRPr="05EB0228">
        <w:rPr>
          <w:rFonts w:cs="Calibri"/>
        </w:rPr>
        <w:t xml:space="preserve"> </w:t>
      </w:r>
    </w:p>
    <w:p w14:paraId="09EA5208" w14:textId="66DEDE9E" w:rsidR="3371E291" w:rsidRDefault="3371E291" w:rsidP="00D638EA">
      <w:pPr>
        <w:pStyle w:val="ListParagraph"/>
        <w:numPr>
          <w:ilvl w:val="0"/>
          <w:numId w:val="24"/>
        </w:numPr>
        <w:tabs>
          <w:tab w:val="left" w:pos="720"/>
        </w:tabs>
        <w:rPr>
          <w:rFonts w:cs="Calibri"/>
        </w:rPr>
      </w:pPr>
      <w:r w:rsidRPr="05EB0228">
        <w:rPr>
          <w:rFonts w:cs="Calibri"/>
        </w:rPr>
        <w:t xml:space="preserve">Non-DOE FFRDCs are eligible to participate as a subrecipient but are not eligible to apply as a recipient.  </w:t>
      </w:r>
    </w:p>
    <w:p w14:paraId="1A60E398" w14:textId="404B6637" w:rsidR="39A4D4D2" w:rsidRDefault="3371E291" w:rsidP="00D638EA">
      <w:pPr>
        <w:pStyle w:val="ListParagraph"/>
        <w:numPr>
          <w:ilvl w:val="0"/>
          <w:numId w:val="24"/>
        </w:numPr>
        <w:tabs>
          <w:tab w:val="left" w:pos="720"/>
        </w:tabs>
        <w:rPr>
          <w:rFonts w:cs="Calibri"/>
        </w:rPr>
      </w:pPr>
      <w:r w:rsidRPr="05EB0228">
        <w:rPr>
          <w:rFonts w:cs="Calibri"/>
        </w:rPr>
        <w:t>Federal agencies and instrumentalities (other than DOE) are eligible to participate as a subrecipient but are typically not eligible to apply as a recipient.</w:t>
      </w:r>
    </w:p>
    <w:p w14:paraId="770E33DA" w14:textId="77777777" w:rsidR="000904A1" w:rsidRDefault="000904A1" w:rsidP="000904A1">
      <w:pPr>
        <w:rPr>
          <w:rFonts w:cs="Calibri"/>
          <w:b/>
        </w:rPr>
      </w:pPr>
    </w:p>
    <w:p w14:paraId="7475F831" w14:textId="2736A96B" w:rsidR="00AB7AE7" w:rsidRPr="00596296" w:rsidRDefault="4B6CE8B4" w:rsidP="000904A1">
      <w:pPr>
        <w:rPr>
          <w:rFonts w:cs="Calibri"/>
          <w:b/>
        </w:rPr>
      </w:pPr>
      <w:r w:rsidRPr="00596296">
        <w:rPr>
          <w:rFonts w:cs="Calibri"/>
          <w:b/>
        </w:rPr>
        <w:t>Performance of Work in the United States</w:t>
      </w:r>
    </w:p>
    <w:p w14:paraId="3567D2E4" w14:textId="158E0514" w:rsidR="00AB7AE7" w:rsidRPr="00EE5E63" w:rsidRDefault="480B044F" w:rsidP="000904A1">
      <w:pPr>
        <w:rPr>
          <w:rFonts w:cs="Calibri"/>
        </w:rPr>
      </w:pPr>
      <w:r w:rsidRPr="7917BE33">
        <w:rPr>
          <w:rFonts w:cs="Calibri"/>
        </w:rPr>
        <w:t xml:space="preserve">All work for the </w:t>
      </w:r>
      <w:r w:rsidR="2891F3BD" w:rsidRPr="41246BBE">
        <w:rPr>
          <w:rFonts w:cs="Calibri"/>
        </w:rPr>
        <w:t xml:space="preserve">awards </w:t>
      </w:r>
      <w:r w:rsidR="6047A4BA" w:rsidRPr="41246BBE">
        <w:rPr>
          <w:rFonts w:cs="Calibri"/>
        </w:rPr>
        <w:t>under</w:t>
      </w:r>
      <w:r w:rsidRPr="7917BE33">
        <w:rPr>
          <w:rFonts w:cs="Calibri"/>
        </w:rPr>
        <w:t xml:space="preserve"> this NOFO must be performed in the United States. To request a waiver of this requirement, the applicant must submit an explicit waiver request in the </w:t>
      </w:r>
      <w:r w:rsidR="7410C68E" w:rsidRPr="10034BD5">
        <w:rPr>
          <w:rFonts w:cs="Calibri"/>
        </w:rPr>
        <w:t>a</w:t>
      </w:r>
      <w:r w:rsidRPr="10034BD5">
        <w:rPr>
          <w:rFonts w:cs="Calibri"/>
        </w:rPr>
        <w:t>pplication.</w:t>
      </w:r>
      <w:r w:rsidRPr="7917BE33">
        <w:rPr>
          <w:rFonts w:cs="Calibri"/>
        </w:rPr>
        <w:t xml:space="preserve"> </w:t>
      </w:r>
      <w:r w:rsidR="4E962893" w:rsidRPr="011B9C23">
        <w:rPr>
          <w:rFonts w:cs="Calibri"/>
        </w:rPr>
        <w:t>Absent an approved waiver, such costs will</w:t>
      </w:r>
      <w:r w:rsidR="4E962893" w:rsidRPr="7CB3180E">
        <w:rPr>
          <w:rFonts w:cs="Calibri"/>
        </w:rPr>
        <w:t xml:space="preserve"> </w:t>
      </w:r>
      <w:r w:rsidR="4E962893" w:rsidRPr="00596296">
        <w:rPr>
          <w:rFonts w:cs="Calibri"/>
        </w:rPr>
        <w:t xml:space="preserve">not be </w:t>
      </w:r>
      <w:r w:rsidR="4E962893" w:rsidRPr="32A39E26">
        <w:rPr>
          <w:rFonts w:cs="Calibri"/>
        </w:rPr>
        <w:t xml:space="preserve">allowable </w:t>
      </w:r>
      <w:r w:rsidR="1D1C4541" w:rsidRPr="7B90DE34">
        <w:rPr>
          <w:rFonts w:cs="Calibri"/>
        </w:rPr>
        <w:t>under the award</w:t>
      </w:r>
      <w:r w:rsidR="4E962893" w:rsidRPr="00596296">
        <w:rPr>
          <w:rFonts w:cs="Calibri"/>
        </w:rPr>
        <w:t>.</w:t>
      </w:r>
      <w:r w:rsidR="4E962893" w:rsidRPr="00596296">
        <w:rPr>
          <w:rFonts w:cs="Calibri"/>
          <w:color w:val="000000" w:themeColor="text1"/>
        </w:rPr>
        <w:t xml:space="preserve"> </w:t>
      </w:r>
      <w:r w:rsidRPr="0B9511D3">
        <w:rPr>
          <w:rFonts w:cs="Calibri"/>
        </w:rPr>
        <w:t xml:space="preserve">The </w:t>
      </w:r>
      <w:r w:rsidR="00597404" w:rsidRPr="004C2B2D">
        <w:rPr>
          <w:rFonts w:cs="Calibri"/>
          <w:color w:val="C83000"/>
        </w:rPr>
        <w:t xml:space="preserve">NOFO Part 2, </w:t>
      </w:r>
      <w:r w:rsidR="000A476A" w:rsidRPr="004C2B2D">
        <w:rPr>
          <w:rFonts w:cs="Calibri"/>
          <w:i/>
          <w:color w:val="C83000"/>
        </w:rPr>
        <w:t>A</w:t>
      </w:r>
      <w:r w:rsidR="00597404" w:rsidRPr="004C2B2D">
        <w:rPr>
          <w:rFonts w:cs="Calibri"/>
          <w:i/>
          <w:color w:val="C83000"/>
        </w:rPr>
        <w:t>pplication Content Requirements</w:t>
      </w:r>
      <w:r w:rsidR="00597404" w:rsidRPr="004C2B2D">
        <w:rPr>
          <w:rFonts w:cs="Calibri"/>
          <w:color w:val="C00000"/>
        </w:rPr>
        <w:t xml:space="preserve"> </w:t>
      </w:r>
      <w:r w:rsidRPr="7917BE33">
        <w:rPr>
          <w:rFonts w:cs="Calibri"/>
        </w:rPr>
        <w:t>lists the requirements for submission of a foreign work waiver request.</w:t>
      </w:r>
    </w:p>
    <w:p w14:paraId="35C1EE17" w14:textId="55EDF6AF" w:rsidR="7C8E06E5" w:rsidRDefault="7C8E06E5" w:rsidP="7C8E06E5">
      <w:bookmarkStart w:id="274" w:name="_Toc532990695"/>
      <w:bookmarkStart w:id="275" w:name="_Toc154068392"/>
      <w:bookmarkStart w:id="276" w:name="_Toc167328999"/>
    </w:p>
    <w:bookmarkEnd w:id="274"/>
    <w:bookmarkEnd w:id="275"/>
    <w:bookmarkEnd w:id="276"/>
    <w:p w14:paraId="6579750F" w14:textId="77777777" w:rsidR="007A614D" w:rsidRDefault="007A614D">
      <w:pPr>
        <w:rPr>
          <w:rFonts w:cs="Calibri"/>
          <w:b/>
        </w:rPr>
      </w:pPr>
    </w:p>
    <w:p w14:paraId="3A2C8131" w14:textId="6A01E34A" w:rsidR="3D3965BF" w:rsidRDefault="0BF87DDF">
      <w:pPr>
        <w:rPr>
          <w:rFonts w:cs="Calibri"/>
          <w:b/>
        </w:rPr>
      </w:pPr>
      <w:r w:rsidRPr="00596296">
        <w:rPr>
          <w:rFonts w:cs="Calibri"/>
          <w:b/>
        </w:rPr>
        <w:t>Ineligible Participants</w:t>
      </w:r>
    </w:p>
    <w:p w14:paraId="216B4F9C" w14:textId="04482103" w:rsidR="3D3965BF" w:rsidRDefault="6AFB62E4" w:rsidP="6ECE2DD7">
      <w:pPr>
        <w:rPr>
          <w:rFonts w:cs="Calibri"/>
        </w:rPr>
      </w:pPr>
      <w:r w:rsidRPr="00596296">
        <w:rPr>
          <w:rFonts w:cs="Calibri"/>
        </w:rPr>
        <w:t>The following entities are ineligible for participation in this NOFO as a recipient, subrecipient,</w:t>
      </w:r>
      <w:r w:rsidR="7D982570" w:rsidRPr="00596296">
        <w:rPr>
          <w:rFonts w:cs="Calibri"/>
        </w:rPr>
        <w:t xml:space="preserve"> or subcontractor.</w:t>
      </w:r>
    </w:p>
    <w:p w14:paraId="5265961B" w14:textId="59A15419" w:rsidR="60F47B66" w:rsidRPr="00596296" w:rsidRDefault="60F47B66" w:rsidP="60F47B66">
      <w:pPr>
        <w:rPr>
          <w:rFonts w:cs="Calibri"/>
        </w:rPr>
      </w:pPr>
    </w:p>
    <w:p w14:paraId="7DD227C5" w14:textId="073900F6" w:rsidR="1C485BB4" w:rsidRDefault="39FFD42C" w:rsidP="00D638EA">
      <w:pPr>
        <w:pStyle w:val="ListParagraph"/>
        <w:numPr>
          <w:ilvl w:val="0"/>
          <w:numId w:val="25"/>
        </w:numPr>
      </w:pPr>
      <w:r w:rsidRPr="0C257E6E">
        <w:t>In accordance with 2 CFR 200.</w:t>
      </w:r>
      <w:r w:rsidRPr="719ACB50">
        <w:t xml:space="preserve">214, </w:t>
      </w:r>
      <w:r w:rsidR="63DF6EDA" w:rsidRPr="6947C1E3">
        <w:t>e</w:t>
      </w:r>
      <w:r w:rsidR="7F2E9F1A" w:rsidRPr="6947C1E3">
        <w:t>ntities</w:t>
      </w:r>
      <w:r w:rsidR="7F2E9F1A">
        <w:t xml:space="preserve"> banned from doing business with the U.S. government such as entities debarred, suspended, or otherwise excluded from or ineligible for participating in federal programs.</w:t>
      </w:r>
    </w:p>
    <w:p w14:paraId="085F7FFA" w14:textId="60614225" w:rsidR="60F47B66" w:rsidRDefault="7D982570" w:rsidP="00D638EA">
      <w:pPr>
        <w:pStyle w:val="ListParagraph"/>
        <w:numPr>
          <w:ilvl w:val="0"/>
          <w:numId w:val="25"/>
        </w:numPr>
        <w:rPr>
          <w:color w:val="404040" w:themeColor="text1" w:themeTint="BF"/>
        </w:rPr>
      </w:pPr>
      <w:r>
        <w:t xml:space="preserve">Entities identified on Department of </w:t>
      </w:r>
      <w:r w:rsidR="009B267F">
        <w:t>the Treasury Office of Foreign Assets Control Treasury’s S</w:t>
      </w:r>
      <w:r w:rsidR="009C6432">
        <w:t>a</w:t>
      </w:r>
      <w:r w:rsidR="009B267F">
        <w:t>nctions Program Specially Designated Nationals list are prohibited</w:t>
      </w:r>
      <w:r>
        <w:t xml:space="preserve"> from doing business with the Unite</w:t>
      </w:r>
      <w:r w:rsidR="00962622">
        <w:t>d</w:t>
      </w:r>
      <w:r>
        <w:t xml:space="preserve"> States government </w:t>
      </w:r>
      <w:r w:rsidR="00C93BCF">
        <w:t xml:space="preserve">and </w:t>
      </w:r>
      <w:r>
        <w:t xml:space="preserve">are not eligible. </w:t>
      </w:r>
      <w:r w:rsidRPr="000904A1">
        <w:t>See</w:t>
      </w:r>
      <w:r w:rsidRPr="000904A1">
        <w:rPr>
          <w:color w:val="404040" w:themeColor="text1" w:themeTint="BF"/>
        </w:rPr>
        <w:t xml:space="preserve"> </w:t>
      </w:r>
      <w:hyperlink r:id="rId36" w:history="1">
        <w:r w:rsidR="00B57C7E" w:rsidRPr="002D5647">
          <w:rPr>
            <w:color w:val="16A6DF"/>
            <w:u w:val="single"/>
          </w:rPr>
          <w:t>OFAC - Sanctions List Service (treas.gov)</w:t>
        </w:r>
      </w:hyperlink>
      <w:r w:rsidRPr="000904A1">
        <w:t>.</w:t>
      </w:r>
    </w:p>
    <w:p w14:paraId="384A5061" w14:textId="072539DC" w:rsidR="00E50F15" w:rsidRDefault="7D982570" w:rsidP="00D638EA">
      <w:pPr>
        <w:pStyle w:val="ListParagraph"/>
        <w:numPr>
          <w:ilvl w:val="0"/>
          <w:numId w:val="25"/>
        </w:numPr>
      </w:pPr>
      <w:r>
        <w:t xml:space="preserve">Nonprofit organizations described in Section 501(c)(4) of the Internal Revenue Code of 1986 that engaged in lobbying </w:t>
      </w:r>
      <w:r w:rsidRPr="00C60C18">
        <w:t xml:space="preserve">activities after December 31, 1995, are not eligible to apply for funding. </w:t>
      </w:r>
    </w:p>
    <w:p w14:paraId="37D47D16" w14:textId="77777777" w:rsidR="000E1A46" w:rsidRDefault="000E1A46" w:rsidP="005E31C4">
      <w:pPr>
        <w:rPr>
          <w:b/>
          <w:bCs/>
        </w:rPr>
      </w:pPr>
    </w:p>
    <w:p w14:paraId="2CE4E121" w14:textId="79010973" w:rsidR="005E31C4" w:rsidRDefault="000E1A46" w:rsidP="005E31C4">
      <w:pPr>
        <w:rPr>
          <w:b/>
          <w:bCs/>
        </w:rPr>
      </w:pPr>
      <w:r>
        <w:rPr>
          <w:b/>
          <w:bCs/>
        </w:rPr>
        <w:t>E</w:t>
      </w:r>
      <w:r w:rsidR="005E31C4" w:rsidRPr="005E31C4">
        <w:rPr>
          <w:b/>
          <w:bCs/>
        </w:rPr>
        <w:t>ntity of Concern Prohibition</w:t>
      </w:r>
    </w:p>
    <w:p w14:paraId="6B5FC2C3" w14:textId="10BB11D0" w:rsidR="004D7196" w:rsidRDefault="004D7196" w:rsidP="004D7196">
      <w:pPr>
        <w:rPr>
          <w:rFonts w:cs="Calibri"/>
        </w:rPr>
      </w:pPr>
      <w:r w:rsidRPr="00032BA5">
        <w:rPr>
          <w:rFonts w:cs="Calibri"/>
        </w:rPr>
        <w:t xml:space="preserve">Entities of Concern are prohibited from participating in projects selected under this NOFO (see </w:t>
      </w:r>
      <w:r w:rsidR="001A32E0" w:rsidRPr="00A97D84">
        <w:rPr>
          <w:rFonts w:cs="Calibri"/>
          <w:color w:val="C83000"/>
        </w:rPr>
        <w:t xml:space="preserve">NOFO Part 2, </w:t>
      </w:r>
      <w:r w:rsidR="00CA4506" w:rsidRPr="00990FC6">
        <w:rPr>
          <w:rFonts w:cs="Calibri"/>
          <w:i/>
          <w:iCs/>
          <w:color w:val="C83000"/>
        </w:rPr>
        <w:t>Eligibility</w:t>
      </w:r>
      <w:r w:rsidR="007B5718">
        <w:rPr>
          <w:rFonts w:cs="Calibri"/>
          <w:i/>
          <w:iCs/>
          <w:color w:val="C83000"/>
        </w:rPr>
        <w:t>,</w:t>
      </w:r>
      <w:r w:rsidR="00D671EA">
        <w:rPr>
          <w:rFonts w:cs="Calibri"/>
          <w:i/>
          <w:iCs/>
          <w:color w:val="C83000"/>
        </w:rPr>
        <w:t xml:space="preserve"> O</w:t>
      </w:r>
      <w:r w:rsidR="00CA4506" w:rsidRPr="00990FC6">
        <w:rPr>
          <w:rFonts w:cs="Calibri"/>
          <w:i/>
          <w:iCs/>
          <w:color w:val="C83000"/>
        </w:rPr>
        <w:t>ther</w:t>
      </w:r>
      <w:r w:rsidR="00990FC6" w:rsidRPr="00990FC6">
        <w:rPr>
          <w:rFonts w:cs="Calibri"/>
          <w:i/>
          <w:iCs/>
          <w:color w:val="C83000"/>
        </w:rPr>
        <w:t xml:space="preserve"> Eligibility Information,</w:t>
      </w:r>
      <w:r w:rsidR="00CA4506">
        <w:rPr>
          <w:rFonts w:cs="Calibri"/>
          <w:color w:val="C83000"/>
        </w:rPr>
        <w:t xml:space="preserve"> </w:t>
      </w:r>
      <w:r w:rsidRPr="00A97D84">
        <w:rPr>
          <w:rFonts w:cs="Calibri"/>
          <w:i/>
          <w:color w:val="C83000"/>
        </w:rPr>
        <w:t>Entity of Concern Prohibition</w:t>
      </w:r>
      <w:r w:rsidRPr="00032BA5">
        <w:rPr>
          <w:rFonts w:cs="Calibri"/>
        </w:rPr>
        <w:t xml:space="preserve"> section for details and definitions).</w:t>
      </w:r>
    </w:p>
    <w:p w14:paraId="7A5F8B0D" w14:textId="77777777" w:rsidR="004D7196" w:rsidRPr="005E31C4" w:rsidRDefault="004D7196" w:rsidP="005E31C4">
      <w:pPr>
        <w:rPr>
          <w:b/>
          <w:bCs/>
        </w:rPr>
      </w:pPr>
    </w:p>
    <w:p w14:paraId="46FF5EBA" w14:textId="0E2A09E7" w:rsidR="00EE1DED" w:rsidRPr="002B4F5D" w:rsidRDefault="6ECE2DD7" w:rsidP="00D638EA">
      <w:pPr>
        <w:pStyle w:val="Heading2"/>
        <w:numPr>
          <w:ilvl w:val="0"/>
          <w:numId w:val="32"/>
        </w:numPr>
        <w:tabs>
          <w:tab w:val="clear" w:pos="270"/>
          <w:tab w:val="clear" w:pos="360"/>
          <w:tab w:val="clear" w:pos="900"/>
        </w:tabs>
      </w:pPr>
      <w:bookmarkStart w:id="277" w:name="_Toc187385527"/>
      <w:r w:rsidRPr="00417BB4">
        <w:t xml:space="preserve">Limitation </w:t>
      </w:r>
      <w:r w:rsidRPr="00045046">
        <w:t>on Number of Concept Papers and Applications Eligible for Review</w:t>
      </w:r>
      <w:bookmarkEnd w:id="277"/>
    </w:p>
    <w:p w14:paraId="0C62B7D3" w14:textId="40127658" w:rsidR="00165936" w:rsidRDefault="00EE1DED" w:rsidP="393172C5">
      <w:pPr>
        <w:rPr>
          <w:rFonts w:asciiTheme="minorHAnsi" w:eastAsiaTheme="minorEastAsia" w:hAnsiTheme="minorHAnsi" w:cstheme="minorBidi"/>
        </w:rPr>
      </w:pPr>
      <w:r w:rsidRPr="00596296">
        <w:rPr>
          <w:rFonts w:asciiTheme="minorHAnsi" w:eastAsiaTheme="minorEastAsia" w:hAnsiTheme="minorHAnsi" w:cstheme="minorBidi"/>
        </w:rPr>
        <w:t xml:space="preserve">An entity may submit more than one </w:t>
      </w:r>
      <w:r w:rsidR="00484AAA">
        <w:rPr>
          <w:rFonts w:asciiTheme="minorHAnsi" w:eastAsiaTheme="minorEastAsia" w:hAnsiTheme="minorHAnsi" w:cstheme="minorBidi"/>
        </w:rPr>
        <w:t>c</w:t>
      </w:r>
      <w:r w:rsidRPr="00596296">
        <w:rPr>
          <w:rFonts w:asciiTheme="minorHAnsi" w:eastAsiaTheme="minorEastAsia" w:hAnsiTheme="minorHAnsi" w:cstheme="minorBidi"/>
        </w:rPr>
        <w:t xml:space="preserve">oncept </w:t>
      </w:r>
      <w:r w:rsidR="00484AAA">
        <w:rPr>
          <w:rFonts w:asciiTheme="minorHAnsi" w:eastAsiaTheme="minorEastAsia" w:hAnsiTheme="minorHAnsi" w:cstheme="minorBidi"/>
        </w:rPr>
        <w:t>p</w:t>
      </w:r>
      <w:r w:rsidRPr="00596296">
        <w:rPr>
          <w:rFonts w:asciiTheme="minorHAnsi" w:eastAsiaTheme="minorEastAsia" w:hAnsiTheme="minorHAnsi" w:cstheme="minorBidi"/>
        </w:rPr>
        <w:t xml:space="preserve">aper and </w:t>
      </w:r>
      <w:r w:rsidR="2C5A4A1C" w:rsidRPr="178ADF20">
        <w:rPr>
          <w:rFonts w:asciiTheme="minorHAnsi" w:eastAsiaTheme="minorEastAsia" w:hAnsiTheme="minorHAnsi" w:cstheme="minorBidi"/>
        </w:rPr>
        <w:t xml:space="preserve">associated </w:t>
      </w:r>
      <w:r w:rsidR="6AB6A5DB" w:rsidRPr="69F1F476">
        <w:rPr>
          <w:rFonts w:asciiTheme="minorHAnsi" w:eastAsiaTheme="minorEastAsia" w:hAnsiTheme="minorHAnsi" w:cstheme="minorBidi"/>
        </w:rPr>
        <w:t>a</w:t>
      </w:r>
      <w:r w:rsidR="53AAEA70" w:rsidRPr="69F1F476">
        <w:rPr>
          <w:rFonts w:asciiTheme="minorHAnsi" w:eastAsiaTheme="minorEastAsia" w:hAnsiTheme="minorHAnsi" w:cstheme="minorBidi"/>
        </w:rPr>
        <w:t>p</w:t>
      </w:r>
      <w:r w:rsidRPr="69F1F476">
        <w:rPr>
          <w:rFonts w:asciiTheme="minorHAnsi" w:eastAsiaTheme="minorEastAsia" w:hAnsiTheme="minorHAnsi" w:cstheme="minorBidi"/>
        </w:rPr>
        <w:t>plication</w:t>
      </w:r>
      <w:r w:rsidRPr="00596296">
        <w:rPr>
          <w:rFonts w:asciiTheme="minorHAnsi" w:eastAsiaTheme="minorEastAsia" w:hAnsiTheme="minorHAnsi" w:cstheme="minorBidi"/>
        </w:rPr>
        <w:t xml:space="preserve"> to this NOFO provided that each describes a unique, scientifically distinct project</w:t>
      </w:r>
      <w:r w:rsidRPr="00596296" w:rsidDel="317EAD09">
        <w:rPr>
          <w:rFonts w:asciiTheme="minorHAnsi" w:eastAsiaTheme="minorEastAsia" w:hAnsiTheme="minorHAnsi" w:cstheme="minorBidi"/>
        </w:rPr>
        <w:t xml:space="preserve"> </w:t>
      </w:r>
      <w:r w:rsidR="0C493DF7" w:rsidRPr="1EF8FB80">
        <w:rPr>
          <w:rFonts w:asciiTheme="minorHAnsi" w:eastAsiaTheme="minorEastAsia" w:hAnsiTheme="minorHAnsi" w:cstheme="minorBidi"/>
        </w:rPr>
        <w:t>concept</w:t>
      </w:r>
      <w:r w:rsidR="00B5466C">
        <w:rPr>
          <w:rFonts w:asciiTheme="minorHAnsi" w:eastAsiaTheme="minorEastAsia" w:hAnsiTheme="minorHAnsi" w:cstheme="minorBidi"/>
        </w:rPr>
        <w:t xml:space="preserve"> </w:t>
      </w:r>
      <w:r w:rsidRPr="00596296">
        <w:rPr>
          <w:rFonts w:asciiTheme="minorHAnsi" w:eastAsiaTheme="minorEastAsia" w:hAnsiTheme="minorHAnsi" w:cstheme="minorBidi"/>
        </w:rPr>
        <w:t xml:space="preserve">and an eligible </w:t>
      </w:r>
      <w:r w:rsidR="00484AAA">
        <w:rPr>
          <w:rFonts w:asciiTheme="minorHAnsi" w:eastAsiaTheme="minorEastAsia" w:hAnsiTheme="minorHAnsi" w:cstheme="minorBidi"/>
        </w:rPr>
        <w:t>c</w:t>
      </w:r>
      <w:r w:rsidRPr="00596296">
        <w:rPr>
          <w:rFonts w:asciiTheme="minorHAnsi" w:eastAsiaTheme="minorEastAsia" w:hAnsiTheme="minorHAnsi" w:cstheme="minorBidi"/>
        </w:rPr>
        <w:t xml:space="preserve">oncept </w:t>
      </w:r>
      <w:r w:rsidR="00484AAA">
        <w:rPr>
          <w:rFonts w:asciiTheme="minorHAnsi" w:eastAsiaTheme="minorEastAsia" w:hAnsiTheme="minorHAnsi" w:cstheme="minorBidi"/>
        </w:rPr>
        <w:t>p</w:t>
      </w:r>
      <w:r w:rsidRPr="00596296">
        <w:rPr>
          <w:rFonts w:asciiTheme="minorHAnsi" w:eastAsiaTheme="minorEastAsia" w:hAnsiTheme="minorHAnsi" w:cstheme="minorBidi"/>
        </w:rPr>
        <w:t>aper was submitted for each Full Application.</w:t>
      </w:r>
    </w:p>
    <w:p w14:paraId="1F0A0463" w14:textId="77777777" w:rsidR="00165936" w:rsidRPr="0027413E" w:rsidRDefault="00165936" w:rsidP="393172C5">
      <w:pPr>
        <w:rPr>
          <w:rFonts w:cs="Calibri"/>
        </w:rPr>
      </w:pPr>
    </w:p>
    <w:p w14:paraId="1C71F925" w14:textId="579CB096" w:rsidR="527A3137" w:rsidRDefault="527A3137" w:rsidP="527A3137"/>
    <w:p w14:paraId="610911E1" w14:textId="1A2D845A" w:rsidR="00106D9D" w:rsidRPr="00106D9D" w:rsidRDefault="00106D9D" w:rsidP="00D638EA">
      <w:pPr>
        <w:pStyle w:val="Heading2"/>
        <w:numPr>
          <w:ilvl w:val="0"/>
          <w:numId w:val="32"/>
        </w:numPr>
      </w:pPr>
      <w:bookmarkStart w:id="278" w:name="_Toc517191916"/>
      <w:bookmarkStart w:id="279" w:name="_Toc517350964"/>
      <w:bookmarkStart w:id="280" w:name="_Toc517771544"/>
      <w:bookmarkStart w:id="281" w:name="_Toc517797763"/>
      <w:bookmarkStart w:id="282" w:name="_Toc517797843"/>
      <w:bookmarkStart w:id="283" w:name="_Toc517797921"/>
      <w:bookmarkStart w:id="284" w:name="_Toc517798036"/>
      <w:bookmarkStart w:id="285" w:name="_Toc517798261"/>
      <w:bookmarkStart w:id="286" w:name="_Toc517798337"/>
      <w:bookmarkStart w:id="287" w:name="_Toc517798902"/>
      <w:bookmarkStart w:id="288" w:name="_Toc517799152"/>
      <w:bookmarkStart w:id="289" w:name="_Toc519602158"/>
      <w:bookmarkStart w:id="290" w:name="_Toc519602230"/>
      <w:bookmarkStart w:id="291" w:name="_Toc519602318"/>
      <w:bookmarkStart w:id="292" w:name="_Toc519602484"/>
      <w:bookmarkStart w:id="293" w:name="_Toc520382593"/>
      <w:bookmarkStart w:id="294" w:name="_Toc520455591"/>
      <w:bookmarkStart w:id="295" w:name="_Toc520455761"/>
      <w:bookmarkStart w:id="296" w:name="Section_III_A"/>
      <w:bookmarkStart w:id="297" w:name="_Toc116375218"/>
      <w:bookmarkStart w:id="298" w:name="_Toc167329001"/>
      <w:bookmarkStart w:id="299" w:name="_Toc187385528"/>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r w:rsidRPr="00106D9D">
        <w:t>Cost Sharing</w:t>
      </w:r>
      <w:bookmarkEnd w:id="297"/>
      <w:bookmarkEnd w:id="298"/>
      <w:bookmarkEnd w:id="299"/>
    </w:p>
    <w:p w14:paraId="33FFD641" w14:textId="3066C077" w:rsidR="00106D9D" w:rsidRDefault="00106D9D" w:rsidP="009E499B">
      <w:r w:rsidRPr="002B4F5D">
        <w:t xml:space="preserve">Applicants are </w:t>
      </w:r>
      <w:r w:rsidR="00CB6AB7" w:rsidRPr="00CB6AB7">
        <w:t>expected to follow through on estimated</w:t>
      </w:r>
      <w:r w:rsidRPr="002B4F5D">
        <w:t xml:space="preserve"> cost share </w:t>
      </w:r>
      <w:r w:rsidR="00CB6AB7" w:rsidRPr="00CB6AB7">
        <w:t xml:space="preserve">commitments proposed in their </w:t>
      </w:r>
      <w:r w:rsidR="4D5CB545">
        <w:t>a</w:t>
      </w:r>
      <w:r w:rsidR="00CB6AB7">
        <w:t>pplications</w:t>
      </w:r>
      <w:r w:rsidR="00CB6AB7" w:rsidRPr="00CB6AB7">
        <w:t xml:space="preserve"> if selected for </w:t>
      </w:r>
      <w:r w:rsidR="0085093C">
        <w:t xml:space="preserve">award </w:t>
      </w:r>
      <w:r w:rsidR="00CB6AB7" w:rsidRPr="00CB6AB7">
        <w:t>negotiation</w:t>
      </w:r>
      <w:r w:rsidR="0085093C">
        <w:t>s</w:t>
      </w:r>
      <w:r w:rsidR="004A7296">
        <w:t>.</w:t>
      </w:r>
      <w:r w:rsidR="006B6D02">
        <w:t xml:space="preserve"> </w:t>
      </w:r>
      <w:r w:rsidR="00E46D9D" w:rsidRPr="00C47A80">
        <w:t xml:space="preserve">Please refer to the </w:t>
      </w:r>
      <w:r w:rsidR="00757702" w:rsidRPr="007148CC">
        <w:rPr>
          <w:color w:val="C83000"/>
        </w:rPr>
        <w:t xml:space="preserve">NOFO </w:t>
      </w:r>
      <w:r w:rsidR="005E497A" w:rsidRPr="007148CC">
        <w:rPr>
          <w:color w:val="C83000"/>
        </w:rPr>
        <w:t>Part</w:t>
      </w:r>
      <w:r w:rsidR="00757702" w:rsidRPr="007148CC">
        <w:rPr>
          <w:color w:val="C83000"/>
        </w:rPr>
        <w:t xml:space="preserve"> </w:t>
      </w:r>
      <w:r w:rsidR="005E497A" w:rsidRPr="007148CC">
        <w:rPr>
          <w:color w:val="C83000"/>
        </w:rPr>
        <w:t>2</w:t>
      </w:r>
      <w:r w:rsidR="00502D47" w:rsidRPr="007148CC">
        <w:rPr>
          <w:color w:val="C83000"/>
        </w:rPr>
        <w:t xml:space="preserve">, </w:t>
      </w:r>
      <w:r w:rsidR="00502D47" w:rsidRPr="007148CC">
        <w:rPr>
          <w:i/>
          <w:color w:val="C83000"/>
        </w:rPr>
        <w:t>Eligibility</w:t>
      </w:r>
      <w:r w:rsidR="005E497A" w:rsidRPr="007148CC">
        <w:rPr>
          <w:color w:val="C83000"/>
        </w:rPr>
        <w:t xml:space="preserve"> </w:t>
      </w:r>
      <w:r w:rsidR="00757702" w:rsidRPr="00C47A80">
        <w:t>for more information on Cost Sharing.</w:t>
      </w:r>
    </w:p>
    <w:p w14:paraId="122923A7" w14:textId="77777777" w:rsidR="00BA45BB" w:rsidRDefault="00BA45BB" w:rsidP="009E499B"/>
    <w:p w14:paraId="78CB5C91" w14:textId="035C4342" w:rsidR="00106D9D" w:rsidRPr="002B4F5D" w:rsidRDefault="00077E74" w:rsidP="00D638EA">
      <w:pPr>
        <w:pStyle w:val="Heading3"/>
        <w:numPr>
          <w:ilvl w:val="0"/>
          <w:numId w:val="41"/>
        </w:numPr>
        <w:tabs>
          <w:tab w:val="num" w:pos="720"/>
        </w:tabs>
        <w:ind w:left="720"/>
      </w:pPr>
      <w:bookmarkStart w:id="300" w:name="_Toc187385529"/>
      <w:r>
        <w:t>Cost Share Requirements</w:t>
      </w:r>
      <w:bookmarkEnd w:id="300"/>
    </w:p>
    <w:p w14:paraId="308FCDAA" w14:textId="4BA18621" w:rsidR="009475F9" w:rsidRPr="002B4F5D" w:rsidRDefault="009475F9" w:rsidP="009E499B">
      <w:pPr>
        <w:rPr>
          <w:rFonts w:eastAsia="Times New Roman" w:cs="Times New Roman"/>
        </w:rPr>
      </w:pPr>
      <w:r w:rsidRPr="002B4F5D">
        <w:rPr>
          <w:rFonts w:eastAsia="Times New Roman" w:cs="Times New Roman"/>
        </w:rPr>
        <w:t>The cost share must be at least 20% of the total project costs</w:t>
      </w:r>
      <w:r>
        <w:rPr>
          <w:rStyle w:val="FootnoteReference"/>
          <w:rFonts w:eastAsia="Times New Roman" w:cs="Times New Roman"/>
        </w:rPr>
        <w:footnoteReference w:id="4"/>
      </w:r>
      <w:r w:rsidRPr="002B4F5D">
        <w:rPr>
          <w:rFonts w:eastAsia="Times New Roman" w:cs="Times New Roman"/>
        </w:rPr>
        <w:t xml:space="preserve"> for research and development</w:t>
      </w:r>
      <w:r w:rsidR="05CE0C6A" w:rsidRPr="4EA736DB">
        <w:rPr>
          <w:rFonts w:eastAsia="Times New Roman" w:cs="Times New Roman"/>
        </w:rPr>
        <w:t>.</w:t>
      </w:r>
      <w:r w:rsidR="00332F8F">
        <w:rPr>
          <w:rStyle w:val="FootnoteReference"/>
          <w:rFonts w:eastAsia="Times New Roman" w:cs="Times New Roman"/>
        </w:rPr>
        <w:footnoteReference w:id="5"/>
      </w:r>
    </w:p>
    <w:p w14:paraId="51926EAA" w14:textId="77777777" w:rsidR="00C31990" w:rsidRDefault="00C31990" w:rsidP="009E499B">
      <w:pPr>
        <w:rPr>
          <w:rFonts w:eastAsia="Times New Roman" w:cs="Times New Roman"/>
        </w:rPr>
      </w:pPr>
    </w:p>
    <w:p w14:paraId="06891A29" w14:textId="0FCDDDD8" w:rsidR="00C31990" w:rsidRPr="008C1C20" w:rsidRDefault="00C31990" w:rsidP="00C31990">
      <w:pPr>
        <w:tabs>
          <w:tab w:val="left" w:pos="630"/>
          <w:tab w:val="left" w:pos="3420"/>
        </w:tabs>
        <w:rPr>
          <w:rFonts w:cstheme="minorHAnsi"/>
          <w:bCs/>
          <w:szCs w:val="24"/>
        </w:rPr>
      </w:pPr>
      <w:r>
        <w:rPr>
          <w:rFonts w:cstheme="minorHAnsi"/>
          <w:szCs w:val="24"/>
        </w:rPr>
        <w:t xml:space="preserve">Tribes and Tribal Nation applicants are required to provide only a minimum 10% cost share pursuant to </w:t>
      </w:r>
      <w:bookmarkStart w:id="301" w:name="_Hlk161224632"/>
      <w:bookmarkStart w:id="302" w:name="_Hlk161218713"/>
      <w:r>
        <w:rPr>
          <w:rFonts w:cstheme="minorHAnsi"/>
          <w:szCs w:val="24"/>
        </w:rPr>
        <w:t xml:space="preserve">EERE’s blanket cost share reduction applicable to NOFOs issued after October 3, 2024, entitled </w:t>
      </w:r>
      <w:r w:rsidRPr="008C1C20">
        <w:rPr>
          <w:rFonts w:cstheme="minorHAnsi"/>
          <w:bCs/>
          <w:szCs w:val="24"/>
        </w:rPr>
        <w:t>Determination to Reduce Non-Federal Cost Share Requirements for Tribes and Tribal Nations Applying for Funding from the U.S. Department of Energy’s Office of Energy Efficiency and Renewable Energy</w:t>
      </w:r>
      <w:bookmarkEnd w:id="301"/>
      <w:bookmarkEnd w:id="302"/>
      <w:r w:rsidR="00252763">
        <w:rPr>
          <w:rFonts w:cstheme="minorHAnsi"/>
          <w:bCs/>
          <w:szCs w:val="24"/>
        </w:rPr>
        <w:t>.</w:t>
      </w:r>
    </w:p>
    <w:p w14:paraId="606B1172" w14:textId="77777777" w:rsidR="00C31990" w:rsidRPr="002B4F5D" w:rsidRDefault="00C31990" w:rsidP="009E499B">
      <w:pPr>
        <w:rPr>
          <w:rFonts w:eastAsia="Times New Roman" w:cs="Times New Roman"/>
        </w:rPr>
      </w:pPr>
    </w:p>
    <w:p w14:paraId="07517453" w14:textId="77777777" w:rsidR="00E866B2" w:rsidRDefault="00E866B2" w:rsidP="145E38A1">
      <w:pPr>
        <w:ind w:right="700"/>
        <w:rPr>
          <w:rFonts w:cs="Calibri"/>
        </w:rPr>
      </w:pPr>
    </w:p>
    <w:p w14:paraId="34E06C26" w14:textId="7F7A0652" w:rsidR="4195A49E" w:rsidRDefault="4195A49E" w:rsidP="145E38A1">
      <w:pPr>
        <w:ind w:right="700"/>
        <w:rPr>
          <w:rFonts w:cs="Calibri"/>
        </w:rPr>
      </w:pPr>
      <w:r w:rsidRPr="145E38A1">
        <w:rPr>
          <w:rFonts w:cs="Calibri"/>
        </w:rPr>
        <w:t>Applications that do not meet the minimum required cost share will be deemed ineligible during the initial compliance review and will not be further reviewed.</w:t>
      </w:r>
      <w:r w:rsidR="00BA4A68">
        <w:rPr>
          <w:rFonts w:cs="Calibri"/>
        </w:rPr>
        <w:t xml:space="preserve"> </w:t>
      </w:r>
      <w:r w:rsidR="00BA4A68" w:rsidRPr="002B4F5D">
        <w:rPr>
          <w:rFonts w:eastAsia="Times New Roman" w:cs="Times New Roman"/>
        </w:rPr>
        <w:t>The cost share must come from non-federal sources unless otherwise allowed by law.</w:t>
      </w:r>
    </w:p>
    <w:p w14:paraId="43AAF8C6" w14:textId="3C2129F0" w:rsidR="09CFDCE3" w:rsidRDefault="09CFDCE3" w:rsidP="09CFDCE3"/>
    <w:p w14:paraId="6135CAD7" w14:textId="61DC559B" w:rsidR="09CFDCE3" w:rsidRDefault="6FFCD2C0">
      <w:r w:rsidRPr="442A137F">
        <w:rPr>
          <w:rFonts w:cs="Calibri"/>
        </w:rPr>
        <w:t>The cost share percentage is calculated by dividing the cost share by the total allowable project costs for the award where the total allowable project costs include government share (including FFRDC costs if applicable) and cost share.</w:t>
      </w:r>
      <w:r w:rsidRPr="64A0D520">
        <w:rPr>
          <w:rFonts w:cs="Calibri"/>
        </w:rPr>
        <w:t xml:space="preserve"> </w:t>
      </w:r>
      <w:r>
        <w:t xml:space="preserve">To help applicants calculate proper cost share amounts, DOE has included a cost share information sheet and sample cost share calculation </w:t>
      </w:r>
      <w:r w:rsidR="00235209">
        <w:t>in</w:t>
      </w:r>
      <w:r>
        <w:t xml:space="preserve"> </w:t>
      </w:r>
      <w:r w:rsidR="78FC9EE1">
        <w:t xml:space="preserve">the </w:t>
      </w:r>
      <w:r w:rsidR="78FC9EE1" w:rsidRPr="00A54869">
        <w:rPr>
          <w:color w:val="C83000"/>
        </w:rPr>
        <w:t xml:space="preserve">NOFO </w:t>
      </w:r>
      <w:r w:rsidR="4FCCD2A0" w:rsidRPr="00A54869">
        <w:rPr>
          <w:color w:val="C83000"/>
        </w:rPr>
        <w:t>Part</w:t>
      </w:r>
      <w:r w:rsidR="35347984" w:rsidRPr="00A54869">
        <w:rPr>
          <w:color w:val="C83000"/>
        </w:rPr>
        <w:t xml:space="preserve"> 2</w:t>
      </w:r>
      <w:r w:rsidR="00990AA3" w:rsidRPr="00A54869">
        <w:rPr>
          <w:color w:val="C83000"/>
        </w:rPr>
        <w:t xml:space="preserve">, </w:t>
      </w:r>
      <w:r w:rsidR="00E64184" w:rsidRPr="00E64184">
        <w:rPr>
          <w:i/>
          <w:iCs/>
          <w:color w:val="C83000"/>
        </w:rPr>
        <w:t xml:space="preserve">Eligibility—Cost Sharing, </w:t>
      </w:r>
      <w:r w:rsidR="003D4A9B" w:rsidRPr="00E64184">
        <w:rPr>
          <w:i/>
          <w:color w:val="C83000"/>
        </w:rPr>
        <w:t>C</w:t>
      </w:r>
      <w:r w:rsidR="003D4A9B" w:rsidRPr="00A54869">
        <w:rPr>
          <w:i/>
          <w:color w:val="C83000"/>
        </w:rPr>
        <w:t>ost Share Calculation Examples</w:t>
      </w:r>
      <w:r w:rsidR="003D4A9B">
        <w:t>.</w:t>
      </w:r>
    </w:p>
    <w:p w14:paraId="201EF093" w14:textId="564BD843" w:rsidR="00DC52DC" w:rsidRDefault="00DC52DC" w:rsidP="393172C5"/>
    <w:p w14:paraId="3DA68C4D" w14:textId="0B89EEE6" w:rsidR="000E57E6" w:rsidRPr="00DE5884" w:rsidRDefault="00BA7664" w:rsidP="00D638EA">
      <w:pPr>
        <w:pStyle w:val="Heading2"/>
        <w:numPr>
          <w:ilvl w:val="0"/>
          <w:numId w:val="32"/>
        </w:numPr>
      </w:pPr>
      <w:bookmarkStart w:id="303" w:name="_Toc187385530"/>
      <w:r>
        <w:t>FFRDC</w:t>
      </w:r>
      <w:r w:rsidR="009F5A22" w:rsidRPr="003818EC">
        <w:t xml:space="preserve"> Eligibility Criteria</w:t>
      </w:r>
      <w:bookmarkEnd w:id="303"/>
    </w:p>
    <w:p w14:paraId="3A361588" w14:textId="70F27066" w:rsidR="00106D9D" w:rsidRPr="00084349" w:rsidRDefault="00106D9D" w:rsidP="00D638EA">
      <w:pPr>
        <w:pStyle w:val="Heading3"/>
        <w:numPr>
          <w:ilvl w:val="0"/>
          <w:numId w:val="22"/>
        </w:numPr>
      </w:pPr>
      <w:bookmarkStart w:id="304" w:name="_Toc187385531"/>
      <w:r w:rsidRPr="00084349">
        <w:t xml:space="preserve">DOE and Non-DOE FFRDCs as a </w:t>
      </w:r>
      <w:r w:rsidRPr="00084349">
        <w:rPr>
          <w:rFonts w:eastAsia="MS Gothic" w:cs="Calibri"/>
        </w:rPr>
        <w:t>Subrecipient</w:t>
      </w:r>
      <w:bookmarkEnd w:id="304"/>
    </w:p>
    <w:p w14:paraId="47E4DB92" w14:textId="2A1C6567" w:rsidR="00106D9D" w:rsidRPr="00DE5884" w:rsidRDefault="00427FD1" w:rsidP="004C5A4C">
      <w:r>
        <w:t xml:space="preserve">As long as they have no conflict, </w:t>
      </w:r>
      <w:r w:rsidR="00106D9D" w:rsidRPr="00DE5884">
        <w:t>DOE and non-DOE FFRDCs may be proposed as a subrecipient on another entity’s application subject to the following guidelines:</w:t>
      </w:r>
    </w:p>
    <w:p w14:paraId="31C85B30" w14:textId="77777777" w:rsidR="00106D9D" w:rsidRPr="00DE5884" w:rsidRDefault="00106D9D" w:rsidP="004C5A4C"/>
    <w:p w14:paraId="6E5F1089" w14:textId="475DD776" w:rsidR="00106D9D" w:rsidRPr="0005138C" w:rsidRDefault="00106D9D" w:rsidP="0083007B">
      <w:pPr>
        <w:pStyle w:val="Heading4"/>
      </w:pPr>
      <w:r w:rsidRPr="0005138C">
        <w:t>Authorization for non-DOE FFRDCs</w:t>
      </w:r>
    </w:p>
    <w:p w14:paraId="500A3847" w14:textId="3B742485" w:rsidR="00106D9D" w:rsidRPr="00DE5884" w:rsidRDefault="00951ACC" w:rsidP="004C5A4C">
      <w:r w:rsidRPr="00DE5884">
        <w:t>T</w:t>
      </w:r>
      <w:r w:rsidR="00106D9D" w:rsidRPr="00DE5884">
        <w:t>he federal agency sponsoring the FFRDC must authorize in writing the use of the FFRDC on the proposed project and this authorization must be submitted with the application. The use of a FFRDC must be consistent with its authority under its award.</w:t>
      </w:r>
    </w:p>
    <w:p w14:paraId="331DD3D6" w14:textId="77777777" w:rsidR="00701E44" w:rsidRPr="00DE5884" w:rsidRDefault="00701E44" w:rsidP="004C5A4C"/>
    <w:p w14:paraId="1A547CA1" w14:textId="423FD5AB" w:rsidR="00106D9D" w:rsidRPr="00DE5884" w:rsidRDefault="00106D9D" w:rsidP="0083007B">
      <w:pPr>
        <w:pStyle w:val="Heading4"/>
      </w:pPr>
      <w:r w:rsidRPr="00156331">
        <w:t>Authorization</w:t>
      </w:r>
      <w:r w:rsidRPr="00DE5884">
        <w:t xml:space="preserve"> for DOE FFRDCs</w:t>
      </w:r>
    </w:p>
    <w:p w14:paraId="363DF5B2" w14:textId="77777777" w:rsidR="00106D9D" w:rsidRPr="00DE5884" w:rsidRDefault="00106D9D" w:rsidP="004C5A4C">
      <w:r w:rsidRPr="00DE5884">
        <w:t>The cognizant Contracting Officer for the FFRDC must authorize in writing the use of the FFRDC on the proposed project and this authorization must be submitted with the application. The following wording is acceptable for this authorization:</w:t>
      </w:r>
    </w:p>
    <w:p w14:paraId="582496F9" w14:textId="77777777" w:rsidR="00E215E5" w:rsidRPr="00DE5884" w:rsidRDefault="00E215E5" w:rsidP="004C5A4C"/>
    <w:p w14:paraId="72CFB519" w14:textId="77777777" w:rsidR="00106D9D" w:rsidRPr="00DE5884" w:rsidRDefault="00106D9D" w:rsidP="004C5A4C">
      <w:r w:rsidRPr="00DE5884">
        <w:t>Authorization is granted for the Laboratory to participate in the proposed project. The work proposed for the Laboratory is consistent with or complementary to the missions of the Laboratory and will not adversely impact execution of the DOE assigned programs at the Laboratory.</w:t>
      </w:r>
    </w:p>
    <w:p w14:paraId="25636E3B" w14:textId="77777777" w:rsidR="00106D9D" w:rsidRPr="00DE5884" w:rsidRDefault="00106D9D" w:rsidP="004C5A4C"/>
    <w:p w14:paraId="6F3327E4" w14:textId="3B107CB2" w:rsidR="00106D9D" w:rsidRPr="00DE5884" w:rsidRDefault="00106D9D" w:rsidP="004C5A4C">
      <w:r w:rsidRPr="00DE5884">
        <w:t xml:space="preserve">The value of and funding for the FFRDC portion of the work will not normally be included in the award. DOE FFRDCs participating as a subrecipient on a project will be funded directly through the DOE </w:t>
      </w:r>
      <w:r w:rsidR="00DE58EE">
        <w:t>W</w:t>
      </w:r>
      <w:r w:rsidRPr="00DE5884">
        <w:t xml:space="preserve">ork </w:t>
      </w:r>
      <w:r w:rsidR="00DE58EE">
        <w:t>Authorization</w:t>
      </w:r>
      <w:r w:rsidRPr="00DE5884">
        <w:t xml:space="preserve"> process</w:t>
      </w:r>
      <w:r w:rsidR="00DE58EE">
        <w:t xml:space="preserve"> in accordance with DOE O 412.1A</w:t>
      </w:r>
      <w:r w:rsidRPr="00DE5884">
        <w:t xml:space="preserve">. Non-DOE FFRDCs participating as a subrecipient will be funded through an interagency agreement with the sponsoring agency.   </w:t>
      </w:r>
    </w:p>
    <w:p w14:paraId="188E55A9" w14:textId="77777777" w:rsidR="00106D9D" w:rsidRPr="00DE5884" w:rsidRDefault="00106D9D" w:rsidP="004C5A4C"/>
    <w:p w14:paraId="2778E360" w14:textId="77777777" w:rsidR="00106D9D" w:rsidRPr="00DE5884" w:rsidRDefault="00106D9D" w:rsidP="004C5A4C">
      <w:r w:rsidRPr="00DE5884">
        <w:t>Although the FFRDC portion of the work is excluded from the award, the applicant’s cost share requirement will be based on the total cost of the project, including the applicant’s, the subrecipient’s, and the FFRDC’s portions of the project.</w:t>
      </w:r>
    </w:p>
    <w:p w14:paraId="63B7AF71" w14:textId="77777777" w:rsidR="00106D9D" w:rsidRPr="00DE5884" w:rsidRDefault="00106D9D" w:rsidP="004C5A4C"/>
    <w:p w14:paraId="18D26C87" w14:textId="1537F6CC" w:rsidR="00106D9D" w:rsidRPr="00DE5884" w:rsidRDefault="00E56C83" w:rsidP="004C5A4C">
      <w:r>
        <w:t>A</w:t>
      </w:r>
      <w:r w:rsidR="00106D9D" w:rsidRPr="00DE5884">
        <w:t xml:space="preserve">ll </w:t>
      </w:r>
      <w:r w:rsidR="009A4239">
        <w:t xml:space="preserve">DOE </w:t>
      </w:r>
      <w:r w:rsidR="00106D9D" w:rsidRPr="00DE5884">
        <w:t>FFRDCs are required to enter into a Cooperative Research and Development Agreement</w:t>
      </w:r>
      <w:r w:rsidR="00106D9D" w:rsidRPr="00DE5884">
        <w:rPr>
          <w:vertAlign w:val="superscript"/>
        </w:rPr>
        <w:footnoteReference w:id="6"/>
      </w:r>
      <w:r w:rsidR="00106D9D" w:rsidRPr="00DE5884">
        <w:t xml:space="preserve"> (CRADA) or, </w:t>
      </w:r>
      <w:r w:rsidR="00106D9D" w:rsidRPr="00F15AF7">
        <w:t xml:space="preserve">if the role of the DOE FFRDC is limited to technical assistance and intellectual property is not anticipated to be generated from the DOE FFRDC’s work, a </w:t>
      </w:r>
      <w:r w:rsidR="00106D9D" w:rsidRPr="00446F43">
        <w:t xml:space="preserve">Technical Assistance Agreement (TAA), with </w:t>
      </w:r>
      <w:r w:rsidR="00106D9D" w:rsidRPr="00446F43">
        <w:lastRenderedPageBreak/>
        <w:t xml:space="preserve">at least the recipient. </w:t>
      </w:r>
      <w:r w:rsidR="0086073D" w:rsidRPr="00D340ED">
        <w:t xml:space="preserve">A fully executed CRADA or TAA must be in place or be compliant with a Master Scope of Work process prior to the </w:t>
      </w:r>
      <w:r w:rsidR="0022734D" w:rsidRPr="00D340ED">
        <w:t xml:space="preserve">FFRDC </w:t>
      </w:r>
      <w:r w:rsidR="0086073D" w:rsidRPr="00D340ED">
        <w:t>starting work directly allocable to the FA award.</w:t>
      </w:r>
    </w:p>
    <w:p w14:paraId="5B9A2ECA" w14:textId="77777777" w:rsidR="00106D9D" w:rsidRPr="00DE5884" w:rsidRDefault="00106D9D" w:rsidP="004C5A4C"/>
    <w:p w14:paraId="4501DA9E" w14:textId="301A7C44" w:rsidR="00106D9D" w:rsidRPr="00DE5884" w:rsidRDefault="00991639" w:rsidP="004C5A4C">
      <w:r>
        <w:t>A</w:t>
      </w:r>
      <w:r w:rsidR="00106D9D" w:rsidRPr="00DE5884">
        <w:t xml:space="preserve"> CRADA is used to ensure accountability for project work and provide the appropriate management of IP, e.g., data protection and background IP. </w:t>
      </w:r>
      <w:r w:rsidR="005D0F6D">
        <w:t>A Data Management Plan is not suited for this purpose.</w:t>
      </w:r>
      <w:r w:rsidR="005D0F6D" w:rsidRPr="00DE5884">
        <w:t xml:space="preserve"> </w:t>
      </w:r>
    </w:p>
    <w:p w14:paraId="39FE8623" w14:textId="77777777" w:rsidR="00106D9D" w:rsidRPr="00DE5884" w:rsidRDefault="00106D9D" w:rsidP="0088064B"/>
    <w:p w14:paraId="746CBBE9" w14:textId="0D8ABEAC" w:rsidR="00106D9D" w:rsidRPr="00DE5884" w:rsidRDefault="00951ACC" w:rsidP="0088064B">
      <w:r w:rsidRPr="00DE5884">
        <w:t xml:space="preserve">C. </w:t>
      </w:r>
      <w:r w:rsidR="00106D9D" w:rsidRPr="00DE5884">
        <w:t>Responsibility</w:t>
      </w:r>
    </w:p>
    <w:p w14:paraId="0A71D9A0" w14:textId="1235890D" w:rsidR="00106D9D" w:rsidRPr="00DE5884" w:rsidRDefault="00106D9D" w:rsidP="0088064B">
      <w:r w:rsidRPr="00DE5884">
        <w:t>The recipient will be the responsible authority regarding the settlement and satisfaction of all contractual and administrative issues, including but not limited to disputes and claims arising out of any agreement between the recipient and the FFRDC.</w:t>
      </w:r>
    </w:p>
    <w:p w14:paraId="2660CBCD" w14:textId="77777777" w:rsidR="00256A72" w:rsidRDefault="00256A72" w:rsidP="00F003CA">
      <w:bookmarkStart w:id="305" w:name="PROGRAM_DESCRIPTION"/>
    </w:p>
    <w:p w14:paraId="4B642822" w14:textId="0DDBE53C" w:rsidR="0089486C" w:rsidRDefault="0089486C" w:rsidP="00F003CA">
      <w:pPr>
        <w:sectPr w:rsidR="0089486C" w:rsidSect="00800BD2">
          <w:headerReference w:type="default" r:id="rId37"/>
          <w:pgSz w:w="12240" w:h="15840"/>
          <w:pgMar w:top="1440" w:right="1440" w:bottom="1440" w:left="1440" w:header="720" w:footer="270" w:gutter="0"/>
          <w:cols w:space="720"/>
          <w:docGrid w:linePitch="360"/>
        </w:sectPr>
      </w:pPr>
      <w:r w:rsidRPr="0089486C">
        <w:t xml:space="preserve">The FFRDC effort, in aggregate, shall not exceed </w:t>
      </w:r>
      <w:r>
        <w:t>50</w:t>
      </w:r>
      <w:r w:rsidRPr="0089486C">
        <w:t>% of the total project cost</w:t>
      </w:r>
      <w:r w:rsidR="00DE084C">
        <w:t>.</w:t>
      </w:r>
    </w:p>
    <w:p w14:paraId="435B2234" w14:textId="28F2B03A" w:rsidR="003818EC" w:rsidRDefault="00AF522E" w:rsidP="00CD18BE">
      <w:pPr>
        <w:pStyle w:val="Heading1"/>
        <w:rPr>
          <w:w w:val="95"/>
        </w:rPr>
      </w:pPr>
      <w:bookmarkStart w:id="306" w:name="_Toc187385532"/>
      <w:r>
        <w:lastRenderedPageBreak/>
        <w:t xml:space="preserve">III. </w:t>
      </w:r>
      <w:r w:rsidR="005703F1" w:rsidRPr="00AF522E">
        <w:t xml:space="preserve">Program </w:t>
      </w:r>
      <w:r w:rsidR="005703F1" w:rsidRPr="003818EC">
        <w:rPr>
          <w:w w:val="95"/>
        </w:rPr>
        <w:t>Description</w:t>
      </w:r>
      <w:bookmarkEnd w:id="306"/>
    </w:p>
    <w:p w14:paraId="3795C4BC" w14:textId="77777777" w:rsidR="007B1853" w:rsidRPr="00A800B7" w:rsidRDefault="007B1853" w:rsidP="00A800B7"/>
    <w:p w14:paraId="275DFE3E" w14:textId="313ED339" w:rsidR="000B2AAC" w:rsidRPr="00665480" w:rsidRDefault="000B2AAC" w:rsidP="00D638EA">
      <w:pPr>
        <w:pStyle w:val="Heading2"/>
        <w:numPr>
          <w:ilvl w:val="0"/>
          <w:numId w:val="36"/>
        </w:numPr>
      </w:pPr>
      <w:bookmarkStart w:id="307" w:name="Purpose"/>
      <w:bookmarkStart w:id="308" w:name="Background"/>
      <w:bookmarkStart w:id="309" w:name="_Background_and_Context"/>
      <w:bookmarkStart w:id="310" w:name="_Toc167328976"/>
      <w:bookmarkStart w:id="311" w:name="_Toc187385533"/>
      <w:bookmarkEnd w:id="305"/>
      <w:bookmarkEnd w:id="307"/>
      <w:bookmarkEnd w:id="308"/>
      <w:bookmarkEnd w:id="309"/>
      <w:r w:rsidRPr="00665480">
        <w:t>Program Purpose</w:t>
      </w:r>
      <w:bookmarkEnd w:id="310"/>
      <w:bookmarkEnd w:id="311"/>
    </w:p>
    <w:p w14:paraId="5A38F859" w14:textId="14A3E6A2" w:rsidR="00862D48" w:rsidRPr="004B660A" w:rsidRDefault="00E2037B" w:rsidP="00862D48">
      <w:pPr>
        <w:contextualSpacing w:val="0"/>
        <w:textAlignment w:val="baseline"/>
        <w:rPr>
          <w:rFonts w:eastAsia="Times New Roman" w:cs="Calibri"/>
        </w:rPr>
      </w:pPr>
      <w:r w:rsidRPr="004B660A">
        <w:rPr>
          <w:rFonts w:eastAsia="Times New Roman" w:cs="Calibri"/>
        </w:rPr>
        <w:t>The Office of Energy Efficiency and Renewable Energy (EERE) advances applied research, development, demonstration, and deployment projects to support the adoption and commercialization of energy innovations across a range of technologies and sectors. These innovations power our grid with low-carbon renewable energy, enable sustainable transportation and fuels, reduce energy consumption and emissions from our buildings and industries, and drive growth and improvement in domestic manufacturing and supply chains.</w:t>
      </w:r>
    </w:p>
    <w:p w14:paraId="2D572C7F" w14:textId="77777777" w:rsidR="00A277D2" w:rsidRPr="004B660A" w:rsidRDefault="00A277D2" w:rsidP="00862D48">
      <w:pPr>
        <w:contextualSpacing w:val="0"/>
        <w:textAlignment w:val="baseline"/>
        <w:rPr>
          <w:rFonts w:eastAsia="Times New Roman" w:cs="Calibri"/>
        </w:rPr>
      </w:pPr>
    </w:p>
    <w:p w14:paraId="2B6F6C18" w14:textId="791E7CC6" w:rsidR="00A51DBF" w:rsidRPr="004B660A" w:rsidRDefault="00A277D2" w:rsidP="00862D48">
      <w:pPr>
        <w:contextualSpacing w:val="0"/>
        <w:textAlignment w:val="baseline"/>
        <w:rPr>
          <w:rFonts w:eastAsia="Times New Roman" w:cs="Calibri"/>
        </w:rPr>
      </w:pPr>
      <w:r w:rsidRPr="004B660A">
        <w:rPr>
          <w:rFonts w:eastAsia="Times New Roman" w:cs="Calibri"/>
        </w:rPr>
        <w:t>EERE is issuing Notice of Funding Opportunity (NOFO) DE-FOA-000</w:t>
      </w:r>
      <w:r w:rsidR="0007215B" w:rsidRPr="004B660A">
        <w:rPr>
          <w:rFonts w:eastAsia="Times New Roman" w:cs="Calibri"/>
        </w:rPr>
        <w:t>3518</w:t>
      </w:r>
      <w:r w:rsidRPr="004B660A">
        <w:rPr>
          <w:rFonts w:eastAsia="Times New Roman" w:cs="Calibri"/>
        </w:rPr>
        <w:t xml:space="preserve"> on behalf of the </w:t>
      </w:r>
      <w:r w:rsidR="0007215B" w:rsidRPr="004B660A">
        <w:rPr>
          <w:rFonts w:eastAsia="Times New Roman" w:cs="Calibri"/>
        </w:rPr>
        <w:t>Bioenergy</w:t>
      </w:r>
      <w:r w:rsidRPr="004B660A">
        <w:rPr>
          <w:rFonts w:eastAsia="Times New Roman" w:cs="Calibri"/>
        </w:rPr>
        <w:t xml:space="preserve"> Technologies Office (</w:t>
      </w:r>
      <w:r w:rsidR="0007215B" w:rsidRPr="004B660A">
        <w:rPr>
          <w:rFonts w:eastAsia="Times New Roman" w:cs="Calibri"/>
        </w:rPr>
        <w:t>BE</w:t>
      </w:r>
      <w:r w:rsidRPr="004B660A">
        <w:rPr>
          <w:rFonts w:eastAsia="Times New Roman" w:cs="Calibri"/>
        </w:rPr>
        <w:t>TO)</w:t>
      </w:r>
      <w:r w:rsidR="0007215B" w:rsidRPr="004B660A">
        <w:rPr>
          <w:rFonts w:eastAsia="Times New Roman" w:cs="Calibri"/>
        </w:rPr>
        <w:t>.</w:t>
      </w:r>
      <w:r w:rsidR="006F5346" w:rsidRPr="004B660A">
        <w:rPr>
          <w:rFonts w:eastAsia="Times New Roman" w:cs="Calibri"/>
        </w:rPr>
        <w:t xml:space="preserve"> </w:t>
      </w:r>
      <w:r w:rsidR="001F3D47" w:rsidRPr="004B660A">
        <w:rPr>
          <w:rFonts w:eastAsia="Times New Roman" w:cs="Calibri"/>
        </w:rPr>
        <w:t xml:space="preserve">BETO </w:t>
      </w:r>
      <w:r w:rsidR="00B4770D" w:rsidRPr="004B660A">
        <w:rPr>
          <w:rFonts w:eastAsia="Times New Roman" w:cs="Calibri"/>
        </w:rPr>
        <w:t xml:space="preserve">supports </w:t>
      </w:r>
      <w:r w:rsidR="001C6CF1" w:rsidRPr="004B660A">
        <w:rPr>
          <w:rFonts w:eastAsia="Times New Roman" w:cs="Calibri"/>
        </w:rPr>
        <w:t xml:space="preserve">the research, development, and demonstration (RD&amp;D) of technologies that mobilize renewable carbon resources across the U.S. economy. </w:t>
      </w:r>
      <w:r w:rsidR="00D17DDC" w:rsidRPr="004B660A">
        <w:rPr>
          <w:rFonts w:eastAsia="Times New Roman" w:cs="Calibri"/>
        </w:rPr>
        <w:t xml:space="preserve"> BETO</w:t>
      </w:r>
      <w:r w:rsidR="00D17DDC" w:rsidRPr="004B660A" w:rsidDel="002E27BF">
        <w:rPr>
          <w:rFonts w:eastAsia="Times New Roman" w:cs="Calibri"/>
        </w:rPr>
        <w:t xml:space="preserve"> </w:t>
      </w:r>
      <w:r w:rsidR="002E27BF">
        <w:rPr>
          <w:rFonts w:eastAsia="Times New Roman" w:cs="Calibri"/>
        </w:rPr>
        <w:t>works to</w:t>
      </w:r>
      <w:r w:rsidR="00B26584">
        <w:rPr>
          <w:rFonts w:eastAsia="Times New Roman" w:cs="Calibri"/>
        </w:rPr>
        <w:t xml:space="preserve"> </w:t>
      </w:r>
      <w:r w:rsidR="002E4B80">
        <w:rPr>
          <w:rFonts w:eastAsia="Times New Roman" w:cs="Calibri"/>
        </w:rPr>
        <w:t xml:space="preserve">develop innovative </w:t>
      </w:r>
      <w:r w:rsidR="00100520">
        <w:rPr>
          <w:rFonts w:eastAsia="Times New Roman" w:cs="Calibri"/>
        </w:rPr>
        <w:t>solutions to enable</w:t>
      </w:r>
      <w:r w:rsidR="008F7F3A">
        <w:rPr>
          <w:rFonts w:eastAsia="Times New Roman" w:cs="Calibri"/>
        </w:rPr>
        <w:t xml:space="preserve"> </w:t>
      </w:r>
      <w:r w:rsidR="00D17DDC" w:rsidRPr="004B660A">
        <w:rPr>
          <w:rFonts w:eastAsia="Times New Roman" w:cs="Calibri"/>
        </w:rPr>
        <w:t xml:space="preserve">an economically secure </w:t>
      </w:r>
      <w:r w:rsidR="000827C3">
        <w:rPr>
          <w:rFonts w:eastAsia="Times New Roman" w:cs="Calibri"/>
        </w:rPr>
        <w:t xml:space="preserve">domestic </w:t>
      </w:r>
      <w:r w:rsidR="00FF57B8">
        <w:rPr>
          <w:rFonts w:eastAsia="Times New Roman" w:cs="Calibri"/>
        </w:rPr>
        <w:t>bioeconomy</w:t>
      </w:r>
      <w:r w:rsidR="00330F7E">
        <w:rPr>
          <w:rFonts w:eastAsia="Times New Roman" w:cs="Calibri"/>
        </w:rPr>
        <w:t>, increasing global competitiveness</w:t>
      </w:r>
      <w:r w:rsidR="00E47FB6">
        <w:rPr>
          <w:rFonts w:eastAsia="Times New Roman" w:cs="Calibri"/>
        </w:rPr>
        <w:t xml:space="preserve">, </w:t>
      </w:r>
      <w:r w:rsidR="00D17DDC" w:rsidRPr="004B660A">
        <w:rPr>
          <w:rFonts w:eastAsia="Times New Roman" w:cs="Calibri"/>
        </w:rPr>
        <w:t xml:space="preserve">while reducing environmental impacts through: </w:t>
      </w:r>
    </w:p>
    <w:p w14:paraId="17908452" w14:textId="013E7699" w:rsidR="00A51DBF" w:rsidRPr="004B660A" w:rsidRDefault="00D17DDC" w:rsidP="00B26584">
      <w:pPr>
        <w:ind w:left="720"/>
        <w:contextualSpacing w:val="0"/>
        <w:textAlignment w:val="baseline"/>
        <w:rPr>
          <w:rFonts w:eastAsia="Times New Roman" w:cs="Calibri"/>
        </w:rPr>
      </w:pPr>
      <w:r w:rsidRPr="004B660A">
        <w:rPr>
          <w:rFonts w:eastAsia="Times New Roman" w:cs="Calibri"/>
        </w:rPr>
        <w:t xml:space="preserve">1) </w:t>
      </w:r>
      <w:r w:rsidR="00B26584">
        <w:rPr>
          <w:rFonts w:eastAsia="Times New Roman" w:cs="Calibri"/>
        </w:rPr>
        <w:t>D</w:t>
      </w:r>
      <w:r w:rsidRPr="004B660A">
        <w:rPr>
          <w:rFonts w:eastAsia="Times New Roman" w:cs="Calibri"/>
        </w:rPr>
        <w:t xml:space="preserve">eveloping </w:t>
      </w:r>
      <w:r w:rsidR="00E47FB6">
        <w:rPr>
          <w:rFonts w:eastAsia="Times New Roman" w:cs="Calibri"/>
        </w:rPr>
        <w:t>innovative technology pathways for</w:t>
      </w:r>
      <w:r w:rsidRPr="004B660A">
        <w:rPr>
          <w:rFonts w:eastAsia="Times New Roman" w:cs="Calibri"/>
        </w:rPr>
        <w:t xml:space="preserve"> affordable fuels and products, </w:t>
      </w:r>
    </w:p>
    <w:p w14:paraId="39ACD131" w14:textId="72996771" w:rsidR="00A51DBF" w:rsidRPr="004B660A" w:rsidRDefault="00D17DDC" w:rsidP="00B26584">
      <w:pPr>
        <w:ind w:left="720"/>
        <w:contextualSpacing w:val="0"/>
        <w:textAlignment w:val="baseline"/>
        <w:rPr>
          <w:rFonts w:eastAsia="Times New Roman" w:cs="Calibri"/>
        </w:rPr>
      </w:pPr>
      <w:r w:rsidRPr="004B660A">
        <w:rPr>
          <w:rFonts w:eastAsia="Times New Roman" w:cs="Calibri"/>
        </w:rPr>
        <w:t xml:space="preserve">2) </w:t>
      </w:r>
      <w:r w:rsidR="00B26584">
        <w:rPr>
          <w:rFonts w:eastAsia="Times New Roman" w:cs="Calibri"/>
        </w:rPr>
        <w:t>A</w:t>
      </w:r>
      <w:r w:rsidRPr="004B660A">
        <w:rPr>
          <w:rFonts w:eastAsia="Times New Roman" w:cs="Calibri"/>
        </w:rPr>
        <w:t xml:space="preserve">dvancing clean energy sources, and </w:t>
      </w:r>
    </w:p>
    <w:p w14:paraId="74B2340D" w14:textId="5C98A5B8" w:rsidR="00FF15E4" w:rsidRPr="004B660A" w:rsidRDefault="00D17DDC" w:rsidP="00B26584">
      <w:pPr>
        <w:ind w:left="720"/>
        <w:contextualSpacing w:val="0"/>
        <w:textAlignment w:val="baseline"/>
        <w:rPr>
          <w:rFonts w:eastAsia="Times New Roman" w:cs="Calibri"/>
        </w:rPr>
      </w:pPr>
      <w:r w:rsidRPr="004B660A">
        <w:rPr>
          <w:rFonts w:eastAsia="Times New Roman" w:cs="Calibri"/>
        </w:rPr>
        <w:t xml:space="preserve">3) </w:t>
      </w:r>
      <w:r w:rsidR="00B26584">
        <w:rPr>
          <w:rFonts w:eastAsia="Times New Roman" w:cs="Calibri"/>
        </w:rPr>
        <w:t>G</w:t>
      </w:r>
      <w:r w:rsidRPr="004B660A">
        <w:rPr>
          <w:rFonts w:eastAsia="Times New Roman" w:cs="Calibri"/>
        </w:rPr>
        <w:t>enerating domestic jobs to support the growth of the U.S. bioeconomy.</w:t>
      </w:r>
    </w:p>
    <w:p w14:paraId="0FA379C4" w14:textId="77777777" w:rsidR="00FF15E4" w:rsidRPr="004B660A" w:rsidRDefault="00FF15E4" w:rsidP="00862D48">
      <w:pPr>
        <w:contextualSpacing w:val="0"/>
        <w:textAlignment w:val="baseline"/>
        <w:rPr>
          <w:rFonts w:eastAsia="Times New Roman" w:cs="Calibri"/>
        </w:rPr>
      </w:pPr>
    </w:p>
    <w:p w14:paraId="274F729E" w14:textId="3C07177A" w:rsidR="00E72590" w:rsidRPr="004B660A" w:rsidRDefault="00E56993" w:rsidP="00862D48">
      <w:pPr>
        <w:contextualSpacing w:val="0"/>
        <w:textAlignment w:val="baseline"/>
        <w:rPr>
          <w:rFonts w:eastAsia="Times New Roman" w:cs="Calibri"/>
        </w:rPr>
      </w:pPr>
      <w:bookmarkStart w:id="312" w:name="_Hlk184020415"/>
      <w:r w:rsidRPr="004B660A">
        <w:rPr>
          <w:rFonts w:eastAsia="Times New Roman" w:cs="Calibri"/>
        </w:rPr>
        <w:t xml:space="preserve">Through this </w:t>
      </w:r>
      <w:r w:rsidR="00A15BD5">
        <w:rPr>
          <w:rFonts w:eastAsia="Times New Roman" w:cs="Calibri"/>
        </w:rPr>
        <w:t xml:space="preserve">SPARC </w:t>
      </w:r>
      <w:r w:rsidRPr="004B660A">
        <w:rPr>
          <w:rFonts w:eastAsia="Times New Roman" w:cs="Calibri"/>
        </w:rPr>
        <w:t xml:space="preserve">NOFO, BETO seeks to continue to advance EERE’s goals and DOE’s commitment to pushing the frontiers of science and engineering and catalyzing clean energy jobs through </w:t>
      </w:r>
      <w:r w:rsidR="00F955AE" w:rsidRPr="004B660A">
        <w:rPr>
          <w:rFonts w:eastAsia="Times New Roman" w:cs="Calibri"/>
        </w:rPr>
        <w:t xml:space="preserve">RD&amp;D. </w:t>
      </w:r>
      <w:r w:rsidR="00125FDA" w:rsidRPr="004B660A">
        <w:rPr>
          <w:rFonts w:eastAsia="Times New Roman" w:cs="Calibri"/>
        </w:rPr>
        <w:t xml:space="preserve">The </w:t>
      </w:r>
      <w:r w:rsidR="00D93962" w:rsidRPr="004B660A">
        <w:rPr>
          <w:rFonts w:eastAsia="Times New Roman" w:cs="Calibri"/>
        </w:rPr>
        <w:t xml:space="preserve">NOFO </w:t>
      </w:r>
      <w:r w:rsidR="00C82A62" w:rsidRPr="004B660A">
        <w:rPr>
          <w:rFonts w:eastAsia="Times New Roman" w:cs="Calibri"/>
        </w:rPr>
        <w:t>supports</w:t>
      </w:r>
      <w:r w:rsidR="001A7C17" w:rsidRPr="004B660A">
        <w:rPr>
          <w:rFonts w:eastAsia="Times New Roman" w:cs="Calibri"/>
        </w:rPr>
        <w:t xml:space="preserve"> </w:t>
      </w:r>
      <w:r w:rsidR="00AF3D01" w:rsidRPr="004B660A">
        <w:rPr>
          <w:rFonts w:eastAsia="Times New Roman" w:cs="Calibri"/>
        </w:rPr>
        <w:t xml:space="preserve">the </w:t>
      </w:r>
      <w:hyperlink r:id="rId38" w:history="1">
        <w:r w:rsidR="00AF3D01" w:rsidRPr="004B660A">
          <w:rPr>
            <w:rStyle w:val="Hyperlink"/>
            <w:rFonts w:eastAsia="Times New Roman" w:cs="Calibri"/>
          </w:rPr>
          <w:t>DOE Clean Fuels &amp; Products Shot</w:t>
        </w:r>
        <w:r w:rsidR="0045073B" w:rsidRPr="004B660A">
          <w:rPr>
            <w:rStyle w:val="Hyperlink"/>
            <w:rFonts w:eastAsia="Times New Roman" w:cs="Calibri"/>
          </w:rPr>
          <w:t>™</w:t>
        </w:r>
      </w:hyperlink>
      <w:r w:rsidR="00AF3D01" w:rsidRPr="004B660A">
        <w:rPr>
          <w:rFonts w:eastAsia="Times New Roman" w:cs="Calibri"/>
        </w:rPr>
        <w:t xml:space="preserve"> </w:t>
      </w:r>
      <w:r w:rsidR="00E72590" w:rsidRPr="004B660A">
        <w:rPr>
          <w:rFonts w:eastAsia="Times New Roman" w:cs="Calibri"/>
        </w:rPr>
        <w:t xml:space="preserve">by supporting </w:t>
      </w:r>
      <w:r w:rsidR="00DC0BA7" w:rsidRPr="004B660A">
        <w:rPr>
          <w:rFonts w:eastAsia="Times New Roman" w:cs="Calibri"/>
        </w:rPr>
        <w:t xml:space="preserve">R&amp;D of </w:t>
      </w:r>
      <w:r w:rsidR="005312A3" w:rsidRPr="004B660A">
        <w:rPr>
          <w:rFonts w:eastAsia="Times New Roman" w:cs="Calibri"/>
        </w:rPr>
        <w:t>high potential chemicals</w:t>
      </w:r>
      <w:r w:rsidR="00093328" w:rsidRPr="004B660A">
        <w:rPr>
          <w:rFonts w:eastAsia="Times New Roman" w:cs="Calibri"/>
        </w:rPr>
        <w:t xml:space="preserve"> from </w:t>
      </w:r>
      <w:r w:rsidR="00471AE7" w:rsidRPr="004B660A">
        <w:rPr>
          <w:rFonts w:eastAsia="Times New Roman" w:cs="Calibri"/>
        </w:rPr>
        <w:t xml:space="preserve">renewable </w:t>
      </w:r>
      <w:r w:rsidR="00093328" w:rsidRPr="004B660A">
        <w:rPr>
          <w:rFonts w:eastAsia="Times New Roman" w:cs="Calibri"/>
        </w:rPr>
        <w:t>biomass</w:t>
      </w:r>
      <w:r w:rsidR="005312A3" w:rsidRPr="004B660A">
        <w:rPr>
          <w:rFonts w:eastAsia="Times New Roman" w:cs="Calibri"/>
        </w:rPr>
        <w:t>.</w:t>
      </w:r>
      <w:r w:rsidR="00C82A62" w:rsidRPr="004B660A">
        <w:rPr>
          <w:rFonts w:eastAsia="Times New Roman" w:cs="Calibri"/>
        </w:rPr>
        <w:t xml:space="preserve"> The NOFO also supports the </w:t>
      </w:r>
      <w:hyperlink r:id="rId39" w:history="1">
        <w:r w:rsidR="00C82A62" w:rsidRPr="004B660A">
          <w:rPr>
            <w:rStyle w:val="Hyperlink"/>
            <w:rFonts w:eastAsia="Times New Roman" w:cs="Calibri"/>
          </w:rPr>
          <w:t>Industrial Heat Shot™</w:t>
        </w:r>
      </w:hyperlink>
      <w:r w:rsidR="00C82A62" w:rsidRPr="004B660A">
        <w:rPr>
          <w:rFonts w:eastAsia="Times New Roman" w:cs="Calibri"/>
        </w:rPr>
        <w:t xml:space="preserve"> </w:t>
      </w:r>
      <w:r w:rsidR="00EC607C" w:rsidRPr="004B660A">
        <w:rPr>
          <w:rFonts w:eastAsia="Times New Roman" w:cs="Calibri"/>
        </w:rPr>
        <w:t xml:space="preserve">to develop </w:t>
      </w:r>
      <w:r w:rsidR="002C5BA1" w:rsidRPr="004B660A">
        <w:rPr>
          <w:rFonts w:eastAsia="Times New Roman" w:cs="Calibri"/>
        </w:rPr>
        <w:t xml:space="preserve">new pathways to produce </w:t>
      </w:r>
      <w:r w:rsidR="00F52F94" w:rsidRPr="004B660A">
        <w:rPr>
          <w:rFonts w:eastAsia="Times New Roman" w:cs="Calibri"/>
        </w:rPr>
        <w:t xml:space="preserve">renewable propane and liquid petroleum gases (LPG) </w:t>
      </w:r>
      <w:r w:rsidR="0077294D" w:rsidRPr="004B660A">
        <w:rPr>
          <w:rFonts w:eastAsia="Times New Roman" w:cs="Calibri"/>
        </w:rPr>
        <w:t>from a variety of biomass and waste resources.</w:t>
      </w:r>
      <w:r w:rsidR="001550CA" w:rsidRPr="004B660A">
        <w:rPr>
          <w:rFonts w:eastAsia="Times New Roman" w:cs="Calibri"/>
        </w:rPr>
        <w:t xml:space="preserve"> Both topic areas also support goals found in the </w:t>
      </w:r>
      <w:hyperlink r:id="rId40" w:history="1">
        <w:r w:rsidR="001550CA" w:rsidRPr="004B660A">
          <w:rPr>
            <w:rStyle w:val="Hyperlink"/>
            <w:rFonts w:eastAsia="Times New Roman" w:cs="Calibri"/>
          </w:rPr>
          <w:t>Industrial Decarbonization Roadmap</w:t>
        </w:r>
      </w:hyperlink>
      <w:r w:rsidR="00F0202E">
        <w:rPr>
          <w:rStyle w:val="Hyperlink"/>
          <w:rFonts w:eastAsia="Times New Roman" w:cs="Calibri"/>
        </w:rPr>
        <w:t>,</w:t>
      </w:r>
      <w:r w:rsidR="00601CA4" w:rsidRPr="004B660A">
        <w:rPr>
          <w:rFonts w:eastAsia="Times New Roman" w:cs="Calibri"/>
        </w:rPr>
        <w:t xml:space="preserve"> which outlines </w:t>
      </w:r>
      <w:r w:rsidR="00152DCA" w:rsidRPr="004B660A">
        <w:rPr>
          <w:rFonts w:eastAsia="Times New Roman" w:cs="Calibri"/>
        </w:rPr>
        <w:t xml:space="preserve">numerous priorities for </w:t>
      </w:r>
      <w:r w:rsidR="009E3FCB" w:rsidRPr="004B660A">
        <w:rPr>
          <w:rFonts w:eastAsia="Times New Roman" w:cs="Calibri"/>
        </w:rPr>
        <w:t xml:space="preserve">reducing industrial sector emissions </w:t>
      </w:r>
      <w:r w:rsidR="00F33BFE" w:rsidRPr="004B660A">
        <w:rPr>
          <w:rFonts w:eastAsia="Times New Roman" w:cs="Calibri"/>
        </w:rPr>
        <w:t>in the most cost-effective manner</w:t>
      </w:r>
      <w:r w:rsidR="00F0202E">
        <w:rPr>
          <w:rFonts w:eastAsia="Times New Roman" w:cs="Calibri"/>
        </w:rPr>
        <w:t>,</w:t>
      </w:r>
      <w:r w:rsidR="000E4B1A">
        <w:rPr>
          <w:rFonts w:eastAsia="Times New Roman" w:cs="Calibri"/>
        </w:rPr>
        <w:t xml:space="preserve"> and the</w:t>
      </w:r>
      <w:r w:rsidR="00C7128F">
        <w:rPr>
          <w:rFonts w:eastAsia="Times New Roman" w:cs="Calibri"/>
        </w:rPr>
        <w:t xml:space="preserve"> </w:t>
      </w:r>
      <w:hyperlink r:id="rId41" w:history="1">
        <w:r w:rsidR="00C7128F" w:rsidRPr="00A36DF4">
          <w:rPr>
            <w:rStyle w:val="Hyperlink"/>
            <w:rFonts w:eastAsia="Times New Roman" w:cs="Calibri"/>
          </w:rPr>
          <w:t>Multi-year Program Plan</w:t>
        </w:r>
      </w:hyperlink>
      <w:r w:rsidR="00F0202E">
        <w:rPr>
          <w:rFonts w:eastAsia="Times New Roman" w:cs="Calibri"/>
        </w:rPr>
        <w:t>,</w:t>
      </w:r>
      <w:r w:rsidR="00C76238">
        <w:rPr>
          <w:rFonts w:eastAsia="Times New Roman" w:cs="Calibri"/>
        </w:rPr>
        <w:t xml:space="preserve"> which </w:t>
      </w:r>
      <w:r w:rsidR="00172CD8">
        <w:rPr>
          <w:rFonts w:eastAsia="Times New Roman" w:cs="Calibri"/>
        </w:rPr>
        <w:t xml:space="preserve">highlights </w:t>
      </w:r>
      <w:r w:rsidR="001D42D4">
        <w:rPr>
          <w:rFonts w:eastAsia="Times New Roman" w:cs="Calibri"/>
        </w:rPr>
        <w:t>priorities for the production of</w:t>
      </w:r>
      <w:r w:rsidR="00C87084">
        <w:rPr>
          <w:rFonts w:eastAsia="Times New Roman" w:cs="Calibri"/>
        </w:rPr>
        <w:t xml:space="preserve"> </w:t>
      </w:r>
      <w:r w:rsidR="00377F35">
        <w:rPr>
          <w:rFonts w:eastAsia="Times New Roman" w:cs="Calibri"/>
        </w:rPr>
        <w:t>chemicals, products, and fuels</w:t>
      </w:r>
      <w:r w:rsidR="00F33BFE" w:rsidRPr="004B660A">
        <w:rPr>
          <w:rFonts w:eastAsia="Times New Roman" w:cs="Calibri"/>
        </w:rPr>
        <w:t>.</w:t>
      </w:r>
    </w:p>
    <w:bookmarkEnd w:id="312"/>
    <w:p w14:paraId="378588B7" w14:textId="77777777" w:rsidR="0032782D" w:rsidRPr="00DE5884" w:rsidRDefault="0032782D" w:rsidP="00393844"/>
    <w:p w14:paraId="512CB956" w14:textId="75B8C52F" w:rsidR="000B2AAC" w:rsidRPr="00DE5884" w:rsidRDefault="000B2AAC" w:rsidP="00393844"/>
    <w:p w14:paraId="3BCEEDE3" w14:textId="78FEBB45" w:rsidR="000B2AAC" w:rsidRPr="000B2AAC" w:rsidRDefault="00BD6A2B" w:rsidP="00D638EA">
      <w:pPr>
        <w:pStyle w:val="Heading2"/>
        <w:numPr>
          <w:ilvl w:val="0"/>
          <w:numId w:val="36"/>
        </w:numPr>
        <w:tabs>
          <w:tab w:val="clear" w:pos="270"/>
          <w:tab w:val="clear" w:pos="360"/>
          <w:tab w:val="clear" w:pos="900"/>
        </w:tabs>
      </w:pPr>
      <w:bookmarkStart w:id="313" w:name="_Toc167328977"/>
      <w:bookmarkStart w:id="314" w:name="_Toc187385534"/>
      <w:r>
        <w:t>Program</w:t>
      </w:r>
      <w:r w:rsidR="000B2AAC" w:rsidRPr="000B2AAC">
        <w:t xml:space="preserve"> Goals</w:t>
      </w:r>
      <w:bookmarkEnd w:id="313"/>
      <w:r>
        <w:t xml:space="preserve"> and Objectives</w:t>
      </w:r>
      <w:bookmarkEnd w:id="314"/>
    </w:p>
    <w:p w14:paraId="2CE8783D" w14:textId="3BEF3D8E" w:rsidR="006216B2" w:rsidRPr="004B660A" w:rsidRDefault="005E5F07" w:rsidP="4115625A">
      <w:pPr>
        <w:textAlignment w:val="baseline"/>
        <w:rPr>
          <w:rFonts w:ascii="Segoe UI" w:eastAsia="Times New Roman" w:hAnsi="Segoe UI" w:cs="Segoe UI"/>
        </w:rPr>
      </w:pPr>
      <w:r>
        <w:rPr>
          <w:rFonts w:eastAsia="Times New Roman" w:cs="Calibri"/>
        </w:rPr>
        <w:t>This</w:t>
      </w:r>
      <w:r w:rsidR="006216B2" w:rsidRPr="004B660A">
        <w:rPr>
          <w:rFonts w:eastAsia="Times New Roman" w:cs="Calibri"/>
        </w:rPr>
        <w:t xml:space="preserve"> </w:t>
      </w:r>
      <w:r w:rsidR="00A15BD5">
        <w:rPr>
          <w:rFonts w:eastAsia="Times New Roman" w:cs="Calibri"/>
        </w:rPr>
        <w:t xml:space="preserve">SPARC </w:t>
      </w:r>
      <w:r w:rsidR="006216B2" w:rsidRPr="004B660A">
        <w:rPr>
          <w:rFonts w:eastAsia="Times New Roman" w:cs="Calibri"/>
        </w:rPr>
        <w:t>NOFO support</w:t>
      </w:r>
      <w:r>
        <w:rPr>
          <w:rFonts w:eastAsia="Times New Roman" w:cs="Calibri"/>
        </w:rPr>
        <w:t>s</w:t>
      </w:r>
      <w:r w:rsidR="006216B2" w:rsidRPr="004B660A">
        <w:rPr>
          <w:rFonts w:eastAsia="Times New Roman" w:cs="Calibri"/>
        </w:rPr>
        <w:t xml:space="preserve"> </w:t>
      </w:r>
      <w:r w:rsidR="00A15BD5">
        <w:rPr>
          <w:rFonts w:eastAsia="Times New Roman" w:cs="Calibri"/>
        </w:rPr>
        <w:t>BETO’s</w:t>
      </w:r>
      <w:r w:rsidR="00A36DF4">
        <w:rPr>
          <w:rFonts w:eastAsia="Times New Roman" w:cs="Calibri"/>
        </w:rPr>
        <w:t xml:space="preserve"> </w:t>
      </w:r>
      <w:r w:rsidR="006216B2" w:rsidRPr="004B660A">
        <w:rPr>
          <w:rFonts w:eastAsia="Times New Roman" w:cs="Calibri"/>
        </w:rPr>
        <w:t xml:space="preserve">R&amp;D priorities in the areas of Conversion R&amp;D. Specifically, </w:t>
      </w:r>
      <w:r>
        <w:rPr>
          <w:rFonts w:eastAsia="Times New Roman" w:cs="Calibri"/>
        </w:rPr>
        <w:t>it</w:t>
      </w:r>
      <w:r w:rsidR="006216B2" w:rsidRPr="004B660A">
        <w:rPr>
          <w:rFonts w:eastAsia="Times New Roman" w:cs="Calibri"/>
        </w:rPr>
        <w:t xml:space="preserve"> supports research and development of domestic chemicals and fuels from a variety of biomass and waste resources. Producing chemicals and propane/liquid petroleum gas (LPG) from renewable feedstocks helps to </w:t>
      </w:r>
      <w:r w:rsidR="00131259">
        <w:rPr>
          <w:rFonts w:eastAsia="Times New Roman" w:cs="Calibri"/>
        </w:rPr>
        <w:t>safeguard</w:t>
      </w:r>
      <w:r w:rsidR="00131259" w:rsidRPr="004B660A">
        <w:rPr>
          <w:rFonts w:eastAsia="Times New Roman" w:cs="Calibri"/>
        </w:rPr>
        <w:t xml:space="preserve"> </w:t>
      </w:r>
      <w:r w:rsidR="006216B2" w:rsidRPr="004B660A">
        <w:rPr>
          <w:rFonts w:eastAsia="Times New Roman" w:cs="Calibri"/>
        </w:rPr>
        <w:t xml:space="preserve">domestic supply chains, </w:t>
      </w:r>
      <w:r w:rsidR="00131259">
        <w:rPr>
          <w:rFonts w:eastAsia="Times New Roman" w:cs="Calibri"/>
        </w:rPr>
        <w:t>secure</w:t>
      </w:r>
      <w:r w:rsidR="00F90AD5">
        <w:rPr>
          <w:rFonts w:eastAsia="Times New Roman" w:cs="Calibri"/>
        </w:rPr>
        <w:t xml:space="preserve"> energy independence, </w:t>
      </w:r>
      <w:r w:rsidR="006216B2" w:rsidRPr="004B660A">
        <w:rPr>
          <w:rFonts w:eastAsia="Times New Roman" w:cs="Calibri"/>
        </w:rPr>
        <w:t xml:space="preserve">support rural economies, and improve </w:t>
      </w:r>
      <w:r w:rsidR="00FC6626">
        <w:rPr>
          <w:rFonts w:eastAsia="Times New Roman" w:cs="Calibri"/>
        </w:rPr>
        <w:t>global competitiveness</w:t>
      </w:r>
      <w:r w:rsidR="00FC6626" w:rsidRPr="004B660A">
        <w:rPr>
          <w:rFonts w:eastAsia="Times New Roman" w:cs="Calibri"/>
        </w:rPr>
        <w:t xml:space="preserve"> </w:t>
      </w:r>
      <w:r w:rsidR="00FC6626">
        <w:rPr>
          <w:rFonts w:eastAsia="Times New Roman" w:cs="Calibri"/>
        </w:rPr>
        <w:t>of</w:t>
      </w:r>
      <w:r w:rsidR="006216B2" w:rsidRPr="004B660A">
        <w:rPr>
          <w:rFonts w:eastAsia="Times New Roman" w:cs="Calibri"/>
        </w:rPr>
        <w:t xml:space="preserve"> the industry.  </w:t>
      </w:r>
    </w:p>
    <w:p w14:paraId="6D599553" w14:textId="77777777" w:rsidR="006216B2" w:rsidRPr="004B660A" w:rsidRDefault="006216B2" w:rsidP="006216B2">
      <w:pPr>
        <w:contextualSpacing w:val="0"/>
        <w:textAlignment w:val="baseline"/>
        <w:rPr>
          <w:rFonts w:ascii="Segoe UI" w:eastAsia="Times New Roman" w:hAnsi="Segoe UI" w:cs="Segoe UI"/>
        </w:rPr>
      </w:pPr>
      <w:r w:rsidRPr="004B660A">
        <w:rPr>
          <w:rFonts w:eastAsia="Times New Roman" w:cs="Calibri"/>
        </w:rPr>
        <w:t> </w:t>
      </w:r>
    </w:p>
    <w:p w14:paraId="00CF9A8C" w14:textId="3CBF4084" w:rsidR="00415890" w:rsidRPr="004B660A" w:rsidRDefault="00415890" w:rsidP="11F85767">
      <w:pPr>
        <w:textAlignment w:val="baseline"/>
        <w:rPr>
          <w:rStyle w:val="Style1"/>
          <w:sz w:val="22"/>
        </w:rPr>
      </w:pPr>
      <w:r w:rsidRPr="004B660A">
        <w:rPr>
          <w:rStyle w:val="Style1"/>
          <w:sz w:val="22"/>
        </w:rPr>
        <w:t>The chemical industry is fundamental to American manufacturing, with more than 96% of U.S. goods manufactured using products from the chemical sector.</w:t>
      </w:r>
      <w:r w:rsidRPr="004B660A">
        <w:rPr>
          <w:rStyle w:val="FootnoteReference"/>
        </w:rPr>
        <w:footnoteReference w:id="7"/>
      </w:r>
      <w:r w:rsidRPr="004B660A">
        <w:rPr>
          <w:rStyle w:val="Style1"/>
          <w:sz w:val="22"/>
        </w:rPr>
        <w:t xml:space="preserve">  The U.S. is the world’s second-largest chemicals producer, and the sector directly employs over half a million people.</w:t>
      </w:r>
      <w:r w:rsidRPr="004B660A">
        <w:rPr>
          <w:rStyle w:val="FootnoteReference"/>
        </w:rPr>
        <w:footnoteReference w:id="8"/>
      </w:r>
      <w:r w:rsidRPr="004B660A">
        <w:rPr>
          <w:rStyle w:val="Style1"/>
          <w:sz w:val="22"/>
        </w:rPr>
        <w:t xml:space="preserve"> </w:t>
      </w:r>
      <w:r w:rsidRPr="11F85767">
        <w:rPr>
          <w:rStyle w:val="Style1"/>
          <w:sz w:val="22"/>
        </w:rPr>
        <w:t xml:space="preserve"> </w:t>
      </w:r>
      <w:r w:rsidR="006A580B" w:rsidRPr="006A580B">
        <w:rPr>
          <w:rStyle w:val="Style1"/>
          <w:sz w:val="22"/>
        </w:rPr>
        <w:t xml:space="preserve"> </w:t>
      </w:r>
      <w:r w:rsidR="00751FDA">
        <w:rPr>
          <w:rStyle w:val="Style1"/>
          <w:sz w:val="22"/>
        </w:rPr>
        <w:t xml:space="preserve">Increasing </w:t>
      </w:r>
      <w:r w:rsidR="006A580B" w:rsidRPr="004B660A">
        <w:rPr>
          <w:rStyle w:val="Style1"/>
          <w:sz w:val="22"/>
        </w:rPr>
        <w:t xml:space="preserve">U.S. production of chemicals </w:t>
      </w:r>
      <w:r w:rsidR="00B95BCC">
        <w:rPr>
          <w:rStyle w:val="Style1"/>
          <w:sz w:val="22"/>
        </w:rPr>
        <w:t xml:space="preserve">through bio-based chemical production </w:t>
      </w:r>
      <w:r w:rsidR="00E262AD">
        <w:rPr>
          <w:rStyle w:val="Style1"/>
          <w:sz w:val="22"/>
        </w:rPr>
        <w:t>will</w:t>
      </w:r>
      <w:r w:rsidR="006A580B" w:rsidRPr="004B660A">
        <w:rPr>
          <w:rStyle w:val="Style1"/>
          <w:sz w:val="22"/>
        </w:rPr>
        <w:t xml:space="preserve"> help </w:t>
      </w:r>
      <w:r w:rsidR="00895FBD" w:rsidRPr="004B660A">
        <w:rPr>
          <w:rStyle w:val="Style1"/>
          <w:sz w:val="22"/>
        </w:rPr>
        <w:t xml:space="preserve">boost American </w:t>
      </w:r>
      <w:r w:rsidR="00895FBD" w:rsidRPr="004B660A">
        <w:rPr>
          <w:rStyle w:val="Style1"/>
          <w:sz w:val="22"/>
        </w:rPr>
        <w:lastRenderedPageBreak/>
        <w:t xml:space="preserve">competitiveness in </w:t>
      </w:r>
      <w:r w:rsidR="00895FBD">
        <w:rPr>
          <w:rStyle w:val="Style1"/>
          <w:sz w:val="22"/>
        </w:rPr>
        <w:t xml:space="preserve">the global chemical industry as well as in the key emerging areas of </w:t>
      </w:r>
      <w:r w:rsidR="00895FBD" w:rsidRPr="004B660A">
        <w:rPr>
          <w:rStyle w:val="Style1"/>
          <w:sz w:val="22"/>
        </w:rPr>
        <w:t>biotechnology and biomanufacturing</w:t>
      </w:r>
      <w:r w:rsidR="00895FBD">
        <w:rPr>
          <w:rStyle w:val="Style1"/>
          <w:sz w:val="22"/>
        </w:rPr>
        <w:t>.</w:t>
      </w:r>
      <w:r w:rsidR="00BC65FB">
        <w:rPr>
          <w:rStyle w:val="Style1"/>
          <w:sz w:val="22"/>
        </w:rPr>
        <w:t xml:space="preserve"> </w:t>
      </w:r>
      <w:r w:rsidR="00597A38">
        <w:rPr>
          <w:rStyle w:val="Style1"/>
          <w:sz w:val="22"/>
        </w:rPr>
        <w:t>Investment in i</w:t>
      </w:r>
      <w:r w:rsidR="00BC65FB">
        <w:rPr>
          <w:rStyle w:val="Style1"/>
          <w:sz w:val="22"/>
        </w:rPr>
        <w:t>nnovati</w:t>
      </w:r>
      <w:r w:rsidR="008D04A1">
        <w:rPr>
          <w:rStyle w:val="Style1"/>
          <w:sz w:val="22"/>
        </w:rPr>
        <w:t>ve</w:t>
      </w:r>
      <w:r w:rsidR="00597A38">
        <w:rPr>
          <w:rStyle w:val="Style1"/>
          <w:sz w:val="22"/>
        </w:rPr>
        <w:t xml:space="preserve"> lower-cost</w:t>
      </w:r>
      <w:r w:rsidR="008D04A1">
        <w:rPr>
          <w:rStyle w:val="Style1"/>
          <w:sz w:val="22"/>
        </w:rPr>
        <w:t xml:space="preserve"> production pathways can </w:t>
      </w:r>
      <w:r w:rsidR="00597A38">
        <w:rPr>
          <w:rStyle w:val="Style1"/>
          <w:sz w:val="22"/>
        </w:rPr>
        <w:t>further enable</w:t>
      </w:r>
      <w:r w:rsidR="008D04A1">
        <w:rPr>
          <w:rStyle w:val="Style1"/>
          <w:sz w:val="22"/>
        </w:rPr>
        <w:t xml:space="preserve"> re</w:t>
      </w:r>
      <w:r w:rsidR="00597A38">
        <w:rPr>
          <w:rStyle w:val="Style1"/>
          <w:sz w:val="22"/>
        </w:rPr>
        <w:t>-</w:t>
      </w:r>
      <w:r w:rsidR="008D04A1">
        <w:rPr>
          <w:rStyle w:val="Style1"/>
          <w:sz w:val="22"/>
        </w:rPr>
        <w:t>shor</w:t>
      </w:r>
      <w:r w:rsidR="00597A38">
        <w:rPr>
          <w:rStyle w:val="Style1"/>
          <w:sz w:val="22"/>
        </w:rPr>
        <w:t>ing of American chemical manufacturing</w:t>
      </w:r>
      <w:r w:rsidR="00CC5ED0">
        <w:rPr>
          <w:rStyle w:val="Style1"/>
          <w:sz w:val="22"/>
        </w:rPr>
        <w:t xml:space="preserve"> and reduce reliance on other countries for</w:t>
      </w:r>
      <w:r w:rsidR="00CD2206">
        <w:rPr>
          <w:rStyle w:val="Style1"/>
          <w:sz w:val="22"/>
        </w:rPr>
        <w:t xml:space="preserve"> </w:t>
      </w:r>
      <w:r w:rsidR="00CA32CE">
        <w:rPr>
          <w:rStyle w:val="Style1"/>
          <w:sz w:val="22"/>
        </w:rPr>
        <w:t>essential</w:t>
      </w:r>
      <w:r w:rsidR="00CD2206">
        <w:rPr>
          <w:rStyle w:val="Style1"/>
          <w:sz w:val="22"/>
        </w:rPr>
        <w:t xml:space="preserve"> chemical products</w:t>
      </w:r>
      <w:r w:rsidR="00597A38">
        <w:rPr>
          <w:rStyle w:val="Style1"/>
          <w:sz w:val="22"/>
        </w:rPr>
        <w:t>.</w:t>
      </w:r>
      <w:r w:rsidR="00BC65FB">
        <w:rPr>
          <w:rStyle w:val="Style1"/>
          <w:sz w:val="22"/>
        </w:rPr>
        <w:t xml:space="preserve"> </w:t>
      </w:r>
      <w:r w:rsidR="00FD6B18">
        <w:rPr>
          <w:rStyle w:val="Style1"/>
          <w:sz w:val="22"/>
        </w:rPr>
        <w:t>In addition, t</w:t>
      </w:r>
      <w:r w:rsidR="00A57551">
        <w:rPr>
          <w:rStyle w:val="Style1"/>
          <w:sz w:val="22"/>
        </w:rPr>
        <w:t>he use of domestic biomass resources</w:t>
      </w:r>
      <w:r w:rsidR="002279D0">
        <w:rPr>
          <w:rStyle w:val="Style1"/>
          <w:sz w:val="22"/>
        </w:rPr>
        <w:t xml:space="preserve"> </w:t>
      </w:r>
      <w:r w:rsidR="00CF4B9B">
        <w:rPr>
          <w:rStyle w:val="Style1"/>
          <w:sz w:val="22"/>
        </w:rPr>
        <w:t>for chemicals</w:t>
      </w:r>
      <w:r w:rsidR="006E7564">
        <w:rPr>
          <w:rStyle w:val="Style1"/>
          <w:sz w:val="22"/>
        </w:rPr>
        <w:t xml:space="preserve"> </w:t>
      </w:r>
      <w:r w:rsidR="008F4A6A">
        <w:rPr>
          <w:rStyle w:val="Style1"/>
          <w:sz w:val="22"/>
        </w:rPr>
        <w:t>will</w:t>
      </w:r>
      <w:r w:rsidR="006E7564">
        <w:rPr>
          <w:rStyle w:val="Style1"/>
          <w:sz w:val="22"/>
        </w:rPr>
        <w:t xml:space="preserve"> </w:t>
      </w:r>
      <w:r w:rsidR="00FD6B18">
        <w:rPr>
          <w:rStyle w:val="Style1"/>
          <w:sz w:val="22"/>
        </w:rPr>
        <w:t xml:space="preserve">help </w:t>
      </w:r>
      <w:r w:rsidR="00597A38">
        <w:rPr>
          <w:rStyle w:val="Style1"/>
          <w:sz w:val="22"/>
        </w:rPr>
        <w:t xml:space="preserve">support resilient domestic supply chains </w:t>
      </w:r>
      <w:r w:rsidR="00C00288">
        <w:rPr>
          <w:rStyle w:val="Style1"/>
          <w:sz w:val="22"/>
        </w:rPr>
        <w:t>and</w:t>
      </w:r>
      <w:r w:rsidR="006A580B" w:rsidRPr="004B660A">
        <w:rPr>
          <w:rStyle w:val="Style1"/>
          <w:sz w:val="22"/>
        </w:rPr>
        <w:t xml:space="preserve"> grow </w:t>
      </w:r>
      <w:r w:rsidR="00597A38">
        <w:rPr>
          <w:rStyle w:val="Style1"/>
          <w:sz w:val="22"/>
        </w:rPr>
        <w:t>ru</w:t>
      </w:r>
      <w:r w:rsidR="006A580B" w:rsidRPr="004B660A">
        <w:rPr>
          <w:rStyle w:val="Style1"/>
          <w:sz w:val="22"/>
        </w:rPr>
        <w:t>ral economies</w:t>
      </w:r>
      <w:r w:rsidR="001F16A6">
        <w:rPr>
          <w:rStyle w:val="Style1"/>
          <w:sz w:val="22"/>
        </w:rPr>
        <w:t>.</w:t>
      </w:r>
      <w:r w:rsidR="006A580B" w:rsidRPr="004B660A">
        <w:rPr>
          <w:rStyle w:val="Style1"/>
          <w:sz w:val="22"/>
        </w:rPr>
        <w:t xml:space="preserve"> </w:t>
      </w:r>
      <w:r w:rsidRPr="004B660A">
        <w:rPr>
          <w:rStyle w:val="Style1"/>
          <w:sz w:val="22"/>
        </w:rPr>
        <w:t>When considering the energy used for both feedstocks and heat and power, the chemical industry is the largest single energy user and emissions producer in the U.S. industrial sector.</w:t>
      </w:r>
      <w:r w:rsidRPr="004B660A">
        <w:rPr>
          <w:rStyle w:val="FootnoteReference"/>
        </w:rPr>
        <w:footnoteReference w:id="9"/>
      </w:r>
      <w:r w:rsidRPr="004B660A">
        <w:rPr>
          <w:rStyle w:val="Style1"/>
          <w:sz w:val="22"/>
        </w:rPr>
        <w:t xml:space="preserve">  </w:t>
      </w:r>
      <w:r w:rsidR="00FD6B18">
        <w:rPr>
          <w:rStyle w:val="Style1"/>
          <w:sz w:val="22"/>
        </w:rPr>
        <w:t xml:space="preserve">Increasing bio-based chemical </w:t>
      </w:r>
      <w:r w:rsidRPr="004B660A">
        <w:rPr>
          <w:rStyle w:val="Style1"/>
          <w:sz w:val="22"/>
        </w:rPr>
        <w:t xml:space="preserve">production can also support </w:t>
      </w:r>
      <w:r w:rsidR="00CE29BA">
        <w:rPr>
          <w:rStyle w:val="Style1"/>
          <w:sz w:val="22"/>
        </w:rPr>
        <w:t>sustainable</w:t>
      </w:r>
      <w:r w:rsidRPr="004B660A">
        <w:rPr>
          <w:rStyle w:val="Style1"/>
          <w:sz w:val="22"/>
        </w:rPr>
        <w:t xml:space="preserve"> growth of the industry by increasing energy efficiency and reducing </w:t>
      </w:r>
      <w:r w:rsidR="00B26584">
        <w:rPr>
          <w:rStyle w:val="Style1"/>
          <w:sz w:val="22"/>
        </w:rPr>
        <w:t>harmful emissions</w:t>
      </w:r>
      <w:r w:rsidRPr="004B660A">
        <w:rPr>
          <w:rStyle w:val="Style1"/>
          <w:sz w:val="22"/>
        </w:rPr>
        <w:t>.</w:t>
      </w:r>
    </w:p>
    <w:p w14:paraId="1A049AF2" w14:textId="77777777" w:rsidR="004D7A33" w:rsidRDefault="004D7A33" w:rsidP="006216B2">
      <w:pPr>
        <w:contextualSpacing w:val="0"/>
        <w:textAlignment w:val="baseline"/>
        <w:rPr>
          <w:rStyle w:val="Style1"/>
          <w:sz w:val="22"/>
        </w:rPr>
      </w:pPr>
    </w:p>
    <w:p w14:paraId="7D7089DF" w14:textId="3C18E498" w:rsidR="004D7A33" w:rsidRPr="004B660A" w:rsidRDefault="003B50BA" w:rsidP="006216B2">
      <w:pPr>
        <w:contextualSpacing w:val="0"/>
        <w:textAlignment w:val="baseline"/>
        <w:rPr>
          <w:rStyle w:val="Style1"/>
          <w:sz w:val="22"/>
        </w:rPr>
      </w:pPr>
      <w:r w:rsidRPr="00A54529">
        <w:rPr>
          <w:rStyle w:val="Style1"/>
          <w:sz w:val="22"/>
        </w:rPr>
        <w:t xml:space="preserve">BETO held </w:t>
      </w:r>
      <w:r w:rsidR="00A94BC1">
        <w:rPr>
          <w:rStyle w:val="Style1"/>
          <w:sz w:val="22"/>
        </w:rPr>
        <w:t>a</w:t>
      </w:r>
      <w:r w:rsidRPr="00A54529">
        <w:rPr>
          <w:rStyle w:val="Style1"/>
          <w:sz w:val="22"/>
        </w:rPr>
        <w:t xml:space="preserve"> </w:t>
      </w:r>
      <w:r w:rsidR="00F24BA1" w:rsidRPr="00A54529">
        <w:rPr>
          <w:rStyle w:val="Style1"/>
          <w:sz w:val="22"/>
        </w:rPr>
        <w:t xml:space="preserve">Conversion Engines </w:t>
      </w:r>
      <w:r w:rsidRPr="00A54529">
        <w:rPr>
          <w:rStyle w:val="Style1"/>
          <w:sz w:val="22"/>
        </w:rPr>
        <w:t xml:space="preserve">workshop in September 2024 </w:t>
      </w:r>
      <w:r w:rsidR="003D58E3" w:rsidRPr="00A54529">
        <w:rPr>
          <w:rStyle w:val="Style1"/>
          <w:sz w:val="22"/>
        </w:rPr>
        <w:t xml:space="preserve">to </w:t>
      </w:r>
      <w:r w:rsidR="003C6F09">
        <w:rPr>
          <w:rStyle w:val="Style1"/>
          <w:sz w:val="22"/>
        </w:rPr>
        <w:t xml:space="preserve">solicit feedback on potential future research areas. The </w:t>
      </w:r>
      <w:r w:rsidR="00CF019A">
        <w:rPr>
          <w:rStyle w:val="Style1"/>
          <w:sz w:val="22"/>
        </w:rPr>
        <w:t xml:space="preserve">feedback received from </w:t>
      </w:r>
      <w:r w:rsidR="00F24BA1">
        <w:rPr>
          <w:rStyle w:val="Style1"/>
          <w:sz w:val="22"/>
        </w:rPr>
        <w:t>the</w:t>
      </w:r>
      <w:r w:rsidR="00CF019A">
        <w:rPr>
          <w:rStyle w:val="Style1"/>
          <w:sz w:val="22"/>
        </w:rPr>
        <w:t xml:space="preserve"> sessions on industrial chemicals </w:t>
      </w:r>
      <w:r w:rsidR="00892AD4">
        <w:rPr>
          <w:rStyle w:val="Style1"/>
          <w:sz w:val="22"/>
        </w:rPr>
        <w:t xml:space="preserve">suggested </w:t>
      </w:r>
      <w:r w:rsidR="00472BE8">
        <w:rPr>
          <w:rStyle w:val="Style1"/>
          <w:sz w:val="22"/>
        </w:rPr>
        <w:t>that a key barrier</w:t>
      </w:r>
      <w:r w:rsidR="00BF1F56">
        <w:rPr>
          <w:rStyle w:val="Style1"/>
          <w:sz w:val="22"/>
        </w:rPr>
        <w:t xml:space="preserve"> </w:t>
      </w:r>
      <w:r w:rsidR="00581B06">
        <w:rPr>
          <w:rStyle w:val="Style1"/>
          <w:sz w:val="22"/>
        </w:rPr>
        <w:t xml:space="preserve">to the commercialization of bio-based chemicals </w:t>
      </w:r>
      <w:r w:rsidR="00BF1F56">
        <w:rPr>
          <w:rStyle w:val="Style1"/>
          <w:sz w:val="22"/>
        </w:rPr>
        <w:t xml:space="preserve">is </w:t>
      </w:r>
      <w:r w:rsidR="008B7F16">
        <w:rPr>
          <w:rStyle w:val="Style1"/>
          <w:sz w:val="22"/>
        </w:rPr>
        <w:t>understand</w:t>
      </w:r>
      <w:r w:rsidR="0020696E">
        <w:rPr>
          <w:rStyle w:val="Style1"/>
          <w:sz w:val="22"/>
        </w:rPr>
        <w:t>ing</w:t>
      </w:r>
      <w:r w:rsidR="008B7F16">
        <w:rPr>
          <w:rStyle w:val="Style1"/>
          <w:sz w:val="22"/>
        </w:rPr>
        <w:t xml:space="preserve"> </w:t>
      </w:r>
      <w:r w:rsidR="00472BE8">
        <w:rPr>
          <w:rStyle w:val="Style1"/>
          <w:sz w:val="22"/>
        </w:rPr>
        <w:t>and meet</w:t>
      </w:r>
      <w:r w:rsidR="0020696E">
        <w:rPr>
          <w:rStyle w:val="Style1"/>
          <w:sz w:val="22"/>
        </w:rPr>
        <w:t>ing</w:t>
      </w:r>
      <w:r w:rsidR="00472BE8">
        <w:rPr>
          <w:rStyle w:val="Style1"/>
          <w:sz w:val="22"/>
        </w:rPr>
        <w:t xml:space="preserve"> </w:t>
      </w:r>
      <w:r w:rsidR="008B7F16">
        <w:rPr>
          <w:rStyle w:val="Style1"/>
          <w:sz w:val="22"/>
        </w:rPr>
        <w:t xml:space="preserve">downstream requirements </w:t>
      </w:r>
      <w:r w:rsidR="00484E52">
        <w:rPr>
          <w:rStyle w:val="Style1"/>
          <w:sz w:val="22"/>
        </w:rPr>
        <w:t xml:space="preserve">and performance </w:t>
      </w:r>
      <w:r w:rsidR="002C544C">
        <w:rPr>
          <w:rStyle w:val="Style1"/>
          <w:sz w:val="22"/>
        </w:rPr>
        <w:t>for</w:t>
      </w:r>
      <w:r w:rsidR="00484E52">
        <w:rPr>
          <w:rStyle w:val="Style1"/>
          <w:sz w:val="22"/>
        </w:rPr>
        <w:t xml:space="preserve"> </w:t>
      </w:r>
      <w:r w:rsidR="00787ED3">
        <w:rPr>
          <w:rStyle w:val="Style1"/>
          <w:sz w:val="22"/>
        </w:rPr>
        <w:t xml:space="preserve">new production processes </w:t>
      </w:r>
      <w:r w:rsidR="00B84E50">
        <w:rPr>
          <w:rStyle w:val="Style1"/>
          <w:sz w:val="22"/>
        </w:rPr>
        <w:t xml:space="preserve">that involve multiple </w:t>
      </w:r>
      <w:r w:rsidR="00E856E6">
        <w:rPr>
          <w:rStyle w:val="Style1"/>
          <w:sz w:val="22"/>
        </w:rPr>
        <w:t xml:space="preserve">partners along the value chain. </w:t>
      </w:r>
      <w:r w:rsidR="00232DCD">
        <w:rPr>
          <w:rStyle w:val="Style1"/>
          <w:sz w:val="22"/>
        </w:rPr>
        <w:t xml:space="preserve">This </w:t>
      </w:r>
      <w:r w:rsidR="00035725">
        <w:rPr>
          <w:rStyle w:val="Style1"/>
          <w:sz w:val="22"/>
        </w:rPr>
        <w:t xml:space="preserve">issue </w:t>
      </w:r>
      <w:r w:rsidR="00232DCD">
        <w:rPr>
          <w:rStyle w:val="Style1"/>
          <w:sz w:val="22"/>
        </w:rPr>
        <w:t>can</w:t>
      </w:r>
      <w:r w:rsidR="00232DCD" w:rsidDel="009F0DCE">
        <w:rPr>
          <w:rStyle w:val="Style1"/>
          <w:sz w:val="22"/>
        </w:rPr>
        <w:t xml:space="preserve"> </w:t>
      </w:r>
      <w:r w:rsidR="009F0DCE">
        <w:rPr>
          <w:rStyle w:val="Style1"/>
          <w:sz w:val="22"/>
        </w:rPr>
        <w:t>include</w:t>
      </w:r>
      <w:r w:rsidR="00232DCD">
        <w:rPr>
          <w:rStyle w:val="Style1"/>
          <w:sz w:val="22"/>
        </w:rPr>
        <w:t xml:space="preserve"> achieving </w:t>
      </w:r>
      <w:r w:rsidR="00DF53C5">
        <w:rPr>
          <w:rStyle w:val="Style1"/>
          <w:sz w:val="22"/>
        </w:rPr>
        <w:t xml:space="preserve">sufficient </w:t>
      </w:r>
      <w:r w:rsidR="00232DCD">
        <w:rPr>
          <w:rStyle w:val="Style1"/>
          <w:sz w:val="22"/>
        </w:rPr>
        <w:t xml:space="preserve">purity and </w:t>
      </w:r>
      <w:r w:rsidR="00B56E91">
        <w:rPr>
          <w:rStyle w:val="Style1"/>
          <w:sz w:val="22"/>
        </w:rPr>
        <w:t xml:space="preserve">removal of contaminants </w:t>
      </w:r>
      <w:r w:rsidR="009F0DCE">
        <w:rPr>
          <w:rStyle w:val="Style1"/>
          <w:sz w:val="22"/>
        </w:rPr>
        <w:t xml:space="preserve">that may be </w:t>
      </w:r>
      <w:r w:rsidR="00B56E91">
        <w:rPr>
          <w:rStyle w:val="Style1"/>
          <w:sz w:val="22"/>
        </w:rPr>
        <w:t xml:space="preserve">harmful to </w:t>
      </w:r>
      <w:r w:rsidR="00874AFD">
        <w:rPr>
          <w:rStyle w:val="Style1"/>
          <w:sz w:val="22"/>
        </w:rPr>
        <w:t>further processing or formulation</w:t>
      </w:r>
      <w:r w:rsidR="00B35794">
        <w:rPr>
          <w:rStyle w:val="Style1"/>
          <w:sz w:val="22"/>
        </w:rPr>
        <w:t xml:space="preserve"> steps </w:t>
      </w:r>
      <w:r w:rsidR="009F0DCE">
        <w:rPr>
          <w:rStyle w:val="Style1"/>
          <w:sz w:val="22"/>
        </w:rPr>
        <w:t xml:space="preserve">or detrimental to final </w:t>
      </w:r>
      <w:r w:rsidR="007F506B">
        <w:rPr>
          <w:rStyle w:val="Style1"/>
          <w:sz w:val="22"/>
        </w:rPr>
        <w:t>product performance</w:t>
      </w:r>
      <w:r w:rsidR="009F0DCE">
        <w:rPr>
          <w:rStyle w:val="Style1"/>
          <w:sz w:val="22"/>
        </w:rPr>
        <w:t>.</w:t>
      </w:r>
    </w:p>
    <w:p w14:paraId="5E6F99EE" w14:textId="77777777" w:rsidR="006216B2" w:rsidRPr="004B660A" w:rsidRDefault="006216B2" w:rsidP="006216B2">
      <w:pPr>
        <w:contextualSpacing w:val="0"/>
        <w:textAlignment w:val="baseline"/>
        <w:rPr>
          <w:rFonts w:ascii="Segoe UI" w:eastAsia="Times New Roman" w:hAnsi="Segoe UI" w:cs="Segoe UI"/>
        </w:rPr>
      </w:pPr>
      <w:r w:rsidRPr="004B660A">
        <w:rPr>
          <w:rFonts w:eastAsia="Times New Roman" w:cs="Calibri"/>
        </w:rPr>
        <w:t> </w:t>
      </w:r>
    </w:p>
    <w:p w14:paraId="7A7137A5" w14:textId="743B432C" w:rsidR="006216B2" w:rsidRPr="004B660A" w:rsidRDefault="000F43B0" w:rsidP="006216B2">
      <w:pPr>
        <w:contextualSpacing w:val="0"/>
        <w:textAlignment w:val="baseline"/>
        <w:rPr>
          <w:rFonts w:eastAsia="Times New Roman" w:cs="Calibri"/>
        </w:rPr>
      </w:pPr>
      <w:r>
        <w:rPr>
          <w:rFonts w:eastAsia="Times New Roman" w:cs="Calibri"/>
        </w:rPr>
        <w:t>Th</w:t>
      </w:r>
      <w:r w:rsidR="00035725">
        <w:rPr>
          <w:rFonts w:eastAsia="Times New Roman" w:cs="Calibri"/>
        </w:rPr>
        <w:t>e SPARC</w:t>
      </w:r>
      <w:r>
        <w:rPr>
          <w:rFonts w:eastAsia="Times New Roman" w:cs="Calibri"/>
        </w:rPr>
        <w:t xml:space="preserve"> NOFO also supports </w:t>
      </w:r>
      <w:r w:rsidR="00787045">
        <w:rPr>
          <w:rFonts w:eastAsia="Times New Roman" w:cs="Calibri"/>
        </w:rPr>
        <w:t xml:space="preserve">U.S. production of </w:t>
      </w:r>
      <w:r w:rsidR="00B334FE">
        <w:rPr>
          <w:rFonts w:eastAsia="Times New Roman" w:cs="Calibri"/>
        </w:rPr>
        <w:t>sustainable</w:t>
      </w:r>
      <w:r w:rsidR="00787045">
        <w:rPr>
          <w:rFonts w:eastAsia="Times New Roman" w:cs="Calibri"/>
        </w:rPr>
        <w:t xml:space="preserve"> propane </w:t>
      </w:r>
      <w:r w:rsidR="00E666F0">
        <w:rPr>
          <w:rFonts w:eastAsia="Times New Roman" w:cs="Calibri"/>
        </w:rPr>
        <w:t>fue</w:t>
      </w:r>
      <w:r>
        <w:rPr>
          <w:rFonts w:eastAsia="Times New Roman" w:cs="Calibri"/>
        </w:rPr>
        <w:t>l.</w:t>
      </w:r>
      <w:r w:rsidR="001E095B">
        <w:rPr>
          <w:rFonts w:eastAsia="Times New Roman" w:cs="Calibri"/>
        </w:rPr>
        <w:t xml:space="preserve"> </w:t>
      </w:r>
      <w:r w:rsidR="006216B2" w:rsidRPr="004B660A">
        <w:rPr>
          <w:rFonts w:eastAsia="Times New Roman" w:cs="Calibri"/>
        </w:rPr>
        <w:t>According to the 2020 Residential Energy Consumption Survey, 4.2% of US households use propane as the primary heating fuel with 7.8% of homes in the Midwest using propane as the primary heating fuel</w:t>
      </w:r>
      <w:r w:rsidR="00035725">
        <w:rPr>
          <w:rFonts w:eastAsia="Times New Roman" w:cs="Calibri"/>
        </w:rPr>
        <w:t>.</w:t>
      </w:r>
      <w:r w:rsidR="00061780" w:rsidRPr="004B660A">
        <w:rPr>
          <w:rStyle w:val="FootnoteReference"/>
        </w:rPr>
        <w:footnoteReference w:id="10"/>
      </w:r>
      <w:r w:rsidR="006216B2" w:rsidRPr="004B660A">
        <w:rPr>
          <w:rFonts w:eastAsia="Times New Roman" w:cs="Calibri"/>
        </w:rPr>
        <w:t xml:space="preserve"> Rural households </w:t>
      </w:r>
      <w:r w:rsidR="00B26584">
        <w:rPr>
          <w:rFonts w:eastAsia="Times New Roman" w:cs="Calibri"/>
        </w:rPr>
        <w:t>used</w:t>
      </w:r>
      <w:r w:rsidR="00B26584" w:rsidRPr="004B660A">
        <w:rPr>
          <w:rFonts w:eastAsia="Times New Roman" w:cs="Calibri"/>
        </w:rPr>
        <w:t xml:space="preserve"> </w:t>
      </w:r>
      <w:r w:rsidR="006216B2" w:rsidRPr="004B660A">
        <w:rPr>
          <w:rFonts w:eastAsia="Times New Roman" w:cs="Calibri"/>
        </w:rPr>
        <w:t>80% of all U</w:t>
      </w:r>
      <w:r w:rsidR="00035725">
        <w:rPr>
          <w:rFonts w:eastAsia="Times New Roman" w:cs="Calibri"/>
        </w:rPr>
        <w:t>.</w:t>
      </w:r>
      <w:r w:rsidR="006216B2" w:rsidRPr="004B660A">
        <w:rPr>
          <w:rFonts w:eastAsia="Times New Roman" w:cs="Calibri"/>
        </w:rPr>
        <w:t>S</w:t>
      </w:r>
      <w:r w:rsidR="00035725">
        <w:rPr>
          <w:rFonts w:eastAsia="Times New Roman" w:cs="Calibri"/>
        </w:rPr>
        <w:t>.</w:t>
      </w:r>
      <w:r w:rsidR="006216B2" w:rsidRPr="004B660A">
        <w:rPr>
          <w:rFonts w:eastAsia="Times New Roman" w:cs="Calibri"/>
        </w:rPr>
        <w:t xml:space="preserve"> propane </w:t>
      </w:r>
      <w:r w:rsidR="00B26584">
        <w:rPr>
          <w:rFonts w:eastAsia="Times New Roman" w:cs="Calibri"/>
        </w:rPr>
        <w:t>consumption</w:t>
      </w:r>
      <w:r w:rsidR="00B26584" w:rsidRPr="004B660A">
        <w:rPr>
          <w:rFonts w:eastAsia="Times New Roman" w:cs="Calibri"/>
        </w:rPr>
        <w:t xml:space="preserve"> </w:t>
      </w:r>
      <w:r w:rsidR="006216B2" w:rsidRPr="004B660A">
        <w:rPr>
          <w:rFonts w:eastAsia="Times New Roman" w:cs="Calibri"/>
        </w:rPr>
        <w:t>(3.4 billion gallons in 2020)</w:t>
      </w:r>
      <w:r w:rsidR="00035725">
        <w:rPr>
          <w:rFonts w:eastAsia="Times New Roman" w:cs="Calibri"/>
        </w:rPr>
        <w:t>.</w:t>
      </w:r>
      <w:r w:rsidR="00CA24F5" w:rsidRPr="004B660A">
        <w:rPr>
          <w:rStyle w:val="FootnoteReference"/>
        </w:rPr>
        <w:footnoteReference w:id="11"/>
      </w:r>
      <w:r w:rsidR="006216B2" w:rsidRPr="004B660A">
        <w:rPr>
          <w:rFonts w:eastAsia="Times New Roman" w:cs="Calibri"/>
        </w:rPr>
        <w:t xml:space="preserve"> Propane and LPG as fuels provide a unique value proposition compared to other biofuels. Unlike biogas or renewable natural gas, propane/LPG does not require pipeline access for distribution, allowing its use in rural and remote communities that are otherwise present access challenges. These applications include home heating/cooling, as a transportation fuel, and for local/microgrid electricity production</w:t>
      </w:r>
      <w:r w:rsidR="006216B2">
        <w:rPr>
          <w:rFonts w:eastAsia="Times New Roman" w:cs="Calibri"/>
        </w:rPr>
        <w:t xml:space="preserve">. </w:t>
      </w:r>
      <w:r w:rsidR="006216B2" w:rsidRPr="004B660A">
        <w:rPr>
          <w:rFonts w:eastAsia="Times New Roman" w:cs="Calibri"/>
        </w:rPr>
        <w:t>Further development of pathways that can produce renewable propane/LPG would result in lower energy costs for households and end-users that rely on this as a source of fuel. Thus, there are numerous benefits to the use of renewable propane/LPG.</w:t>
      </w:r>
    </w:p>
    <w:p w14:paraId="3385BD79" w14:textId="77777777" w:rsidR="009F18CF" w:rsidRPr="004B660A" w:rsidRDefault="009F18CF" w:rsidP="006216B2">
      <w:pPr>
        <w:contextualSpacing w:val="0"/>
        <w:textAlignment w:val="baseline"/>
        <w:rPr>
          <w:rFonts w:eastAsia="Times New Roman" w:cs="Calibri"/>
        </w:rPr>
      </w:pPr>
    </w:p>
    <w:p w14:paraId="40F70644" w14:textId="1B3E5954" w:rsidR="009F18CF" w:rsidRPr="004B660A" w:rsidRDefault="009F18CF" w:rsidP="006216B2">
      <w:pPr>
        <w:contextualSpacing w:val="0"/>
        <w:textAlignment w:val="baseline"/>
        <w:rPr>
          <w:rFonts w:ascii="Segoe UI" w:eastAsia="Times New Roman" w:hAnsi="Segoe UI" w:cs="Segoe UI"/>
        </w:rPr>
      </w:pPr>
      <w:r w:rsidRPr="004B660A">
        <w:rPr>
          <w:rFonts w:eastAsia="Times New Roman" w:cs="Calibri"/>
        </w:rPr>
        <w:t>Detailed technical descriptions of the specific Topic Areas</w:t>
      </w:r>
      <w:r w:rsidR="004B660A" w:rsidRPr="004B660A">
        <w:rPr>
          <w:rFonts w:eastAsia="Times New Roman" w:cs="Calibri"/>
        </w:rPr>
        <w:t xml:space="preserve"> are provided in the sections that follow</w:t>
      </w:r>
      <w:r w:rsidR="005B168E">
        <w:rPr>
          <w:rFonts w:eastAsia="Times New Roman" w:cs="Calibri"/>
        </w:rPr>
        <w:t>.</w:t>
      </w:r>
    </w:p>
    <w:p w14:paraId="032DC39D" w14:textId="77777777" w:rsidR="002514A2" w:rsidRDefault="002514A2" w:rsidP="00393844"/>
    <w:p w14:paraId="2D98DE42" w14:textId="77777777" w:rsidR="003A50B3" w:rsidRDefault="003A50B3" w:rsidP="00393844"/>
    <w:p w14:paraId="1985F298" w14:textId="561D615E" w:rsidR="003A50B3" w:rsidRPr="003E0BD9" w:rsidRDefault="003A50B3" w:rsidP="00D638EA">
      <w:pPr>
        <w:pStyle w:val="Heading2"/>
        <w:numPr>
          <w:ilvl w:val="0"/>
          <w:numId w:val="36"/>
        </w:numPr>
        <w:tabs>
          <w:tab w:val="clear" w:pos="270"/>
          <w:tab w:val="clear" w:pos="360"/>
          <w:tab w:val="clear" w:pos="900"/>
        </w:tabs>
      </w:pPr>
      <w:bookmarkStart w:id="315" w:name="_Toc187385535"/>
      <w:r w:rsidRPr="003E0BD9">
        <w:t xml:space="preserve">Expected </w:t>
      </w:r>
      <w:r w:rsidR="00D42460">
        <w:t>P</w:t>
      </w:r>
      <w:r w:rsidRPr="003E0BD9">
        <w:t xml:space="preserve">erformance </w:t>
      </w:r>
      <w:r w:rsidR="00D42460">
        <w:t>G</w:t>
      </w:r>
      <w:r w:rsidRPr="003E0BD9">
        <w:t>oals</w:t>
      </w:r>
      <w:bookmarkEnd w:id="315"/>
    </w:p>
    <w:p w14:paraId="029D3240" w14:textId="77777777" w:rsidR="00203F81" w:rsidRDefault="00203F81" w:rsidP="00F003CA"/>
    <w:p w14:paraId="5BECFDBE" w14:textId="0BDB2D02" w:rsidR="00203F81" w:rsidRPr="008C7998" w:rsidRDefault="00203F81" w:rsidP="00F003CA">
      <w:pPr>
        <w:rPr>
          <w:b/>
        </w:rPr>
      </w:pPr>
      <w:r w:rsidRPr="008C7998">
        <w:rPr>
          <w:b/>
        </w:rPr>
        <w:t>Topic Area 1: Bio-based Chemicals</w:t>
      </w:r>
    </w:p>
    <w:p w14:paraId="6C449CF2" w14:textId="6D67C52D" w:rsidR="00901668" w:rsidRDefault="00901668" w:rsidP="00F003CA">
      <w:r>
        <w:t>By the conclusion of the project (if selected), projects are expected to achieve the following outcomes:</w:t>
      </w:r>
    </w:p>
    <w:p w14:paraId="2A6067CD" w14:textId="5BDCC32C" w:rsidR="00964D30" w:rsidRDefault="00964D30" w:rsidP="00B66D1E">
      <w:pPr>
        <w:pStyle w:val="ListParagraph"/>
        <w:numPr>
          <w:ilvl w:val="0"/>
          <w:numId w:val="65"/>
        </w:numPr>
      </w:pPr>
      <w:r>
        <w:t xml:space="preserve">Production of </w:t>
      </w:r>
      <w:r w:rsidR="001B1194">
        <w:t xml:space="preserve">a </w:t>
      </w:r>
      <w:r>
        <w:t xml:space="preserve">sufficient </w:t>
      </w:r>
      <w:r w:rsidR="001B1194">
        <w:t xml:space="preserve">quantity of chemical product at a purity level </w:t>
      </w:r>
      <w:r w:rsidR="004C0A9E">
        <w:t>appropriate for product or formulation testing. This quantity</w:t>
      </w:r>
      <w:r w:rsidR="002F266C">
        <w:t xml:space="preserve"> </w:t>
      </w:r>
      <w:r w:rsidR="00B13441">
        <w:t>must</w:t>
      </w:r>
      <w:r w:rsidR="002F266C">
        <w:t xml:space="preserve"> be defined</w:t>
      </w:r>
      <w:r w:rsidR="001B2DAE">
        <w:t xml:space="preserve"> and justified</w:t>
      </w:r>
      <w:r w:rsidR="002F266C">
        <w:t xml:space="preserve"> by the applicant </w:t>
      </w:r>
      <w:r w:rsidR="001B2DAE">
        <w:t xml:space="preserve">for the </w:t>
      </w:r>
      <w:r w:rsidR="00DA5BB8">
        <w:t>specific</w:t>
      </w:r>
      <w:r w:rsidR="001B2DAE">
        <w:t xml:space="preserve"> chemical and product application</w:t>
      </w:r>
      <w:r w:rsidR="000D130E">
        <w:t>, and it must support the proposed performance testing plan. This quantity</w:t>
      </w:r>
      <w:r w:rsidR="002F266C">
        <w:t xml:space="preserve"> </w:t>
      </w:r>
      <w:r w:rsidR="00B13441">
        <w:t>should</w:t>
      </w:r>
      <w:r w:rsidR="000D130E">
        <w:t>, however,</w:t>
      </w:r>
      <w:r w:rsidR="004C0A9E">
        <w:t xml:space="preserve"> be </w:t>
      </w:r>
      <w:r w:rsidR="005E3B77">
        <w:t xml:space="preserve">a minimum of </w:t>
      </w:r>
      <w:r w:rsidR="004C0A9E">
        <w:t>1 kg</w:t>
      </w:r>
      <w:r w:rsidR="002F266C">
        <w:t>.</w:t>
      </w:r>
    </w:p>
    <w:p w14:paraId="7015CACA" w14:textId="4BF090ED" w:rsidR="00FA6620" w:rsidRDefault="00572ED1" w:rsidP="00B66D1E">
      <w:pPr>
        <w:pStyle w:val="ListParagraph"/>
        <w:numPr>
          <w:ilvl w:val="0"/>
          <w:numId w:val="65"/>
        </w:numPr>
      </w:pPr>
      <w:r>
        <w:t>Completion of i</w:t>
      </w:r>
      <w:r w:rsidR="00710B26">
        <w:t xml:space="preserve">nitial performance testing </w:t>
      </w:r>
      <w:r w:rsidR="007B1C6D">
        <w:t xml:space="preserve">for the chemical product or formulation </w:t>
      </w:r>
      <w:r w:rsidR="00710B26">
        <w:t>demonstrating</w:t>
      </w:r>
      <w:r w:rsidR="007B1C6D">
        <w:t xml:space="preserve"> acceptabl</w:t>
      </w:r>
      <w:r w:rsidR="00E23782">
        <w:t xml:space="preserve">e performance for the </w:t>
      </w:r>
      <w:r w:rsidR="00E22F4B">
        <w:t>target end</w:t>
      </w:r>
      <w:r w:rsidR="00E23782">
        <w:t xml:space="preserve"> application. </w:t>
      </w:r>
      <w:r w:rsidR="005F7575">
        <w:t>The specific tests</w:t>
      </w:r>
      <w:r w:rsidR="00E348ED">
        <w:t xml:space="preserve"> and their significance </w:t>
      </w:r>
      <w:r w:rsidR="00E40C4E">
        <w:t>must</w:t>
      </w:r>
      <w:r w:rsidR="005F7575">
        <w:t xml:space="preserve"> be defined </w:t>
      </w:r>
      <w:r w:rsidR="00E348ED">
        <w:t xml:space="preserve">and justified </w:t>
      </w:r>
      <w:r w:rsidR="005F7575">
        <w:t xml:space="preserve">by the </w:t>
      </w:r>
      <w:r w:rsidR="00E348ED">
        <w:t>applicant</w:t>
      </w:r>
      <w:r w:rsidR="003A697E">
        <w:t xml:space="preserve"> for the specific chemical and product application</w:t>
      </w:r>
      <w:r w:rsidR="00E348ED">
        <w:t xml:space="preserve">. </w:t>
      </w:r>
      <w:r w:rsidR="00E23782">
        <w:t xml:space="preserve">If </w:t>
      </w:r>
      <w:r w:rsidR="00141DDE">
        <w:t>a</w:t>
      </w:r>
      <w:r w:rsidR="009C7F4F">
        <w:t>n appropriate</w:t>
      </w:r>
      <w:r w:rsidR="00C62C18">
        <w:t xml:space="preserve"> industry</w:t>
      </w:r>
      <w:r w:rsidR="00E23782">
        <w:t xml:space="preserve"> standard specification </w:t>
      </w:r>
      <w:r w:rsidR="00C62C18">
        <w:t xml:space="preserve">(ex. ASTM) </w:t>
      </w:r>
      <w:r w:rsidR="00142D12">
        <w:t xml:space="preserve">exists </w:t>
      </w:r>
      <w:r w:rsidR="00E23782">
        <w:t xml:space="preserve">for the </w:t>
      </w:r>
      <w:r w:rsidR="006A24B1">
        <w:lastRenderedPageBreak/>
        <w:t xml:space="preserve">chemical product or application, the applicant should complete </w:t>
      </w:r>
      <w:r w:rsidR="008F388F">
        <w:t xml:space="preserve">testing to demonstrate performance </w:t>
      </w:r>
      <w:r w:rsidR="001C7D5A">
        <w:t>that meets</w:t>
      </w:r>
      <w:r w:rsidR="008F388F">
        <w:t xml:space="preserve"> the specification.</w:t>
      </w:r>
    </w:p>
    <w:p w14:paraId="5AEBA2BC" w14:textId="5C793153" w:rsidR="00901668" w:rsidRDefault="00FA6620" w:rsidP="00B66D1E">
      <w:pPr>
        <w:pStyle w:val="ListParagraph"/>
        <w:numPr>
          <w:ilvl w:val="0"/>
          <w:numId w:val="65"/>
        </w:numPr>
      </w:pPr>
      <w:r>
        <w:t>Reduction in net</w:t>
      </w:r>
      <w:r w:rsidR="00E41DFD">
        <w:t xml:space="preserve"> life</w:t>
      </w:r>
      <w:r w:rsidR="00D80DD1">
        <w:t xml:space="preserve"> </w:t>
      </w:r>
      <w:r w:rsidR="00E41DFD">
        <w:t xml:space="preserve">cycle greenhouse gas emissions relative to </w:t>
      </w:r>
      <w:r w:rsidR="00B316F9">
        <w:t xml:space="preserve">the </w:t>
      </w:r>
      <w:r>
        <w:t>conventional incumbent chemical of at least 70%</w:t>
      </w:r>
      <w:r w:rsidR="00061046">
        <w:t xml:space="preserve"> by the end of the project</w:t>
      </w:r>
      <w:r>
        <w:t>.</w:t>
      </w:r>
    </w:p>
    <w:p w14:paraId="0F78ED6D" w14:textId="77777777" w:rsidR="00203F81" w:rsidRDefault="00203F81" w:rsidP="00F003CA"/>
    <w:p w14:paraId="070D5FD9" w14:textId="2CB29E2E" w:rsidR="00203F81" w:rsidRPr="008C7998" w:rsidRDefault="00203F81" w:rsidP="00F003CA">
      <w:pPr>
        <w:rPr>
          <w:b/>
        </w:rPr>
      </w:pPr>
      <w:r w:rsidRPr="008C7998">
        <w:rPr>
          <w:b/>
        </w:rPr>
        <w:t>Topic Area 2: Bio-based Propane/LPG</w:t>
      </w:r>
    </w:p>
    <w:p w14:paraId="6A39E090" w14:textId="696E048C" w:rsidR="00D24630" w:rsidRDefault="00D24630" w:rsidP="00F003CA">
      <w:r>
        <w:t>By the conclusion of the p</w:t>
      </w:r>
      <w:r w:rsidR="00831923">
        <w:t xml:space="preserve">roject (if selected), projects are expected to achieve the following </w:t>
      </w:r>
      <w:r w:rsidR="00F46DA1">
        <w:t>outcomes:</w:t>
      </w:r>
    </w:p>
    <w:p w14:paraId="1621E243" w14:textId="77777777" w:rsidR="0033490F" w:rsidRDefault="0033490F" w:rsidP="00F003CA"/>
    <w:p w14:paraId="57B17EE9" w14:textId="495A954E" w:rsidR="0033490F" w:rsidRDefault="0033490F" w:rsidP="00F003CA">
      <w:r>
        <w:t>All Topic Area 2 projects:</w:t>
      </w:r>
    </w:p>
    <w:p w14:paraId="3D349104" w14:textId="72DE657A" w:rsidR="0033490F" w:rsidRDefault="00E11EE5" w:rsidP="00B66D1E">
      <w:pPr>
        <w:pStyle w:val="ListParagraph"/>
        <w:numPr>
          <w:ilvl w:val="0"/>
          <w:numId w:val="61"/>
        </w:numPr>
      </w:pPr>
      <w:r>
        <w:t>Finished Propane/LPG that meets ASTM</w:t>
      </w:r>
      <w:r w:rsidR="00C151D7">
        <w:t xml:space="preserve"> D</w:t>
      </w:r>
      <w:r w:rsidR="001A4E46">
        <w:t>1835 specifications</w:t>
      </w:r>
    </w:p>
    <w:p w14:paraId="54990FCE" w14:textId="0C353C66" w:rsidR="001A4E46" w:rsidRDefault="008A109B" w:rsidP="00B66D1E">
      <w:pPr>
        <w:pStyle w:val="ListParagraph"/>
        <w:numPr>
          <w:ilvl w:val="0"/>
          <w:numId w:val="61"/>
        </w:numPr>
      </w:pPr>
      <w:r>
        <w:t xml:space="preserve">System </w:t>
      </w:r>
      <w:r w:rsidR="00B454C6" w:rsidRPr="005C551A">
        <w:t xml:space="preserve">energy consumption </w:t>
      </w:r>
      <w:r w:rsidR="00D638EA">
        <w:t xml:space="preserve">of no more than </w:t>
      </w:r>
      <w:r>
        <w:t>5</w:t>
      </w:r>
      <w:r w:rsidR="00D638EA">
        <w:t xml:space="preserve">0% of the </w:t>
      </w:r>
      <w:r w:rsidR="00AD1616">
        <w:t>higher</w:t>
      </w:r>
      <w:r w:rsidR="00D638EA">
        <w:t xml:space="preserve"> heating value of the finished propane/LPG</w:t>
      </w:r>
    </w:p>
    <w:p w14:paraId="563F0F8A" w14:textId="34AE5017" w:rsidR="000F7992" w:rsidRDefault="000F7992" w:rsidP="0077294D">
      <w:pPr>
        <w:pStyle w:val="ListParagraph"/>
        <w:numPr>
          <w:ilvl w:val="0"/>
          <w:numId w:val="61"/>
        </w:numPr>
      </w:pPr>
      <w:r>
        <w:t xml:space="preserve">Reduction in </w:t>
      </w:r>
      <w:r w:rsidR="00B97FDD">
        <w:t>net life</w:t>
      </w:r>
      <w:r w:rsidR="00D80DD1">
        <w:t xml:space="preserve"> </w:t>
      </w:r>
      <w:r w:rsidR="00B97FDD">
        <w:t xml:space="preserve">cycle greenhouse gas emissions relative to </w:t>
      </w:r>
      <w:r w:rsidR="00843D23">
        <w:t>fossil propane/LPG of at least 70%</w:t>
      </w:r>
    </w:p>
    <w:p w14:paraId="45220A2E" w14:textId="083940F4" w:rsidR="00FF6344" w:rsidRDefault="00FF6344" w:rsidP="00FF6344">
      <w:pPr>
        <w:pStyle w:val="ListParagraph"/>
        <w:numPr>
          <w:ilvl w:val="0"/>
          <w:numId w:val="61"/>
        </w:numPr>
      </w:pPr>
      <w:r>
        <w:t xml:space="preserve">Quantification of the process emissions including, at a minimum, sulfur oxides, nitrogen oxides, volatile organic compounds, </w:t>
      </w:r>
      <w:r w:rsidR="00437569">
        <w:t xml:space="preserve">particulate emissions, </w:t>
      </w:r>
      <w:r>
        <w:t>and methane</w:t>
      </w:r>
    </w:p>
    <w:p w14:paraId="7B74E7B5" w14:textId="77777777" w:rsidR="00F46DA1" w:rsidRDefault="00F46DA1" w:rsidP="0033490F"/>
    <w:p w14:paraId="00AEBB94" w14:textId="61A9211F" w:rsidR="0033490F" w:rsidRDefault="0033490F" w:rsidP="0033490F">
      <w:r>
        <w:t>Subtopic Area 2a</w:t>
      </w:r>
      <w:r w:rsidR="00BF736C">
        <w:t xml:space="preserve"> must</w:t>
      </w:r>
      <w:r w:rsidR="00B6107B">
        <w:t>, in addition,</w:t>
      </w:r>
      <w:r w:rsidR="00BF736C">
        <w:t xml:space="preserve"> achieve the following outcome:</w:t>
      </w:r>
    </w:p>
    <w:p w14:paraId="05044429" w14:textId="5E126E57" w:rsidR="000F7992" w:rsidRDefault="00651519" w:rsidP="0077294D">
      <w:pPr>
        <w:pStyle w:val="ListParagraph"/>
        <w:numPr>
          <w:ilvl w:val="0"/>
          <w:numId w:val="64"/>
        </w:numPr>
      </w:pPr>
      <w:r>
        <w:t>System time-on stream of at least 500 cumulative hours</w:t>
      </w:r>
    </w:p>
    <w:p w14:paraId="4E6D0B3F" w14:textId="77777777" w:rsidR="0033490F" w:rsidRDefault="0033490F" w:rsidP="0033490F"/>
    <w:p w14:paraId="0CCEC12A" w14:textId="63265DC6" w:rsidR="0033490F" w:rsidRDefault="0033490F" w:rsidP="0033490F">
      <w:r>
        <w:t>Subtopic Area 2b</w:t>
      </w:r>
      <w:r w:rsidR="00B6107B">
        <w:t xml:space="preserve"> must, in addition, achieve the following outcome:</w:t>
      </w:r>
    </w:p>
    <w:p w14:paraId="0F51F54E" w14:textId="2B2907BE" w:rsidR="009A7916" w:rsidRDefault="009A7916" w:rsidP="00B66D1E">
      <w:pPr>
        <w:pStyle w:val="ListParagraph"/>
        <w:numPr>
          <w:ilvl w:val="0"/>
          <w:numId w:val="62"/>
        </w:numPr>
      </w:pPr>
      <w:r>
        <w:t>Catalyst time-on stream of at least 500 continuous hours</w:t>
      </w:r>
    </w:p>
    <w:p w14:paraId="29D05E0A" w14:textId="77777777" w:rsidR="00203F81" w:rsidRDefault="00203F81" w:rsidP="00F003CA"/>
    <w:p w14:paraId="02420124" w14:textId="77777777" w:rsidR="008B10CE" w:rsidRDefault="008B10CE" w:rsidP="00393844"/>
    <w:p w14:paraId="60A3B00C" w14:textId="77777777" w:rsidR="00E405DE" w:rsidRPr="00DE5884" w:rsidRDefault="00E405DE" w:rsidP="00393844"/>
    <w:p w14:paraId="78F5D2A7" w14:textId="2509A0BC" w:rsidR="000B2AAC" w:rsidRPr="000B2AAC" w:rsidRDefault="000B2AAC" w:rsidP="00D638EA">
      <w:pPr>
        <w:pStyle w:val="Heading2"/>
        <w:numPr>
          <w:ilvl w:val="0"/>
          <w:numId w:val="36"/>
        </w:numPr>
        <w:tabs>
          <w:tab w:val="clear" w:pos="270"/>
          <w:tab w:val="clear" w:pos="360"/>
          <w:tab w:val="clear" w:pos="900"/>
        </w:tabs>
      </w:pPr>
      <w:bookmarkStart w:id="316" w:name="_Toc167328978"/>
      <w:bookmarkStart w:id="317" w:name="_Toc187385536"/>
      <w:r w:rsidRPr="000B2AAC">
        <w:t>Teaming Partner List</w:t>
      </w:r>
      <w:bookmarkEnd w:id="316"/>
      <w:bookmarkEnd w:id="317"/>
    </w:p>
    <w:p w14:paraId="099F482F" w14:textId="399DF36B" w:rsidR="000B2AAC" w:rsidRPr="00DE5884" w:rsidRDefault="000B2AAC" w:rsidP="001540C1">
      <w:r w:rsidRPr="00DE5884">
        <w:t xml:space="preserve">DOE is compiling a Teaming Partner List to facilitate the formation of project teams for this </w:t>
      </w:r>
      <w:r w:rsidR="00AF233E">
        <w:t>NOFO</w:t>
      </w:r>
      <w:r w:rsidRPr="00DE5884">
        <w:t xml:space="preserve">. The Teaming Partner List allows organizations that may wish to participate on a project to express their interest to other applicants and explore potential partnerships. </w:t>
      </w:r>
    </w:p>
    <w:p w14:paraId="3EA0DBC3" w14:textId="77777777" w:rsidR="000B2AAC" w:rsidRPr="00DE5884" w:rsidRDefault="000B2AAC" w:rsidP="001540C1"/>
    <w:p w14:paraId="3C1B9385" w14:textId="204963C4" w:rsidR="000B2AAC" w:rsidRPr="00DE5884" w:rsidRDefault="000B2AAC" w:rsidP="001540C1">
      <w:r w:rsidRPr="00DE5884">
        <w:t xml:space="preserve">The Teaming Partner List will be available on </w:t>
      </w:r>
      <w:bookmarkStart w:id="318" w:name="_Hlk176784405"/>
      <w:proofErr w:type="spellStart"/>
      <w:r w:rsidR="00680C05" w:rsidRPr="005E78F2">
        <w:t>eXCHANGE</w:t>
      </w:r>
      <w:proofErr w:type="spellEnd"/>
      <w:r w:rsidR="00680C05" w:rsidRPr="00DE5884" w:rsidDel="00680C05">
        <w:rPr>
          <w:color w:val="0000FF"/>
        </w:rPr>
        <w:t xml:space="preserve"> </w:t>
      </w:r>
      <w:bookmarkEnd w:id="318"/>
      <w:r w:rsidRPr="00DE5884">
        <w:t>and will be regularly updated to reflect new teaming partners who provide their organization’s information.</w:t>
      </w:r>
    </w:p>
    <w:p w14:paraId="08F71A54" w14:textId="77777777" w:rsidR="000B2AAC" w:rsidRPr="00DE5884" w:rsidRDefault="000B2AAC" w:rsidP="001540C1"/>
    <w:p w14:paraId="0AB9C729" w14:textId="7008FE15" w:rsidR="000B2AAC" w:rsidRPr="00DE5884" w:rsidRDefault="000B2AAC" w:rsidP="001540C1">
      <w:r w:rsidRPr="00DE5884">
        <w:t xml:space="preserve">SUBMISSION INSTRUCTIONS: View the Teaming Partner List by visiting the </w:t>
      </w:r>
      <w:proofErr w:type="spellStart"/>
      <w:r w:rsidR="00680C05" w:rsidRPr="00411E6E">
        <w:t>eXCHANGE</w:t>
      </w:r>
      <w:proofErr w:type="spellEnd"/>
      <w:r w:rsidR="00680C05" w:rsidRPr="00DE5884">
        <w:t xml:space="preserve"> </w:t>
      </w:r>
      <w:r w:rsidRPr="00DE5884">
        <w:t xml:space="preserve">homepage and clicking on “Teaming Partners” within the left-hand navigation pane. This page allows users to view published Teaming Partner Lists. To join the Teaming Partner List, submit a request within </w:t>
      </w:r>
      <w:proofErr w:type="spellStart"/>
      <w:r w:rsidRPr="00DE5884">
        <w:t>eXCHANGE</w:t>
      </w:r>
      <w:proofErr w:type="spellEnd"/>
      <w:r w:rsidRPr="00DE5884">
        <w:t>. Select the appropriate Teaming Partner List from the drop-down menu, and fill in the following information: Investigator Name, Organization Name, Organization Type, Topic Area, Background and Capabilities, Website, Contact Address, Contact Email, and Contact Phone.</w:t>
      </w:r>
    </w:p>
    <w:p w14:paraId="141A1DAE" w14:textId="77777777" w:rsidR="000B2AAC" w:rsidRPr="00DE5884" w:rsidRDefault="000B2AAC" w:rsidP="001540C1"/>
    <w:p w14:paraId="48F14F03" w14:textId="77777777" w:rsidR="000B2AAC" w:rsidRDefault="000B2AAC" w:rsidP="001540C1">
      <w:r w:rsidRPr="00DE5884">
        <w:t>DISCLAIMER: By submitting a request to be included on the Teaming Partner List, the requesting organization consents to the publication of the above-referenced information. By facilitating the Teaming Partner List, DOE is not endorsing, sponsoring, or otherwise evaluating the qualifications of the individuals and organizations that are identifying themselves for placement on this Teaming Partner List. DOE will not pay for the provision of any information, nor will it compensate any applicants or requesting organizations for the development of such information.</w:t>
      </w:r>
    </w:p>
    <w:p w14:paraId="27C107D9" w14:textId="77777777" w:rsidR="008B10CE" w:rsidRDefault="008B10CE" w:rsidP="001540C1"/>
    <w:p w14:paraId="273D8028" w14:textId="77777777" w:rsidR="00E405DE" w:rsidRPr="00DE5884" w:rsidRDefault="00E405DE" w:rsidP="001540C1"/>
    <w:p w14:paraId="6C7105C5" w14:textId="17F37C25" w:rsidR="000B2AAC" w:rsidRPr="002F3244" w:rsidRDefault="000B2AAC" w:rsidP="00D638EA">
      <w:pPr>
        <w:pStyle w:val="Heading2"/>
        <w:numPr>
          <w:ilvl w:val="0"/>
          <w:numId w:val="36"/>
        </w:numPr>
        <w:tabs>
          <w:tab w:val="clear" w:pos="270"/>
          <w:tab w:val="clear" w:pos="360"/>
          <w:tab w:val="clear" w:pos="900"/>
        </w:tabs>
      </w:pPr>
      <w:bookmarkStart w:id="319" w:name="_Topic_Areas"/>
      <w:bookmarkStart w:id="320" w:name="_Toc167328979"/>
      <w:bookmarkStart w:id="321" w:name="_Toc187385537"/>
      <w:bookmarkEnd w:id="319"/>
      <w:r w:rsidRPr="000B2AAC">
        <w:t xml:space="preserve">Topic </w:t>
      </w:r>
      <w:r w:rsidRPr="00A928A8">
        <w:t>Areas</w:t>
      </w:r>
      <w:bookmarkEnd w:id="320"/>
      <w:bookmarkEnd w:id="321"/>
    </w:p>
    <w:p w14:paraId="19867837" w14:textId="77777777" w:rsidR="000B2AAC" w:rsidRDefault="000B2AAC" w:rsidP="00F003CA">
      <w:pPr>
        <w:rPr>
          <w:color w:val="0000FF"/>
        </w:rPr>
      </w:pPr>
    </w:p>
    <w:p w14:paraId="044AA4CC" w14:textId="00E2AC62" w:rsidR="00B34D3F" w:rsidRPr="004028B9" w:rsidRDefault="00B34D3F" w:rsidP="00647CA9">
      <w:pPr>
        <w:pStyle w:val="Heading3"/>
        <w:numPr>
          <w:ilvl w:val="0"/>
          <w:numId w:val="0"/>
        </w:numPr>
        <w:ind w:left="2160"/>
      </w:pPr>
      <w:bookmarkStart w:id="322" w:name="_Toc187385538"/>
      <w:r w:rsidRPr="004028B9">
        <w:t>Topic Area 1: Bio-based Chemicals</w:t>
      </w:r>
      <w:bookmarkEnd w:id="322"/>
    </w:p>
    <w:p w14:paraId="2FA52458" w14:textId="7908E7AE" w:rsidR="00696AC7" w:rsidRPr="00114138" w:rsidRDefault="00696AC7" w:rsidP="00696AC7">
      <w:pPr>
        <w:rPr>
          <w:spacing w:val="-6"/>
          <w:szCs w:val="24"/>
        </w:rPr>
      </w:pPr>
      <w:r w:rsidRPr="00114138">
        <w:rPr>
          <w:spacing w:val="-6"/>
          <w:szCs w:val="24"/>
        </w:rPr>
        <w:t xml:space="preserve">Producing chemicals from renewable feedstocks helps to secure domestic supply chains, support rural economies, and improve sustainability in the industry. </w:t>
      </w:r>
      <w:r w:rsidR="000E3C45" w:rsidRPr="001543A7">
        <w:rPr>
          <w:spacing w:val="-6"/>
          <w:szCs w:val="24"/>
        </w:rPr>
        <w:t>Importantly, the U.S. already has significant biomanufacturing capacity for ethanol which can be built upon to produce a broader slate of chemical end-products.</w:t>
      </w:r>
      <w:r w:rsidR="000E3C45">
        <w:rPr>
          <w:spacing w:val="-6"/>
          <w:szCs w:val="24"/>
        </w:rPr>
        <w:t xml:space="preserve"> </w:t>
      </w:r>
      <w:r w:rsidRPr="00114138">
        <w:rPr>
          <w:spacing w:val="-6"/>
          <w:szCs w:val="24"/>
        </w:rPr>
        <w:t xml:space="preserve">However, adoption of new chemical production pathways is challenging due to complex supply chains with many different stakeholders and the need for extensive product quality testing for new processes. </w:t>
      </w:r>
    </w:p>
    <w:p w14:paraId="6D7022E7" w14:textId="77777777" w:rsidR="00696AC7" w:rsidRPr="00114138" w:rsidRDefault="00696AC7" w:rsidP="00696AC7">
      <w:pPr>
        <w:rPr>
          <w:spacing w:val="-6"/>
          <w:szCs w:val="24"/>
        </w:rPr>
      </w:pPr>
    </w:p>
    <w:p w14:paraId="657DE7EC" w14:textId="0893BD5C" w:rsidR="00C745FF" w:rsidRDefault="00C745FF" w:rsidP="00C745FF">
      <w:pPr>
        <w:rPr>
          <w:spacing w:val="-6"/>
        </w:rPr>
      </w:pPr>
      <w:r w:rsidRPr="4EC5950D">
        <w:rPr>
          <w:spacing w:val="-6"/>
        </w:rPr>
        <w:t xml:space="preserve">Topic Area </w:t>
      </w:r>
      <w:r>
        <w:rPr>
          <w:spacing w:val="-6"/>
        </w:rPr>
        <w:t xml:space="preserve">1 </w:t>
      </w:r>
      <w:r w:rsidRPr="4EC5950D">
        <w:rPr>
          <w:spacing w:val="-6"/>
        </w:rPr>
        <w:t>will support development and adoption of new production methods for value-added chemicals from biomass</w:t>
      </w:r>
      <w:r w:rsidRPr="00114138">
        <w:rPr>
          <w:spacing w:val="-6"/>
          <w:szCs w:val="24"/>
        </w:rPr>
        <w:t xml:space="preserve">. </w:t>
      </w:r>
      <w:r w:rsidRPr="4EC5950D">
        <w:rPr>
          <w:spacing w:val="-6"/>
        </w:rPr>
        <w:t>Chemical products produced in significant volume in the U</w:t>
      </w:r>
      <w:r>
        <w:rPr>
          <w:spacing w:val="-6"/>
          <w:szCs w:val="24"/>
        </w:rPr>
        <w:t>.</w:t>
      </w:r>
      <w:r w:rsidRPr="4EC5950D">
        <w:rPr>
          <w:spacing w:val="-6"/>
        </w:rPr>
        <w:t>S</w:t>
      </w:r>
      <w:r>
        <w:rPr>
          <w:spacing w:val="-6"/>
          <w:szCs w:val="24"/>
        </w:rPr>
        <w:t>.</w:t>
      </w:r>
      <w:r w:rsidRPr="4EC5950D">
        <w:rPr>
          <w:spacing w:val="-6"/>
        </w:rPr>
        <w:t xml:space="preserve"> or globally from a variety of biomass and waste feedstocks</w:t>
      </w:r>
      <w:r w:rsidRPr="00114138">
        <w:rPr>
          <w:spacing w:val="-6"/>
          <w:szCs w:val="24"/>
        </w:rPr>
        <w:t xml:space="preserve"> </w:t>
      </w:r>
      <w:r w:rsidRPr="4EC5950D">
        <w:rPr>
          <w:spacing w:val="-6"/>
        </w:rPr>
        <w:t xml:space="preserve">are of interest. </w:t>
      </w:r>
      <w:r w:rsidR="004F066B">
        <w:rPr>
          <w:spacing w:val="-6"/>
        </w:rPr>
        <w:t>The focus</w:t>
      </w:r>
      <w:r w:rsidR="007413D5">
        <w:rPr>
          <w:spacing w:val="-6"/>
        </w:rPr>
        <w:t xml:space="preserve"> of </w:t>
      </w:r>
      <w:r w:rsidR="004F066B">
        <w:rPr>
          <w:spacing w:val="-6"/>
        </w:rPr>
        <w:t>this topic area</w:t>
      </w:r>
      <w:r w:rsidR="007413D5">
        <w:rPr>
          <w:spacing w:val="-6"/>
        </w:rPr>
        <w:t xml:space="preserve"> </w:t>
      </w:r>
      <w:r w:rsidR="005D0356">
        <w:rPr>
          <w:spacing w:val="-6"/>
        </w:rPr>
        <w:t xml:space="preserve">is </w:t>
      </w:r>
      <w:r w:rsidR="004F066B">
        <w:rPr>
          <w:spacing w:val="-6"/>
        </w:rPr>
        <w:t xml:space="preserve">on </w:t>
      </w:r>
      <w:r w:rsidR="00D20D84">
        <w:rPr>
          <w:spacing w:val="-6"/>
        </w:rPr>
        <w:t>pr</w:t>
      </w:r>
      <w:r w:rsidR="00B73EDD">
        <w:rPr>
          <w:spacing w:val="-6"/>
        </w:rPr>
        <w:t>oducing direct replacement</w:t>
      </w:r>
      <w:r w:rsidR="00AA552A">
        <w:rPr>
          <w:spacing w:val="-6"/>
        </w:rPr>
        <w:t xml:space="preserve"> chemicals </w:t>
      </w:r>
      <w:r w:rsidR="00B73EDD">
        <w:rPr>
          <w:spacing w:val="-6"/>
        </w:rPr>
        <w:t>(i.e.</w:t>
      </w:r>
      <w:r w:rsidR="00DA7634">
        <w:rPr>
          <w:spacing w:val="-6"/>
        </w:rPr>
        <w:t xml:space="preserve"> </w:t>
      </w:r>
      <w:r w:rsidR="00F34A97">
        <w:rPr>
          <w:spacing w:val="-6"/>
        </w:rPr>
        <w:t>the</w:t>
      </w:r>
      <w:r w:rsidR="00D73529">
        <w:rPr>
          <w:spacing w:val="-6"/>
        </w:rPr>
        <w:t xml:space="preserve"> </w:t>
      </w:r>
      <w:r w:rsidR="00B73EDD">
        <w:rPr>
          <w:spacing w:val="-6"/>
        </w:rPr>
        <w:t>same chemical molecules</w:t>
      </w:r>
      <w:r w:rsidR="0012739F">
        <w:rPr>
          <w:spacing w:val="-6"/>
        </w:rPr>
        <w:t xml:space="preserve"> as those</w:t>
      </w:r>
      <w:r w:rsidR="00B73EDD">
        <w:rPr>
          <w:spacing w:val="-6"/>
        </w:rPr>
        <w:t xml:space="preserve"> currently produced</w:t>
      </w:r>
      <w:r w:rsidR="0012739F">
        <w:rPr>
          <w:spacing w:val="-6"/>
        </w:rPr>
        <w:t xml:space="preserve"> at </w:t>
      </w:r>
      <w:r w:rsidR="007B1F0B">
        <w:rPr>
          <w:spacing w:val="-6"/>
        </w:rPr>
        <w:t>large volumes</w:t>
      </w:r>
      <w:r w:rsidR="0012739F">
        <w:rPr>
          <w:spacing w:val="-6"/>
        </w:rPr>
        <w:t>)</w:t>
      </w:r>
      <w:r w:rsidR="00B73EDD">
        <w:rPr>
          <w:spacing w:val="-6"/>
        </w:rPr>
        <w:t xml:space="preserve">, rather than functional replacement chemicals with different </w:t>
      </w:r>
      <w:r w:rsidR="00F35147">
        <w:rPr>
          <w:spacing w:val="-6"/>
        </w:rPr>
        <w:t>chemistr</w:t>
      </w:r>
      <w:r w:rsidR="007B1F0B">
        <w:rPr>
          <w:spacing w:val="-6"/>
        </w:rPr>
        <w:t>ies</w:t>
      </w:r>
      <w:r w:rsidR="00F35147">
        <w:rPr>
          <w:spacing w:val="-6"/>
        </w:rPr>
        <w:t>.</w:t>
      </w:r>
      <w:r w:rsidR="005D0356" w:rsidRPr="005D0356">
        <w:rPr>
          <w:spacing w:val="-6"/>
        </w:rPr>
        <w:t xml:space="preserve"> </w:t>
      </w:r>
      <w:r w:rsidRPr="4EC5950D">
        <w:rPr>
          <w:spacing w:val="-6"/>
        </w:rPr>
        <w:t xml:space="preserve">By the conclusion of </w:t>
      </w:r>
      <w:r>
        <w:rPr>
          <w:spacing w:val="-6"/>
        </w:rPr>
        <w:t>a</w:t>
      </w:r>
      <w:r w:rsidRPr="4EC5950D">
        <w:rPr>
          <w:spacing w:val="-6"/>
        </w:rPr>
        <w:t xml:space="preserve"> project, </w:t>
      </w:r>
      <w:r w:rsidR="00AC3ED7">
        <w:rPr>
          <w:spacing w:val="-6"/>
        </w:rPr>
        <w:t xml:space="preserve">the project </w:t>
      </w:r>
      <w:r>
        <w:rPr>
          <w:spacing w:val="-6"/>
        </w:rPr>
        <w:t>must</w:t>
      </w:r>
      <w:r w:rsidRPr="4EC5950D">
        <w:rPr>
          <w:spacing w:val="-6"/>
        </w:rPr>
        <w:t xml:space="preserve"> produce a sufficient quantity of the target chemical </w:t>
      </w:r>
      <w:r w:rsidRPr="00844126">
        <w:rPr>
          <w:spacing w:val="-6"/>
        </w:rPr>
        <w:t>from real feedstocks and</w:t>
      </w:r>
      <w:r w:rsidRPr="4EC5950D">
        <w:rPr>
          <w:spacing w:val="-6"/>
        </w:rPr>
        <w:t xml:space="preserve"> complete feasibility testing in collaboration with relevant manufacturing and downstream partners in the value chain. Project teams should represent the chemical value chain and must include a formulator and/or end user partner as part of the team. </w:t>
      </w:r>
    </w:p>
    <w:p w14:paraId="268FEE8E" w14:textId="77777777" w:rsidR="008C0F3A" w:rsidRDefault="008C0F3A" w:rsidP="00C745FF">
      <w:pPr>
        <w:rPr>
          <w:spacing w:val="-6"/>
        </w:rPr>
      </w:pPr>
    </w:p>
    <w:p w14:paraId="6A52266C" w14:textId="32798A06" w:rsidR="00C27B75" w:rsidRPr="004028B9" w:rsidRDefault="00C27B75" w:rsidP="00C745FF">
      <w:pPr>
        <w:rPr>
          <w:b/>
          <w:bCs/>
          <w:spacing w:val="-6"/>
        </w:rPr>
      </w:pPr>
      <w:r w:rsidRPr="004028B9">
        <w:rPr>
          <w:b/>
          <w:bCs/>
          <w:spacing w:val="-6"/>
        </w:rPr>
        <w:t>Topic Area 1 Specific Areas of Interest</w:t>
      </w:r>
    </w:p>
    <w:p w14:paraId="4E800039" w14:textId="335FCDF6" w:rsidR="00105C92" w:rsidRDefault="00105C92" w:rsidP="00C745FF">
      <w:pPr>
        <w:rPr>
          <w:spacing w:val="-6"/>
        </w:rPr>
      </w:pPr>
      <w:r w:rsidRPr="00105C92">
        <w:rPr>
          <w:spacing w:val="-6"/>
        </w:rPr>
        <w:t>Specific areas of interest for Topic Area 1 include, but are not limited to:</w:t>
      </w:r>
    </w:p>
    <w:p w14:paraId="5CEB6072" w14:textId="799B7C1C" w:rsidR="00105C92" w:rsidRDefault="00252D5E" w:rsidP="00105C92">
      <w:pPr>
        <w:pStyle w:val="ListParagraph"/>
        <w:numPr>
          <w:ilvl w:val="0"/>
          <w:numId w:val="88"/>
        </w:numPr>
        <w:rPr>
          <w:spacing w:val="-6"/>
        </w:rPr>
      </w:pPr>
      <w:r>
        <w:rPr>
          <w:spacing w:val="-6"/>
        </w:rPr>
        <w:t xml:space="preserve">Technologies that </w:t>
      </w:r>
      <w:r w:rsidR="00DE2070">
        <w:rPr>
          <w:spacing w:val="-6"/>
        </w:rPr>
        <w:t>can be scaled through</w:t>
      </w:r>
      <w:r>
        <w:rPr>
          <w:spacing w:val="-6"/>
        </w:rPr>
        <w:t xml:space="preserve"> </w:t>
      </w:r>
      <w:r w:rsidR="00E218D7">
        <w:rPr>
          <w:spacing w:val="-6"/>
        </w:rPr>
        <w:t>the utilization</w:t>
      </w:r>
      <w:r w:rsidR="00DE2070">
        <w:rPr>
          <w:spacing w:val="-6"/>
        </w:rPr>
        <w:t xml:space="preserve"> </w:t>
      </w:r>
      <w:r w:rsidR="007B5D54">
        <w:rPr>
          <w:spacing w:val="-6"/>
        </w:rPr>
        <w:t xml:space="preserve">or modification </w:t>
      </w:r>
      <w:r w:rsidR="00DE2070">
        <w:rPr>
          <w:spacing w:val="-6"/>
        </w:rPr>
        <w:t>of</w:t>
      </w:r>
      <w:r>
        <w:rPr>
          <w:spacing w:val="-6"/>
        </w:rPr>
        <w:t xml:space="preserve"> existing U.S. ethanol fermentation infrastructure</w:t>
      </w:r>
    </w:p>
    <w:p w14:paraId="5431719B" w14:textId="6D49DE71" w:rsidR="00252D5E" w:rsidRDefault="00252D5E" w:rsidP="00105C92">
      <w:pPr>
        <w:pStyle w:val="ListParagraph"/>
        <w:numPr>
          <w:ilvl w:val="0"/>
          <w:numId w:val="88"/>
        </w:numPr>
        <w:rPr>
          <w:spacing w:val="-6"/>
        </w:rPr>
      </w:pPr>
      <w:r>
        <w:rPr>
          <w:spacing w:val="-6"/>
        </w:rPr>
        <w:t xml:space="preserve">Technologies that </w:t>
      </w:r>
      <w:r w:rsidR="006B3141">
        <w:rPr>
          <w:spacing w:val="-6"/>
        </w:rPr>
        <w:t>produce 3-hydroxypropionic acid</w:t>
      </w:r>
    </w:p>
    <w:p w14:paraId="60D42AAB" w14:textId="43B475AA" w:rsidR="006B3141" w:rsidRDefault="006B3141" w:rsidP="00105C92">
      <w:pPr>
        <w:pStyle w:val="ListParagraph"/>
        <w:numPr>
          <w:ilvl w:val="0"/>
          <w:numId w:val="88"/>
        </w:numPr>
        <w:rPr>
          <w:spacing w:val="-6"/>
        </w:rPr>
      </w:pPr>
      <w:r>
        <w:rPr>
          <w:spacing w:val="-6"/>
        </w:rPr>
        <w:t>Technologies that use whole-kernel corn as a feedstock</w:t>
      </w:r>
    </w:p>
    <w:p w14:paraId="559B2CF4" w14:textId="79F7BE2E" w:rsidR="006B3141" w:rsidRPr="00105C92" w:rsidRDefault="006B3141" w:rsidP="00105C92">
      <w:pPr>
        <w:pStyle w:val="ListParagraph"/>
        <w:numPr>
          <w:ilvl w:val="0"/>
          <w:numId w:val="88"/>
        </w:numPr>
        <w:rPr>
          <w:spacing w:val="-6"/>
        </w:rPr>
      </w:pPr>
      <w:r>
        <w:rPr>
          <w:spacing w:val="-6"/>
        </w:rPr>
        <w:t>Technologies that combine biological and chemical processes</w:t>
      </w:r>
    </w:p>
    <w:p w14:paraId="0B3395FB" w14:textId="77777777" w:rsidR="00FF125C" w:rsidRDefault="00FF125C" w:rsidP="00F003CA">
      <w:pPr>
        <w:rPr>
          <w:color w:val="0000FF"/>
        </w:rPr>
      </w:pPr>
    </w:p>
    <w:p w14:paraId="345D270F" w14:textId="35C7EC8E" w:rsidR="00FF125C" w:rsidRPr="004028B9" w:rsidRDefault="00FF125C" w:rsidP="00F003CA">
      <w:pPr>
        <w:rPr>
          <w:b/>
        </w:rPr>
      </w:pPr>
      <w:r w:rsidRPr="004028B9">
        <w:rPr>
          <w:b/>
        </w:rPr>
        <w:t>Topic Area 1 Specific Requirements</w:t>
      </w:r>
    </w:p>
    <w:p w14:paraId="08765795" w14:textId="581EEEB3" w:rsidR="00FD23B6" w:rsidRPr="004028B9" w:rsidRDefault="00FD23B6" w:rsidP="00FD23B6">
      <w:pPr>
        <w:pStyle w:val="ListParagraph"/>
        <w:numPr>
          <w:ilvl w:val="0"/>
          <w:numId w:val="60"/>
        </w:numPr>
      </w:pPr>
      <w:r w:rsidRPr="004028B9">
        <w:t>Applicants must include baseline techno-economic and life</w:t>
      </w:r>
      <w:r w:rsidR="00D80DD1">
        <w:t xml:space="preserve"> </w:t>
      </w:r>
      <w:r w:rsidRPr="004028B9">
        <w:t xml:space="preserve">cycle analysis </w:t>
      </w:r>
      <w:r w:rsidR="00973626">
        <w:t xml:space="preserve">(TEA/LCA) </w:t>
      </w:r>
      <w:r w:rsidRPr="004028B9">
        <w:t>as part of their application</w:t>
      </w:r>
      <w:r w:rsidR="001512C7">
        <w:t>.</w:t>
      </w:r>
    </w:p>
    <w:p w14:paraId="749A7FE3" w14:textId="700B4985" w:rsidR="005D6B63" w:rsidRPr="004028B9" w:rsidRDefault="005D6B63" w:rsidP="00FD23B6">
      <w:pPr>
        <w:pStyle w:val="ListParagraph"/>
        <w:numPr>
          <w:ilvl w:val="0"/>
          <w:numId w:val="60"/>
        </w:numPr>
      </w:pPr>
      <w:r w:rsidRPr="004028B9">
        <w:t xml:space="preserve">Applicants must estimate improvements to </w:t>
      </w:r>
      <w:r w:rsidR="005C60EE" w:rsidRPr="004028B9">
        <w:t>cost and net life</w:t>
      </w:r>
      <w:r w:rsidR="00D80DD1">
        <w:t xml:space="preserve"> </w:t>
      </w:r>
      <w:r w:rsidR="005C60EE" w:rsidRPr="004028B9">
        <w:t xml:space="preserve">cycle greenhouse gas </w:t>
      </w:r>
      <w:r w:rsidR="00973626">
        <w:t xml:space="preserve">(GHG) </w:t>
      </w:r>
      <w:r w:rsidR="005C60EE" w:rsidRPr="004028B9">
        <w:t xml:space="preserve">emissions that </w:t>
      </w:r>
      <w:r w:rsidR="009839B7" w:rsidRPr="004028B9">
        <w:t>would result from the proposed technology if successful</w:t>
      </w:r>
      <w:r w:rsidR="001C16C9" w:rsidRPr="004028B9">
        <w:t>.  Applicants must describe relevant assumptions and data that support the estimate.</w:t>
      </w:r>
    </w:p>
    <w:p w14:paraId="16774133" w14:textId="5F9E7A0E" w:rsidR="00FD23B6" w:rsidRPr="004028B9" w:rsidRDefault="00FD23B6" w:rsidP="00FD23B6">
      <w:pPr>
        <w:pStyle w:val="ListParagraph"/>
        <w:numPr>
          <w:ilvl w:val="0"/>
          <w:numId w:val="60"/>
        </w:numPr>
      </w:pPr>
      <w:r w:rsidRPr="004028B9">
        <w:t xml:space="preserve">Applicants must </w:t>
      </w:r>
      <w:r w:rsidR="000D2D14" w:rsidRPr="004028B9">
        <w:t>include a formulator and/or an end user partner as part of their project team</w:t>
      </w:r>
      <w:r w:rsidR="001512C7">
        <w:t>.</w:t>
      </w:r>
    </w:p>
    <w:p w14:paraId="780CF586" w14:textId="65E37896" w:rsidR="00FD23B6" w:rsidRPr="004028B9" w:rsidRDefault="000D2D14" w:rsidP="00FD23B6">
      <w:pPr>
        <w:pStyle w:val="ListParagraph"/>
        <w:numPr>
          <w:ilvl w:val="0"/>
          <w:numId w:val="60"/>
        </w:numPr>
      </w:pPr>
      <w:r w:rsidRPr="004028B9">
        <w:t>Applicants must produce a chemical</w:t>
      </w:r>
      <w:r w:rsidR="00DC67C0" w:rsidRPr="004028B9">
        <w:t xml:space="preserve"> </w:t>
      </w:r>
      <w:r w:rsidR="00825305" w:rsidRPr="004028B9">
        <w:t xml:space="preserve">product that is currently made in the U.S. </w:t>
      </w:r>
      <w:r w:rsidR="00DC67C0" w:rsidRPr="004028B9">
        <w:t>at</w:t>
      </w:r>
      <w:r w:rsidR="00825305" w:rsidRPr="004028B9">
        <w:t xml:space="preserve"> </w:t>
      </w:r>
      <w:r w:rsidR="00DC67C0" w:rsidRPr="004028B9">
        <w:t>0.5 MMT/year</w:t>
      </w:r>
      <w:r w:rsidR="00763FAD" w:rsidRPr="004028B9">
        <w:t xml:space="preserve"> or more and/or globally at</w:t>
      </w:r>
      <w:r w:rsidR="00DC67C0" w:rsidRPr="004028B9">
        <w:t xml:space="preserve"> 1 MMT/year </w:t>
      </w:r>
      <w:r w:rsidR="00763FAD" w:rsidRPr="004028B9">
        <w:t>or more</w:t>
      </w:r>
      <w:r w:rsidR="001512C7">
        <w:t>.</w:t>
      </w:r>
    </w:p>
    <w:p w14:paraId="4140D6BB" w14:textId="45EB9098" w:rsidR="00C63D00" w:rsidRDefault="00FD23B6" w:rsidP="00FD23B6">
      <w:pPr>
        <w:pStyle w:val="ListParagraph"/>
        <w:numPr>
          <w:ilvl w:val="0"/>
          <w:numId w:val="60"/>
        </w:numPr>
      </w:pPr>
      <w:r w:rsidRPr="004028B9">
        <w:t xml:space="preserve">Applicants must </w:t>
      </w:r>
      <w:r w:rsidR="00C63D00">
        <w:t>clearly identify the targeted chemical</w:t>
      </w:r>
      <w:r w:rsidR="002B2C14" w:rsidRPr="002B2C14">
        <w:t xml:space="preserve"> </w:t>
      </w:r>
      <w:r w:rsidR="002B2C14">
        <w:t>product</w:t>
      </w:r>
      <w:r w:rsidR="00AD5321">
        <w:t>.</w:t>
      </w:r>
    </w:p>
    <w:p w14:paraId="24341822" w14:textId="3FF5F4DF" w:rsidR="00FD23B6" w:rsidRPr="004028B9" w:rsidRDefault="00FD23B6" w:rsidP="00FD23B6">
      <w:pPr>
        <w:pStyle w:val="ListParagraph"/>
        <w:numPr>
          <w:ilvl w:val="0"/>
          <w:numId w:val="60"/>
        </w:numPr>
      </w:pPr>
      <w:r w:rsidRPr="004028B9">
        <w:t xml:space="preserve">Applicants must </w:t>
      </w:r>
      <w:r w:rsidR="00AD5321">
        <w:t>clearly identify the chosen</w:t>
      </w:r>
      <w:r w:rsidRPr="004028B9">
        <w:t xml:space="preserve"> eligible </w:t>
      </w:r>
      <w:r w:rsidR="00496AB8">
        <w:t xml:space="preserve">bio-based </w:t>
      </w:r>
      <w:r w:rsidRPr="004028B9">
        <w:t xml:space="preserve">feedstock. Information on eligible feedstocks can be found in </w:t>
      </w:r>
      <w:r>
        <w:t xml:space="preserve">Appendix </w:t>
      </w:r>
      <w:r w:rsidR="00313CA3">
        <w:t>A</w:t>
      </w:r>
      <w:r w:rsidR="001512C7">
        <w:t>.</w:t>
      </w:r>
    </w:p>
    <w:p w14:paraId="6452255C" w14:textId="77777777" w:rsidR="00F50AC7" w:rsidRDefault="00F50AC7" w:rsidP="00F003CA">
      <w:pPr>
        <w:rPr>
          <w:color w:val="0000FF"/>
        </w:rPr>
      </w:pPr>
    </w:p>
    <w:p w14:paraId="6B3A55D5" w14:textId="77CB2F5B" w:rsidR="00F50AC7" w:rsidRPr="008C7998" w:rsidRDefault="00F50AC7" w:rsidP="00F50AC7">
      <w:pPr>
        <w:rPr>
          <w:b/>
          <w:bCs/>
        </w:rPr>
      </w:pPr>
      <w:r w:rsidRPr="008C7998">
        <w:rPr>
          <w:b/>
          <w:bCs/>
        </w:rPr>
        <w:t xml:space="preserve">Topic Area </w:t>
      </w:r>
      <w:r w:rsidR="00CE1FAD" w:rsidRPr="008C7998">
        <w:rPr>
          <w:b/>
          <w:bCs/>
        </w:rPr>
        <w:t>1</w:t>
      </w:r>
      <w:r w:rsidRPr="008C7998">
        <w:rPr>
          <w:b/>
          <w:bCs/>
        </w:rPr>
        <w:t xml:space="preserve"> Metrics and Outcomes</w:t>
      </w:r>
    </w:p>
    <w:p w14:paraId="2E23687C" w14:textId="77777777" w:rsidR="00BC7FE8" w:rsidRDefault="00BC7FE8" w:rsidP="00BC7FE8">
      <w:r>
        <w:t>By the conclusion of the project (if selected), projects are expected to achieve the following outcomes:</w:t>
      </w:r>
    </w:p>
    <w:p w14:paraId="1F6C18EB" w14:textId="7AE6742C" w:rsidR="00BC7FE8" w:rsidRDefault="00BC7FE8" w:rsidP="00BC7FE8">
      <w:pPr>
        <w:pStyle w:val="ListParagraph"/>
        <w:numPr>
          <w:ilvl w:val="0"/>
          <w:numId w:val="65"/>
        </w:numPr>
      </w:pPr>
      <w:r>
        <w:t>Production of a sufficient quantity of chemical product at a purity level appropriate for product or formulation testing. This quantity must be defined and justified by the applicant for the specific chemical and product application</w:t>
      </w:r>
      <w:r w:rsidR="00FA2B9F">
        <w:t>, and it must</w:t>
      </w:r>
      <w:r w:rsidR="00501C43">
        <w:t xml:space="preserve"> </w:t>
      </w:r>
      <w:r w:rsidR="002A1B49">
        <w:t xml:space="preserve">support </w:t>
      </w:r>
      <w:r w:rsidR="00501C43">
        <w:t xml:space="preserve">the proposed </w:t>
      </w:r>
      <w:r w:rsidR="002A1B49">
        <w:t xml:space="preserve">performance </w:t>
      </w:r>
      <w:r w:rsidR="00501C43">
        <w:t xml:space="preserve">testing </w:t>
      </w:r>
      <w:r w:rsidR="00773AF8">
        <w:t>plan</w:t>
      </w:r>
      <w:r w:rsidR="004D78B7">
        <w:t xml:space="preserve">. </w:t>
      </w:r>
      <w:r w:rsidR="007363C5">
        <w:t>T</w:t>
      </w:r>
      <w:r w:rsidR="00CA16E6">
        <w:t>his quantity</w:t>
      </w:r>
      <w:r>
        <w:t xml:space="preserve"> should</w:t>
      </w:r>
      <w:r w:rsidR="007363C5">
        <w:t>, however,</w:t>
      </w:r>
      <w:r>
        <w:t xml:space="preserve"> be a minimum of 1 kg.</w:t>
      </w:r>
    </w:p>
    <w:p w14:paraId="1104A7DF" w14:textId="6B095AAC" w:rsidR="00BC7FE8" w:rsidRDefault="00BC7FE8" w:rsidP="00BC7FE8">
      <w:pPr>
        <w:pStyle w:val="ListParagraph"/>
        <w:numPr>
          <w:ilvl w:val="0"/>
          <w:numId w:val="65"/>
        </w:numPr>
      </w:pPr>
      <w:r>
        <w:lastRenderedPageBreak/>
        <w:t>Completion of initial performance testing for the chemical product or formulation demonstrating acceptable performance for the target end application. The specific tests and their significance must be defined and justified by the applicant for the specific chemical and product application. If a</w:t>
      </w:r>
      <w:r w:rsidR="00701F06">
        <w:t xml:space="preserve">n appropriate </w:t>
      </w:r>
      <w:r>
        <w:t xml:space="preserve">industry standard specification (ex. ASTM) exists for the chemical product or application, the applicant should complete testing to demonstrate </w:t>
      </w:r>
      <w:r w:rsidR="00663463">
        <w:t>a</w:t>
      </w:r>
      <w:r w:rsidR="00616368">
        <w:t xml:space="preserve"> </w:t>
      </w:r>
      <w:r>
        <w:t>performance that meets the specification.</w:t>
      </w:r>
    </w:p>
    <w:p w14:paraId="7AA8C7D6" w14:textId="0A5B82DD" w:rsidR="00BC7FE8" w:rsidRDefault="00BC7FE8" w:rsidP="00BC7FE8">
      <w:pPr>
        <w:pStyle w:val="ListParagraph"/>
        <w:numPr>
          <w:ilvl w:val="0"/>
          <w:numId w:val="65"/>
        </w:numPr>
      </w:pPr>
      <w:r>
        <w:t>Reduction in net life</w:t>
      </w:r>
      <w:r w:rsidR="00D80DD1">
        <w:t xml:space="preserve"> </w:t>
      </w:r>
      <w:r>
        <w:t>cycle greenhouse gas emissions relative to the conventional incumbent chemical of at least 70%</w:t>
      </w:r>
      <w:r w:rsidR="00061046">
        <w:t xml:space="preserve"> by the end of the project</w:t>
      </w:r>
      <w:r>
        <w:t>.</w:t>
      </w:r>
    </w:p>
    <w:p w14:paraId="270F7935" w14:textId="77777777" w:rsidR="008C0585" w:rsidRDefault="008C0585" w:rsidP="008C0585"/>
    <w:p w14:paraId="28C3D8E9" w14:textId="5B11A341" w:rsidR="008C0585" w:rsidRPr="004028B9" w:rsidRDefault="008C0585" w:rsidP="008C0585">
      <w:pPr>
        <w:rPr>
          <w:b/>
          <w:bCs/>
          <w:spacing w:val="-6"/>
        </w:rPr>
      </w:pPr>
      <w:r w:rsidRPr="004028B9">
        <w:rPr>
          <w:b/>
          <w:bCs/>
          <w:spacing w:val="-6"/>
        </w:rPr>
        <w:t xml:space="preserve">Topic Area 1 </w:t>
      </w:r>
      <w:r>
        <w:rPr>
          <w:b/>
          <w:bCs/>
          <w:spacing w:val="-6"/>
        </w:rPr>
        <w:t>Applications Specifically Not</w:t>
      </w:r>
      <w:r w:rsidRPr="004028B9">
        <w:rPr>
          <w:b/>
          <w:bCs/>
          <w:spacing w:val="-6"/>
        </w:rPr>
        <w:t>s of Interest</w:t>
      </w:r>
    </w:p>
    <w:p w14:paraId="2E100703" w14:textId="77777777" w:rsidR="008C0585" w:rsidRPr="00DE5884" w:rsidRDefault="008C0585" w:rsidP="008C0585">
      <w:r w:rsidRPr="00DE5884">
        <w:t>The following types of applications will be deemed nonresponsive and will not be reviewed or considered (</w:t>
      </w:r>
      <w:r>
        <w:t xml:space="preserve">Please also refer to the </w:t>
      </w:r>
      <w:hyperlink w:anchor="_Responsiveness_Review" w:history="1">
        <w:r w:rsidRPr="00A5156A">
          <w:rPr>
            <w:rStyle w:val="Hyperlink"/>
          </w:rPr>
          <w:t>Responsiveness Review</w:t>
        </w:r>
      </w:hyperlink>
      <w:r>
        <w:t xml:space="preserve"> section below</w:t>
      </w:r>
      <w:r w:rsidRPr="00DE5884">
        <w:t xml:space="preserve">): </w:t>
      </w:r>
    </w:p>
    <w:p w14:paraId="37E9B7A3" w14:textId="77777777" w:rsidR="008C0585" w:rsidRPr="00DE5884" w:rsidRDefault="008C0585" w:rsidP="008C0585"/>
    <w:p w14:paraId="1C36AEE0" w14:textId="77777777" w:rsidR="008C0585" w:rsidRPr="00DE5884" w:rsidRDefault="008C0585" w:rsidP="008C0585">
      <w:pPr>
        <w:pStyle w:val="ListParagraph"/>
        <w:numPr>
          <w:ilvl w:val="0"/>
          <w:numId w:val="17"/>
        </w:numPr>
      </w:pPr>
      <w:r w:rsidRPr="00DE5884">
        <w:t>Applications that fall outside the technical parameters specified in</w:t>
      </w:r>
      <w:r>
        <w:t xml:space="preserve"> </w:t>
      </w:r>
      <w:hyperlink w:anchor="Purpose" w:history="1">
        <w:r w:rsidRPr="000A39A9">
          <w:rPr>
            <w:rStyle w:val="Hyperlink"/>
          </w:rPr>
          <w:t>Background and Context</w:t>
        </w:r>
      </w:hyperlink>
      <w:r>
        <w:t xml:space="preserve"> above and the </w:t>
      </w:r>
      <w:hyperlink w:anchor="_Topic_Areas" w:history="1">
        <w:r w:rsidRPr="000A39A9">
          <w:rPr>
            <w:rStyle w:val="Hyperlink"/>
          </w:rPr>
          <w:t>Topic Areas</w:t>
        </w:r>
      </w:hyperlink>
      <w:r w:rsidRPr="00DE5884">
        <w:t xml:space="preserve"> </w:t>
      </w:r>
      <w:r>
        <w:t>section above</w:t>
      </w:r>
      <w:r w:rsidRPr="00DE5884">
        <w:t>.</w:t>
      </w:r>
    </w:p>
    <w:p w14:paraId="78DF85DD" w14:textId="77777777" w:rsidR="008C0585" w:rsidRDefault="008C0585" w:rsidP="008C0585">
      <w:pPr>
        <w:pStyle w:val="ListParagraph"/>
        <w:numPr>
          <w:ilvl w:val="0"/>
          <w:numId w:val="17"/>
        </w:numPr>
      </w:pPr>
      <w:r w:rsidRPr="00DE5884">
        <w:t>Applications for proposed technologies that are not based on sound scientific principles (e.g., violates the laws of thermodynamics).</w:t>
      </w:r>
    </w:p>
    <w:p w14:paraId="321F5BDC" w14:textId="77777777" w:rsidR="008C0585" w:rsidRPr="008C0585" w:rsidRDefault="008C0585" w:rsidP="008C0585">
      <w:pPr>
        <w:pStyle w:val="ListParagraph"/>
        <w:numPr>
          <w:ilvl w:val="0"/>
          <w:numId w:val="17"/>
        </w:numPr>
      </w:pPr>
      <w:r>
        <w:t xml:space="preserve">Applications that utilize feedstocks other than those eligible feedstocks as set forth in </w:t>
      </w:r>
      <w:r w:rsidRPr="00313CA3">
        <w:t>Appendix A</w:t>
      </w:r>
      <w:r>
        <w:t>.</w:t>
      </w:r>
      <w:r w:rsidRPr="00162B61">
        <w:rPr>
          <w:color w:val="0000FF"/>
        </w:rPr>
        <w:t xml:space="preserve"> </w:t>
      </w:r>
    </w:p>
    <w:p w14:paraId="19E26080" w14:textId="77777777" w:rsidR="008C0585" w:rsidRPr="00BE71DB" w:rsidRDefault="008C0585" w:rsidP="008C0585">
      <w:pPr>
        <w:pStyle w:val="ListParagraph"/>
        <w:numPr>
          <w:ilvl w:val="0"/>
          <w:numId w:val="17"/>
        </w:numPr>
      </w:pPr>
      <w:r w:rsidRPr="00BE71DB">
        <w:t>Applications that produce specialty chemicals or pharmaceuticals</w:t>
      </w:r>
      <w:r>
        <w:t>.</w:t>
      </w:r>
    </w:p>
    <w:p w14:paraId="1C9CC1D4" w14:textId="77777777" w:rsidR="008C0585" w:rsidRPr="00BE71DB" w:rsidRDefault="008C0585" w:rsidP="008C0585">
      <w:pPr>
        <w:pStyle w:val="ListParagraph"/>
        <w:numPr>
          <w:ilvl w:val="0"/>
          <w:numId w:val="17"/>
        </w:numPr>
      </w:pPr>
      <w:r>
        <w:t>Applications that produce functional replacement chemicals that are chemically different from those currently produced at the target scale (</w:t>
      </w:r>
      <w:r w:rsidRPr="00B80B5C">
        <w:t xml:space="preserve">U.S. </w:t>
      </w:r>
      <w:r>
        <w:t xml:space="preserve">production </w:t>
      </w:r>
      <w:r w:rsidRPr="00B80B5C">
        <w:t>at 0.5 MMT/year or more and/or global</w:t>
      </w:r>
      <w:r>
        <w:t xml:space="preserve"> production</w:t>
      </w:r>
      <w:r w:rsidRPr="00B80B5C">
        <w:t xml:space="preserve"> at 1 MMT/year or more</w:t>
      </w:r>
      <w:r>
        <w:t>).</w:t>
      </w:r>
    </w:p>
    <w:p w14:paraId="44C4A5C0" w14:textId="77777777" w:rsidR="008C0585" w:rsidRPr="00BE71DB" w:rsidRDefault="008C0585" w:rsidP="008C0585">
      <w:pPr>
        <w:pStyle w:val="ListParagraph"/>
        <w:numPr>
          <w:ilvl w:val="0"/>
          <w:numId w:val="17"/>
        </w:numPr>
      </w:pPr>
      <w:r w:rsidRPr="00BE71DB">
        <w:t>Applications that use model compounds as opposed to real feedstocks</w:t>
      </w:r>
      <w:r>
        <w:t>.</w:t>
      </w:r>
    </w:p>
    <w:p w14:paraId="37B79BD7" w14:textId="77777777" w:rsidR="008C0585" w:rsidRPr="00162B61" w:rsidRDefault="008C0585" w:rsidP="008C0585"/>
    <w:p w14:paraId="157AF2DE" w14:textId="77777777" w:rsidR="008C0585" w:rsidRDefault="008C0585" w:rsidP="008C0585"/>
    <w:p w14:paraId="6516E383" w14:textId="77777777" w:rsidR="00B34D3F" w:rsidRDefault="00B34D3F" w:rsidP="00F003CA">
      <w:pPr>
        <w:rPr>
          <w:color w:val="0000FF"/>
        </w:rPr>
      </w:pPr>
    </w:p>
    <w:p w14:paraId="6D713CDA" w14:textId="0895E417" w:rsidR="00B34D3F" w:rsidRPr="004028B9" w:rsidRDefault="00B34D3F" w:rsidP="00647CA9">
      <w:pPr>
        <w:pStyle w:val="Heading3"/>
        <w:numPr>
          <w:ilvl w:val="0"/>
          <w:numId w:val="0"/>
        </w:numPr>
        <w:ind w:left="2160"/>
      </w:pPr>
      <w:bookmarkStart w:id="323" w:name="_Toc187385539"/>
      <w:r w:rsidRPr="004028B9">
        <w:t>Topic Area 2: Bio-based Propane/LPG</w:t>
      </w:r>
      <w:bookmarkEnd w:id="323"/>
    </w:p>
    <w:p w14:paraId="7720CCF9" w14:textId="77777777" w:rsidR="00E57B5F" w:rsidRPr="004028B9" w:rsidRDefault="00E57B5F" w:rsidP="00E57B5F"/>
    <w:p w14:paraId="36802E5B" w14:textId="22D33C76" w:rsidR="00E57B5F" w:rsidRPr="004028B9" w:rsidRDefault="00E57B5F" w:rsidP="00E57B5F">
      <w:r w:rsidRPr="004028B9">
        <w:t xml:space="preserve">Topic Area 2 seeks to </w:t>
      </w:r>
      <w:r w:rsidR="00F47126" w:rsidRPr="004028B9">
        <w:t>pursue new pathways for the production of</w:t>
      </w:r>
      <w:r w:rsidRPr="004028B9">
        <w:t xml:space="preserve"> sustainable liquefied propane and/or petroleum gases (LPG) </w:t>
      </w:r>
      <w:r w:rsidR="00F47126" w:rsidRPr="004028B9">
        <w:t>from a variety of feedstocks</w:t>
      </w:r>
      <w:r w:rsidR="00160FEA" w:rsidRPr="004028B9">
        <w:t xml:space="preserve"> including municipal waste, agricultural residues, forest resources, and fats, oils, and grease.</w:t>
      </w:r>
      <w:r w:rsidRPr="004028B9">
        <w:t xml:space="preserve"> </w:t>
      </w:r>
    </w:p>
    <w:p w14:paraId="6E7F2722" w14:textId="77777777" w:rsidR="00E57B5F" w:rsidRPr="004028B9" w:rsidRDefault="00E57B5F" w:rsidP="00E57B5F">
      <w:r w:rsidRPr="004028B9">
        <w:t>  </w:t>
      </w:r>
    </w:p>
    <w:p w14:paraId="1F0D2788" w14:textId="77777777" w:rsidR="00E57B5F" w:rsidRPr="004028B9" w:rsidRDefault="00E57B5F" w:rsidP="00E57B5F">
      <w:r w:rsidRPr="004028B9">
        <w:rPr>
          <w:b/>
        </w:rPr>
        <w:t>Subtopic Area 2a: Gaseous Intermediate Upgrading to LPG</w:t>
      </w:r>
      <w:r w:rsidRPr="004028B9">
        <w:t>  </w:t>
      </w:r>
    </w:p>
    <w:p w14:paraId="56B260B3" w14:textId="7A90F96C" w:rsidR="00E57B5F" w:rsidRPr="004028B9" w:rsidRDefault="00E57B5F" w:rsidP="00E57B5F">
      <w:r w:rsidRPr="004028B9">
        <w:t>Gaseous conversion routes are viewed as a promising precursor to producing LPG.  Subtopic 2a seeks to mature pathways</w:t>
      </w:r>
      <w:r w:rsidR="00E04439">
        <w:t xml:space="preserve"> </w:t>
      </w:r>
      <w:r w:rsidRPr="004028B9">
        <w:t xml:space="preserve">that can convert various gaseous intermediates including biogas, carbon dioxide, and syngas, into LPG. Many of these gaseous intermediates are readily available and can offer near term opportunities for technology development and deployment. By the conclusion of these projects, </w:t>
      </w:r>
      <w:r w:rsidR="003D0633">
        <w:t>they</w:t>
      </w:r>
      <w:r w:rsidR="00C77588">
        <w:t xml:space="preserve"> should</w:t>
      </w:r>
      <w:r w:rsidRPr="004028B9">
        <w:t xml:space="preserve"> be ready for pre-pilot testing and integration of these processes</w:t>
      </w:r>
      <w:r w:rsidR="00E159C8">
        <w:t>.</w:t>
      </w:r>
      <w:r w:rsidR="00143090">
        <w:t xml:space="preserve"> </w:t>
      </w:r>
    </w:p>
    <w:p w14:paraId="14349A22" w14:textId="77777777" w:rsidR="00E57B5F" w:rsidRPr="004028B9" w:rsidRDefault="00E57B5F" w:rsidP="00E57B5F">
      <w:r w:rsidRPr="004028B9">
        <w:t>  </w:t>
      </w:r>
    </w:p>
    <w:p w14:paraId="4109BB6E" w14:textId="77777777" w:rsidR="00E57B5F" w:rsidRPr="004028B9" w:rsidRDefault="00E57B5F" w:rsidP="00E57B5F">
      <w:r w:rsidRPr="004028B9">
        <w:rPr>
          <w:b/>
        </w:rPr>
        <w:t>Subtopic Area 2b: Intermediate Energy Crop Conversion to LPG</w:t>
      </w:r>
      <w:r w:rsidRPr="004028B9">
        <w:t>  </w:t>
      </w:r>
    </w:p>
    <w:p w14:paraId="2D6843D4" w14:textId="5FCE55A4" w:rsidR="00E57B5F" w:rsidRPr="004028B9" w:rsidRDefault="00E57B5F" w:rsidP="00E57B5F">
      <w:r w:rsidRPr="004028B9">
        <w:t>Nearly all renewable propane/LPG currently produced is a co-product of the</w:t>
      </w:r>
      <w:r w:rsidR="00B10F43">
        <w:t xml:space="preserve"> hydro</w:t>
      </w:r>
      <w:r w:rsidR="000B7C6A">
        <w:t>treated esters and fatty acids (</w:t>
      </w:r>
      <w:r w:rsidRPr="004028B9">
        <w:t>HEFA</w:t>
      </w:r>
      <w:r w:rsidR="000B7C6A">
        <w:t>)</w:t>
      </w:r>
      <w:r w:rsidRPr="004028B9">
        <w:t xml:space="preserve"> process at renewable diesel or</w:t>
      </w:r>
      <w:r w:rsidR="000B7C6A">
        <w:t xml:space="preserve"> sustainable aviation fuel</w:t>
      </w:r>
      <w:r w:rsidRPr="004028B9">
        <w:t xml:space="preserve"> </w:t>
      </w:r>
      <w:r w:rsidR="000B7C6A">
        <w:t>(</w:t>
      </w:r>
      <w:r w:rsidRPr="004028B9">
        <w:t>SAF</w:t>
      </w:r>
      <w:r w:rsidR="000B7C6A">
        <w:t>)</w:t>
      </w:r>
      <w:r w:rsidRPr="004028B9">
        <w:t xml:space="preserve"> facilities that utilize fats, oils, and greases as feedstocks. However, these feedstocks (yellow grease, animal fats, soybean oil) </w:t>
      </w:r>
      <w:r w:rsidR="00A77339" w:rsidRPr="004028B9">
        <w:t>are</w:t>
      </w:r>
      <w:r w:rsidR="007B5A9C" w:rsidRPr="004028B9">
        <w:t>, or are very nearly,</w:t>
      </w:r>
      <w:r w:rsidR="00A77339" w:rsidRPr="004028B9">
        <w:t xml:space="preserve"> </w:t>
      </w:r>
      <w:r w:rsidR="007B5A9C" w:rsidRPr="004028B9">
        <w:t>fully utilized</w:t>
      </w:r>
      <w:r w:rsidRPr="004028B9">
        <w:t xml:space="preserve">. </w:t>
      </w:r>
      <w:r w:rsidR="00595D2E">
        <w:t>T</w:t>
      </w:r>
      <w:r w:rsidRPr="004028B9">
        <w:t xml:space="preserve">o realize sustainable fuel production goals, new oil seeds are actively being developed, and compatibility with HEFA catalysts is critical to ensuring that existing refineries can utilize them. Subtopic Area 2b will improve and optimize catalyst performance for these ‘emerging oil </w:t>
      </w:r>
      <w:r w:rsidRPr="004028B9">
        <w:lastRenderedPageBreak/>
        <w:t xml:space="preserve">seeds’ and accelerate the introduction of these new oil seeds to market. Applicants, therefore, must start with engineered forms of catalyst for these projects as opposed to developing new catalysts. Project teams must include a catalyst manufacturer as part of their team. By the conclusion of these projects, recipients </w:t>
      </w:r>
      <w:r w:rsidR="00000C93">
        <w:t>shou</w:t>
      </w:r>
      <w:r w:rsidR="00EC6330">
        <w:t>ld</w:t>
      </w:r>
      <w:r w:rsidRPr="004028B9">
        <w:t xml:space="preserve"> be ready for pilot-testing of these catalysts and feedstocks for larger volume propane/LPG production.  </w:t>
      </w:r>
    </w:p>
    <w:p w14:paraId="5DF2F4E6" w14:textId="77777777" w:rsidR="00266C17" w:rsidRPr="004028B9" w:rsidRDefault="00266C17" w:rsidP="00E57B5F"/>
    <w:p w14:paraId="13FEDFD4" w14:textId="4E63CA3B" w:rsidR="00E57B5F" w:rsidRPr="004028B9" w:rsidRDefault="00E57B5F" w:rsidP="00E57B5F">
      <w:r w:rsidRPr="004028B9">
        <w:t xml:space="preserve">Subtopic Area 2b is complementary to the ongoing </w:t>
      </w:r>
      <w:r w:rsidR="00AD6EF8" w:rsidRPr="004028B9">
        <w:t>BETO Renewable Carbon Resources</w:t>
      </w:r>
      <w:r w:rsidRPr="004028B9">
        <w:t xml:space="preserve"> Regional Biomass Resource Hub Initiative, in which several entities are growing and developing supply chains for these intermediate energy crops, specifically emerging oil seeds including </w:t>
      </w:r>
      <w:proofErr w:type="spellStart"/>
      <w:r w:rsidRPr="004028B9">
        <w:t>carinata</w:t>
      </w:r>
      <w:proofErr w:type="spellEnd"/>
      <w:r w:rsidRPr="004028B9">
        <w:t>, camelina, and pennycress. Subtopic Area 2b will also support co-processing efforts which are a near term opportunity for expanding SAF production volumes.</w:t>
      </w:r>
    </w:p>
    <w:p w14:paraId="0822C63F" w14:textId="77777777" w:rsidR="00CE1FAD" w:rsidRPr="004028B9" w:rsidRDefault="00CE1FAD" w:rsidP="00E57B5F"/>
    <w:p w14:paraId="068319BE" w14:textId="26FEAB70" w:rsidR="00CE1FAD" w:rsidRPr="00647CA9" w:rsidRDefault="00CE1FAD" w:rsidP="00E57B5F">
      <w:pPr>
        <w:rPr>
          <w:b/>
          <w:bCs/>
        </w:rPr>
      </w:pPr>
      <w:r w:rsidRPr="00647CA9">
        <w:rPr>
          <w:b/>
          <w:bCs/>
        </w:rPr>
        <w:t xml:space="preserve">Topic Area </w:t>
      </w:r>
      <w:r w:rsidR="001C0B6D" w:rsidRPr="00647CA9">
        <w:rPr>
          <w:b/>
          <w:bCs/>
        </w:rPr>
        <w:t>2</w:t>
      </w:r>
      <w:r w:rsidRPr="00647CA9">
        <w:rPr>
          <w:b/>
          <w:bCs/>
        </w:rPr>
        <w:t xml:space="preserve"> Specific Areas of Interest</w:t>
      </w:r>
    </w:p>
    <w:p w14:paraId="6A6A91C9" w14:textId="52589FE1" w:rsidR="00CE1FAD" w:rsidRPr="004028B9" w:rsidRDefault="007F6358" w:rsidP="00CE1FAD">
      <w:pPr>
        <w:pStyle w:val="ListParagraph"/>
        <w:numPr>
          <w:ilvl w:val="0"/>
          <w:numId w:val="89"/>
        </w:numPr>
      </w:pPr>
      <w:r w:rsidRPr="004028B9">
        <w:t xml:space="preserve">Small-scale or modular </w:t>
      </w:r>
      <w:r w:rsidR="009C1814" w:rsidRPr="004028B9">
        <w:t>technologies</w:t>
      </w:r>
      <w:r w:rsidRPr="004028B9">
        <w:t xml:space="preserve"> for conversion of gaseous intermediates to propane/LPG</w:t>
      </w:r>
    </w:p>
    <w:p w14:paraId="09D56D20" w14:textId="3E858D5B" w:rsidR="00411F25" w:rsidRPr="004028B9" w:rsidRDefault="00411F25" w:rsidP="00CE1FAD">
      <w:pPr>
        <w:pStyle w:val="ListParagraph"/>
        <w:numPr>
          <w:ilvl w:val="0"/>
          <w:numId w:val="89"/>
        </w:numPr>
      </w:pPr>
      <w:r w:rsidRPr="004028B9">
        <w:t xml:space="preserve">Technologies that can be deployed in rural and/or remote </w:t>
      </w:r>
      <w:r w:rsidR="00194F76" w:rsidRPr="004028B9">
        <w:t>communities</w:t>
      </w:r>
    </w:p>
    <w:p w14:paraId="770BDA3C" w14:textId="616BC363" w:rsidR="007F6358" w:rsidRPr="004028B9" w:rsidRDefault="003B7F2B" w:rsidP="00CE1FAD">
      <w:pPr>
        <w:pStyle w:val="ListParagraph"/>
        <w:numPr>
          <w:ilvl w:val="0"/>
          <w:numId w:val="89"/>
        </w:numPr>
      </w:pPr>
      <w:r w:rsidRPr="004028B9">
        <w:t xml:space="preserve">Catalytic technologies that can </w:t>
      </w:r>
      <w:r w:rsidR="00FB37FD" w:rsidRPr="004028B9">
        <w:t xml:space="preserve">accept additional </w:t>
      </w:r>
      <w:r w:rsidR="00670C52" w:rsidRPr="004028B9">
        <w:t xml:space="preserve">oil-seed crops, especially camelina, </w:t>
      </w:r>
      <w:proofErr w:type="spellStart"/>
      <w:r w:rsidR="00670C52" w:rsidRPr="004028B9">
        <w:t>carinata</w:t>
      </w:r>
      <w:proofErr w:type="spellEnd"/>
      <w:r w:rsidR="00670C52" w:rsidRPr="004028B9">
        <w:t>, pennycress</w:t>
      </w:r>
      <w:r w:rsidR="00A73BAF">
        <w:t>,</w:t>
      </w:r>
      <w:r w:rsidR="00A73BAF" w:rsidRPr="00A73BAF">
        <w:t xml:space="preserve"> </w:t>
      </w:r>
      <w:r w:rsidR="00A73BAF" w:rsidRPr="00AF2E02">
        <w:t xml:space="preserve">and </w:t>
      </w:r>
      <w:r w:rsidR="00A73BAF" w:rsidRPr="008015FD">
        <w:t xml:space="preserve">oil </w:t>
      </w:r>
      <w:r w:rsidR="00A73BAF" w:rsidRPr="00AF2E02">
        <w:t>producing</w:t>
      </w:r>
      <w:r w:rsidR="00A73BAF" w:rsidRPr="008015FD">
        <w:t xml:space="preserve"> annual cover</w:t>
      </w:r>
      <w:r w:rsidR="00A73BAF">
        <w:t xml:space="preserve"> </w:t>
      </w:r>
      <w:r w:rsidR="00A73BAF" w:rsidRPr="008015FD">
        <w:t>crops</w:t>
      </w:r>
    </w:p>
    <w:p w14:paraId="6B813417" w14:textId="77777777" w:rsidR="00FF125C" w:rsidRPr="004028B9" w:rsidRDefault="00FF125C" w:rsidP="00647CA9">
      <w:pPr>
        <w:pStyle w:val="ListParagraph"/>
      </w:pPr>
    </w:p>
    <w:p w14:paraId="7764EE8F" w14:textId="01CDDFB0" w:rsidR="00FF125C" w:rsidRPr="00647CA9" w:rsidRDefault="00FF125C" w:rsidP="00F003CA">
      <w:pPr>
        <w:rPr>
          <w:b/>
        </w:rPr>
      </w:pPr>
      <w:r w:rsidRPr="00647CA9">
        <w:rPr>
          <w:b/>
        </w:rPr>
        <w:t>Topic Area 2 Specific Requirements</w:t>
      </w:r>
    </w:p>
    <w:p w14:paraId="262E7398" w14:textId="68314218" w:rsidR="00C24CDD" w:rsidRPr="004028B9" w:rsidRDefault="00C24CDD" w:rsidP="00B66D1E">
      <w:pPr>
        <w:pStyle w:val="ListParagraph"/>
        <w:numPr>
          <w:ilvl w:val="0"/>
          <w:numId w:val="60"/>
        </w:numPr>
      </w:pPr>
      <w:r w:rsidRPr="004028B9">
        <w:t>Applicants must include baseline techno-economic</w:t>
      </w:r>
      <w:r w:rsidR="00F534CD" w:rsidRPr="004028B9">
        <w:t xml:space="preserve">, </w:t>
      </w:r>
      <w:r w:rsidRPr="004028B9">
        <w:t>life</w:t>
      </w:r>
      <w:r w:rsidR="00D80DD1">
        <w:t xml:space="preserve"> </w:t>
      </w:r>
      <w:r w:rsidRPr="004028B9">
        <w:t>cycle</w:t>
      </w:r>
      <w:r w:rsidR="00BC2813" w:rsidRPr="004028B9">
        <w:t xml:space="preserve"> </w:t>
      </w:r>
      <w:r w:rsidRPr="004028B9">
        <w:t xml:space="preserve">analysis </w:t>
      </w:r>
      <w:r w:rsidR="0063130C">
        <w:t xml:space="preserve">(TEA/LEA) </w:t>
      </w:r>
      <w:r w:rsidRPr="004028B9">
        <w:t xml:space="preserve">as part of their </w:t>
      </w:r>
      <w:r w:rsidR="00D80DD1">
        <w:t>technical volume</w:t>
      </w:r>
    </w:p>
    <w:p w14:paraId="326E24DD" w14:textId="0C89DEE2" w:rsidR="00BC2813" w:rsidRPr="004028B9" w:rsidRDefault="00BC2813" w:rsidP="00B66D1E">
      <w:pPr>
        <w:pStyle w:val="ListParagraph"/>
        <w:numPr>
          <w:ilvl w:val="0"/>
          <w:numId w:val="60"/>
        </w:numPr>
      </w:pPr>
      <w:r w:rsidRPr="004028B9">
        <w:t>Applicants must include</w:t>
      </w:r>
      <w:r w:rsidR="00B454C6" w:rsidRPr="004028B9">
        <w:t xml:space="preserve"> the</w:t>
      </w:r>
      <w:r w:rsidRPr="004028B9">
        <w:t xml:space="preserve"> </w:t>
      </w:r>
      <w:r w:rsidR="00CE05A1" w:rsidRPr="004028B9">
        <w:t xml:space="preserve">baseline </w:t>
      </w:r>
      <w:r w:rsidR="00B454C6" w:rsidRPr="004028B9">
        <w:t>system</w:t>
      </w:r>
      <w:r w:rsidRPr="004028B9">
        <w:t xml:space="preserve"> energy </w:t>
      </w:r>
      <w:r w:rsidR="00B454C6" w:rsidRPr="004028B9">
        <w:t xml:space="preserve">consumption of their process as part of their application </w:t>
      </w:r>
    </w:p>
    <w:p w14:paraId="021CFFC7" w14:textId="13F12BEA" w:rsidR="00180F31" w:rsidRPr="004028B9" w:rsidRDefault="009C576F" w:rsidP="00B66D1E">
      <w:pPr>
        <w:pStyle w:val="ListParagraph"/>
        <w:numPr>
          <w:ilvl w:val="0"/>
          <w:numId w:val="60"/>
        </w:numPr>
      </w:pPr>
      <w:r w:rsidRPr="004028B9">
        <w:t xml:space="preserve">Applicants </w:t>
      </w:r>
      <w:r w:rsidR="00523489" w:rsidRPr="004028B9">
        <w:t xml:space="preserve">must include </w:t>
      </w:r>
      <w:r w:rsidR="00644C80" w:rsidRPr="004028B9">
        <w:t>a catalyst manufacturer as part of their project team</w:t>
      </w:r>
    </w:p>
    <w:p w14:paraId="14F06318" w14:textId="756459B1" w:rsidR="00644C80" w:rsidRPr="004028B9" w:rsidRDefault="00644C80" w:rsidP="00B66D1E">
      <w:pPr>
        <w:pStyle w:val="ListParagraph"/>
        <w:numPr>
          <w:ilvl w:val="0"/>
          <w:numId w:val="60"/>
        </w:numPr>
      </w:pPr>
      <w:r w:rsidRPr="004028B9">
        <w:t xml:space="preserve">Applicants must utilize engineered forms of catalyst </w:t>
      </w:r>
      <w:r w:rsidR="00DE394C" w:rsidRPr="004028B9">
        <w:t>for these projects</w:t>
      </w:r>
    </w:p>
    <w:p w14:paraId="262F2C28" w14:textId="5ED14ABB" w:rsidR="001631A5" w:rsidRPr="004028B9" w:rsidRDefault="00E547BC" w:rsidP="00B66D1E">
      <w:pPr>
        <w:pStyle w:val="ListParagraph"/>
        <w:numPr>
          <w:ilvl w:val="0"/>
          <w:numId w:val="60"/>
        </w:numPr>
      </w:pPr>
      <w:r w:rsidRPr="004028B9">
        <w:t xml:space="preserve">Applicants </w:t>
      </w:r>
      <w:r w:rsidR="003A7B30" w:rsidRPr="004028B9">
        <w:t xml:space="preserve">must utilize </w:t>
      </w:r>
      <w:r w:rsidR="00BE741F" w:rsidRPr="004028B9">
        <w:t xml:space="preserve">an eligible feedstock. Information on eligible feedstocks can be found in </w:t>
      </w:r>
      <w:r w:rsidR="00BE741F" w:rsidRPr="00313CA3">
        <w:t xml:space="preserve">Appendix </w:t>
      </w:r>
      <w:r w:rsidR="00313CA3" w:rsidRPr="00313CA3">
        <w:t>A</w:t>
      </w:r>
    </w:p>
    <w:p w14:paraId="536C79BC" w14:textId="77777777" w:rsidR="00730C4A" w:rsidRPr="004028B9" w:rsidRDefault="00730C4A" w:rsidP="00F003CA"/>
    <w:p w14:paraId="45B2B774" w14:textId="58247B0C" w:rsidR="00B34D3F" w:rsidRPr="00BE71DB" w:rsidRDefault="00127895" w:rsidP="00F003CA">
      <w:pPr>
        <w:rPr>
          <w:b/>
        </w:rPr>
      </w:pPr>
      <w:r w:rsidRPr="00BE71DB">
        <w:rPr>
          <w:b/>
        </w:rPr>
        <w:t>Topic Area 2 Metrics and Outcomes</w:t>
      </w:r>
    </w:p>
    <w:p w14:paraId="75DDEBD2" w14:textId="77777777" w:rsidR="004C01C0" w:rsidRDefault="004C01C0" w:rsidP="004C01C0">
      <w:r>
        <w:t>By the conclusion of the project (if selected), projects are expected to achieve the following outcomes:</w:t>
      </w:r>
    </w:p>
    <w:p w14:paraId="5DACD518" w14:textId="77777777" w:rsidR="004C01C0" w:rsidRDefault="004C01C0" w:rsidP="004C01C0"/>
    <w:p w14:paraId="4A77D2A9" w14:textId="77777777" w:rsidR="004C01C0" w:rsidRDefault="004C01C0" w:rsidP="004C01C0">
      <w:r>
        <w:t>All Topic Area 2 projects:</w:t>
      </w:r>
    </w:p>
    <w:p w14:paraId="71D9682C" w14:textId="77777777" w:rsidR="004C01C0" w:rsidRDefault="004C01C0" w:rsidP="004C01C0">
      <w:pPr>
        <w:pStyle w:val="ListParagraph"/>
        <w:numPr>
          <w:ilvl w:val="0"/>
          <w:numId w:val="61"/>
        </w:numPr>
      </w:pPr>
      <w:r>
        <w:t>Finished Propane/LPG that meets ASTM D1835 specifications</w:t>
      </w:r>
    </w:p>
    <w:p w14:paraId="3C7E4477" w14:textId="32AAE3B6" w:rsidR="004C01C0" w:rsidRDefault="004C01C0" w:rsidP="004C01C0">
      <w:pPr>
        <w:pStyle w:val="ListParagraph"/>
        <w:numPr>
          <w:ilvl w:val="0"/>
          <w:numId w:val="61"/>
        </w:numPr>
      </w:pPr>
      <w:r>
        <w:t xml:space="preserve">System </w:t>
      </w:r>
      <w:r w:rsidRPr="005C551A">
        <w:t xml:space="preserve">energy consumption </w:t>
      </w:r>
      <w:r>
        <w:t>of no more than 50% of the higher heating value of the finished propane/LPG</w:t>
      </w:r>
    </w:p>
    <w:p w14:paraId="53155309" w14:textId="5632179E" w:rsidR="004C01C0" w:rsidRDefault="004C01C0" w:rsidP="004C01C0">
      <w:pPr>
        <w:pStyle w:val="ListParagraph"/>
        <w:numPr>
          <w:ilvl w:val="0"/>
          <w:numId w:val="61"/>
        </w:numPr>
      </w:pPr>
      <w:r>
        <w:t>Reduction in net life</w:t>
      </w:r>
      <w:r w:rsidR="00D80DD1">
        <w:t xml:space="preserve"> </w:t>
      </w:r>
      <w:r>
        <w:t>cycle greenhouse gas emissions relative to fossil propane/LPG of at least 70%</w:t>
      </w:r>
    </w:p>
    <w:p w14:paraId="1B5C11A4" w14:textId="219B7C2F" w:rsidR="006422A0" w:rsidRDefault="006422A0" w:rsidP="004C01C0">
      <w:pPr>
        <w:pStyle w:val="ListParagraph"/>
        <w:numPr>
          <w:ilvl w:val="0"/>
          <w:numId w:val="61"/>
        </w:numPr>
      </w:pPr>
      <w:r>
        <w:t xml:space="preserve">Quantification of the </w:t>
      </w:r>
      <w:r w:rsidR="009E26E2">
        <w:t xml:space="preserve">process emissions including, at a minimum, </w:t>
      </w:r>
      <w:r w:rsidR="002C26C8">
        <w:t xml:space="preserve">sulfur </w:t>
      </w:r>
      <w:r w:rsidR="00321D42">
        <w:t xml:space="preserve">oxides, nitrogen oxides, volatile organic compounds, </w:t>
      </w:r>
      <w:r w:rsidR="00437569">
        <w:t xml:space="preserve">particulate emissions, </w:t>
      </w:r>
      <w:r w:rsidR="00DD12F8">
        <w:t>and methane.</w:t>
      </w:r>
    </w:p>
    <w:p w14:paraId="741F56E2" w14:textId="77777777" w:rsidR="004C01C0" w:rsidRDefault="004C01C0" w:rsidP="004C01C0"/>
    <w:p w14:paraId="71551B67" w14:textId="129A21EE" w:rsidR="004C01C0" w:rsidRDefault="004C01C0" w:rsidP="004C01C0">
      <w:r>
        <w:t>Subtopic Area 2a</w:t>
      </w:r>
      <w:r w:rsidR="00DF1A1E">
        <w:t xml:space="preserve"> must, in addition, achieve the following outcome:</w:t>
      </w:r>
    </w:p>
    <w:p w14:paraId="20754560" w14:textId="33897DD4" w:rsidR="004C01C0" w:rsidRDefault="004C01C0" w:rsidP="004C01C0">
      <w:pPr>
        <w:pStyle w:val="ListParagraph"/>
        <w:numPr>
          <w:ilvl w:val="0"/>
          <w:numId w:val="64"/>
        </w:numPr>
      </w:pPr>
      <w:r>
        <w:t>System time-on stream of at least 500 cumulative hours</w:t>
      </w:r>
    </w:p>
    <w:p w14:paraId="4DF34074" w14:textId="77777777" w:rsidR="004C01C0" w:rsidRDefault="004C01C0" w:rsidP="004C01C0"/>
    <w:p w14:paraId="07FC6E0C" w14:textId="742DA865" w:rsidR="004C01C0" w:rsidRDefault="004C01C0" w:rsidP="004C01C0">
      <w:r>
        <w:t>Subtopic Area 2b</w:t>
      </w:r>
      <w:r w:rsidR="00DF1A1E">
        <w:t xml:space="preserve"> must, in addition, achieve the following outcome:</w:t>
      </w:r>
    </w:p>
    <w:p w14:paraId="7A1675E8" w14:textId="77777777" w:rsidR="004C01C0" w:rsidRDefault="004C01C0" w:rsidP="004C01C0">
      <w:pPr>
        <w:pStyle w:val="ListParagraph"/>
        <w:numPr>
          <w:ilvl w:val="0"/>
          <w:numId w:val="62"/>
        </w:numPr>
      </w:pPr>
      <w:r>
        <w:t>Catalyst time-on stream of at least 500 continuous hours</w:t>
      </w:r>
    </w:p>
    <w:p w14:paraId="059555B5" w14:textId="7B9EC0BE" w:rsidR="008C0585" w:rsidRPr="004028B9" w:rsidRDefault="008C0585" w:rsidP="008C0585">
      <w:pPr>
        <w:rPr>
          <w:b/>
          <w:bCs/>
          <w:spacing w:val="-6"/>
        </w:rPr>
      </w:pPr>
      <w:r w:rsidRPr="004028B9">
        <w:rPr>
          <w:b/>
          <w:bCs/>
          <w:spacing w:val="-6"/>
        </w:rPr>
        <w:t xml:space="preserve">Topic Area </w:t>
      </w:r>
      <w:r>
        <w:rPr>
          <w:b/>
          <w:bCs/>
          <w:spacing w:val="-6"/>
        </w:rPr>
        <w:t>2</w:t>
      </w:r>
      <w:r w:rsidRPr="004028B9">
        <w:rPr>
          <w:b/>
          <w:bCs/>
          <w:spacing w:val="-6"/>
        </w:rPr>
        <w:t xml:space="preserve"> </w:t>
      </w:r>
      <w:r>
        <w:rPr>
          <w:b/>
          <w:bCs/>
          <w:spacing w:val="-6"/>
        </w:rPr>
        <w:t>Applications Specifically Not</w:t>
      </w:r>
      <w:r w:rsidRPr="004028B9">
        <w:rPr>
          <w:b/>
          <w:bCs/>
          <w:spacing w:val="-6"/>
        </w:rPr>
        <w:t>s of Interest</w:t>
      </w:r>
    </w:p>
    <w:p w14:paraId="4D05B2A8" w14:textId="77777777" w:rsidR="008C0585" w:rsidRPr="00DE5884" w:rsidRDefault="008C0585" w:rsidP="008C0585">
      <w:r w:rsidRPr="00DE5884">
        <w:lastRenderedPageBreak/>
        <w:t>The following types of applications will be deemed nonresponsive and will not be reviewed or considered (</w:t>
      </w:r>
      <w:r>
        <w:t xml:space="preserve">Please also refer to the </w:t>
      </w:r>
      <w:hyperlink w:anchor="_Responsiveness_Review" w:history="1">
        <w:r w:rsidRPr="00A5156A">
          <w:rPr>
            <w:rStyle w:val="Hyperlink"/>
          </w:rPr>
          <w:t>Responsiveness Review</w:t>
        </w:r>
      </w:hyperlink>
      <w:r>
        <w:t xml:space="preserve"> section below</w:t>
      </w:r>
      <w:r w:rsidRPr="00DE5884">
        <w:t xml:space="preserve">): </w:t>
      </w:r>
    </w:p>
    <w:p w14:paraId="6EA3AFD2" w14:textId="77777777" w:rsidR="008C0585" w:rsidRPr="00DE5884" w:rsidRDefault="008C0585" w:rsidP="008C0585"/>
    <w:p w14:paraId="189CEE7F" w14:textId="77777777" w:rsidR="008C0585" w:rsidRPr="00DE5884" w:rsidRDefault="008C0585" w:rsidP="008C0585">
      <w:pPr>
        <w:pStyle w:val="ListParagraph"/>
        <w:numPr>
          <w:ilvl w:val="0"/>
          <w:numId w:val="17"/>
        </w:numPr>
      </w:pPr>
      <w:r w:rsidRPr="00DE5884">
        <w:t>Applications that fall outside the technical parameters specified in</w:t>
      </w:r>
      <w:r>
        <w:t xml:space="preserve"> </w:t>
      </w:r>
      <w:hyperlink w:anchor="Purpose" w:history="1">
        <w:r w:rsidRPr="000A39A9">
          <w:rPr>
            <w:rStyle w:val="Hyperlink"/>
          </w:rPr>
          <w:t>Background and Context</w:t>
        </w:r>
      </w:hyperlink>
      <w:r>
        <w:t xml:space="preserve"> above and the </w:t>
      </w:r>
      <w:hyperlink w:anchor="_Topic_Areas" w:history="1">
        <w:r w:rsidRPr="000A39A9">
          <w:rPr>
            <w:rStyle w:val="Hyperlink"/>
          </w:rPr>
          <w:t>Topic Areas</w:t>
        </w:r>
      </w:hyperlink>
      <w:r w:rsidRPr="00DE5884">
        <w:t xml:space="preserve"> </w:t>
      </w:r>
      <w:r>
        <w:t>section above</w:t>
      </w:r>
      <w:r w:rsidRPr="00DE5884">
        <w:t>.</w:t>
      </w:r>
    </w:p>
    <w:p w14:paraId="5776447E" w14:textId="77777777" w:rsidR="008C0585" w:rsidRDefault="008C0585" w:rsidP="008C0585">
      <w:pPr>
        <w:pStyle w:val="ListParagraph"/>
        <w:numPr>
          <w:ilvl w:val="0"/>
          <w:numId w:val="17"/>
        </w:numPr>
      </w:pPr>
      <w:r w:rsidRPr="00DE5884">
        <w:t>Applications for proposed technologies that are not based on sound scientific principles (e.g., violates the laws of thermodynamics).</w:t>
      </w:r>
    </w:p>
    <w:p w14:paraId="6F2E851D" w14:textId="77777777" w:rsidR="008C0585" w:rsidRPr="008C0585" w:rsidRDefault="008C0585" w:rsidP="008C0585">
      <w:pPr>
        <w:pStyle w:val="ListParagraph"/>
        <w:numPr>
          <w:ilvl w:val="0"/>
          <w:numId w:val="17"/>
        </w:numPr>
      </w:pPr>
      <w:r>
        <w:t xml:space="preserve">Applications that utilize feedstocks other than those eligible feedstocks as set forth in </w:t>
      </w:r>
      <w:r w:rsidRPr="00313CA3">
        <w:t>Appendix A</w:t>
      </w:r>
      <w:r>
        <w:t>.</w:t>
      </w:r>
      <w:r w:rsidRPr="00162B61">
        <w:rPr>
          <w:color w:val="0000FF"/>
        </w:rPr>
        <w:t xml:space="preserve"> </w:t>
      </w:r>
    </w:p>
    <w:p w14:paraId="12784DE8" w14:textId="1A50DA6E" w:rsidR="008C0585" w:rsidRPr="008C0585" w:rsidRDefault="008C0585" w:rsidP="008C0585">
      <w:pPr>
        <w:pStyle w:val="ListParagraph"/>
        <w:numPr>
          <w:ilvl w:val="0"/>
          <w:numId w:val="17"/>
        </w:numPr>
      </w:pPr>
      <w:r w:rsidRPr="00BE71DB">
        <w:t>Applications that use model compounds (e.g. model oils or gas streams) as opposed to real feedstocks</w:t>
      </w:r>
      <w:r>
        <w:t>.</w:t>
      </w:r>
    </w:p>
    <w:p w14:paraId="08300CA8" w14:textId="77777777" w:rsidR="00127895" w:rsidRDefault="00127895" w:rsidP="00F003CA">
      <w:pPr>
        <w:rPr>
          <w:color w:val="0000FF"/>
        </w:rPr>
      </w:pPr>
    </w:p>
    <w:p w14:paraId="27A9D258" w14:textId="77777777" w:rsidR="00B34D3F" w:rsidRPr="00DE5884" w:rsidRDefault="00B34D3F" w:rsidP="00F003CA"/>
    <w:p w14:paraId="694FA0C8" w14:textId="222F37E6" w:rsidR="000B2AAC" w:rsidRPr="00166E64" w:rsidRDefault="000B2AAC" w:rsidP="00D638EA">
      <w:pPr>
        <w:pStyle w:val="Heading2"/>
        <w:numPr>
          <w:ilvl w:val="0"/>
          <w:numId w:val="36"/>
        </w:numPr>
        <w:tabs>
          <w:tab w:val="clear" w:pos="270"/>
          <w:tab w:val="clear" w:pos="360"/>
          <w:tab w:val="clear" w:pos="900"/>
        </w:tabs>
      </w:pPr>
      <w:bookmarkStart w:id="324" w:name="_G._Applications_Specifically"/>
      <w:bookmarkStart w:id="325" w:name="_Applications_Specifically_Not"/>
      <w:bookmarkStart w:id="326" w:name="_Toc517798892"/>
      <w:bookmarkStart w:id="327" w:name="_Toc519602224"/>
      <w:bookmarkStart w:id="328" w:name="_Toc519602305"/>
      <w:bookmarkStart w:id="329" w:name="_Toc167328980"/>
      <w:bookmarkStart w:id="330" w:name="_Toc187385540"/>
      <w:bookmarkEnd w:id="324"/>
      <w:bookmarkEnd w:id="325"/>
      <w:r w:rsidRPr="00166E64">
        <w:t>Applications Specifically Not of Interest</w:t>
      </w:r>
      <w:bookmarkEnd w:id="326"/>
      <w:bookmarkEnd w:id="327"/>
      <w:bookmarkEnd w:id="328"/>
      <w:bookmarkEnd w:id="329"/>
      <w:bookmarkEnd w:id="330"/>
    </w:p>
    <w:p w14:paraId="2ED80F0B" w14:textId="13E76C5F" w:rsidR="000B2AAC" w:rsidRPr="00DE5884" w:rsidRDefault="000B2AAC" w:rsidP="008A6E25">
      <w:r w:rsidRPr="00DE5884">
        <w:t>The following types of applications will be deemed nonresponsive and will not be reviewed or considered (</w:t>
      </w:r>
      <w:r w:rsidR="00E45AF2">
        <w:t xml:space="preserve">Please </w:t>
      </w:r>
      <w:r w:rsidR="00A5156A">
        <w:t xml:space="preserve">also refer to the </w:t>
      </w:r>
      <w:hyperlink w:anchor="_Responsiveness_Review" w:history="1">
        <w:r w:rsidR="00E45AF2" w:rsidRPr="00A5156A">
          <w:rPr>
            <w:rStyle w:val="Hyperlink"/>
          </w:rPr>
          <w:t>Respo</w:t>
        </w:r>
        <w:r w:rsidR="00086F0C" w:rsidRPr="00A5156A">
          <w:rPr>
            <w:rStyle w:val="Hyperlink"/>
          </w:rPr>
          <w:t>nsiveness Review</w:t>
        </w:r>
      </w:hyperlink>
      <w:r w:rsidR="00A5156A">
        <w:t xml:space="preserve"> section below</w:t>
      </w:r>
      <w:r w:rsidRPr="00DE5884">
        <w:t xml:space="preserve">): </w:t>
      </w:r>
    </w:p>
    <w:p w14:paraId="31C5F289" w14:textId="77777777" w:rsidR="000B2AAC" w:rsidRPr="00DE5884" w:rsidRDefault="000B2AAC" w:rsidP="008A6E25"/>
    <w:p w14:paraId="11F64DEF" w14:textId="2B839DE5" w:rsidR="000B2AAC" w:rsidRPr="00DE5884" w:rsidRDefault="000B2AAC" w:rsidP="00D638EA">
      <w:pPr>
        <w:pStyle w:val="ListParagraph"/>
        <w:numPr>
          <w:ilvl w:val="0"/>
          <w:numId w:val="17"/>
        </w:numPr>
      </w:pPr>
      <w:r w:rsidRPr="00DE5884">
        <w:t>Applications that fall outside the technical parameters specified in</w:t>
      </w:r>
      <w:r w:rsidR="00AC1EC9">
        <w:t xml:space="preserve"> </w:t>
      </w:r>
      <w:hyperlink w:anchor="Purpose" w:history="1">
        <w:r w:rsidR="000A39A9" w:rsidRPr="000A39A9">
          <w:rPr>
            <w:rStyle w:val="Hyperlink"/>
          </w:rPr>
          <w:t>Background and Context</w:t>
        </w:r>
      </w:hyperlink>
      <w:r w:rsidR="000A39A9">
        <w:t xml:space="preserve"> </w:t>
      </w:r>
      <w:r w:rsidR="00FA3756">
        <w:t xml:space="preserve">above </w:t>
      </w:r>
      <w:r w:rsidR="000A39A9">
        <w:t xml:space="preserve">and </w:t>
      </w:r>
      <w:r w:rsidR="00FA3756">
        <w:t xml:space="preserve">the </w:t>
      </w:r>
      <w:hyperlink w:anchor="_Topic_Areas" w:history="1">
        <w:r w:rsidR="000A39A9" w:rsidRPr="000A39A9">
          <w:rPr>
            <w:rStyle w:val="Hyperlink"/>
          </w:rPr>
          <w:t>Topic Areas</w:t>
        </w:r>
      </w:hyperlink>
      <w:r w:rsidRPr="00DE5884">
        <w:t xml:space="preserve"> </w:t>
      </w:r>
      <w:r w:rsidR="00406F45">
        <w:t>section above</w:t>
      </w:r>
      <w:r w:rsidRPr="00DE5884">
        <w:t>.</w:t>
      </w:r>
    </w:p>
    <w:p w14:paraId="31188D56" w14:textId="77777777" w:rsidR="000B2AAC" w:rsidRDefault="000B2AAC" w:rsidP="00D638EA">
      <w:pPr>
        <w:pStyle w:val="ListParagraph"/>
        <w:numPr>
          <w:ilvl w:val="0"/>
          <w:numId w:val="17"/>
        </w:numPr>
      </w:pPr>
      <w:r w:rsidRPr="00DE5884">
        <w:t>Applications for proposed technologies that are not based on sound scientific principles (e.g., violates the laws of thermodynamics).</w:t>
      </w:r>
    </w:p>
    <w:p w14:paraId="15F2E8F9" w14:textId="24AB4AD6" w:rsidR="000B2AAC" w:rsidRPr="00162B61" w:rsidRDefault="00043CA3" w:rsidP="00482A30">
      <w:pPr>
        <w:pStyle w:val="ListParagraph"/>
        <w:numPr>
          <w:ilvl w:val="0"/>
          <w:numId w:val="17"/>
        </w:numPr>
      </w:pPr>
      <w:r>
        <w:t xml:space="preserve">Applications that utilize feedstocks other than those </w:t>
      </w:r>
      <w:r w:rsidR="00AD1E53">
        <w:t xml:space="preserve">eligible feedstocks as set forth in </w:t>
      </w:r>
      <w:r w:rsidR="00AD1E53" w:rsidRPr="00313CA3">
        <w:t xml:space="preserve">Appendix </w:t>
      </w:r>
      <w:r w:rsidR="00313CA3" w:rsidRPr="00313CA3">
        <w:t>A</w:t>
      </w:r>
      <w:r w:rsidR="008C2525">
        <w:t>.</w:t>
      </w:r>
      <w:r w:rsidR="000B2AAC" w:rsidRPr="00162B61">
        <w:rPr>
          <w:color w:val="0000FF"/>
        </w:rPr>
        <w:t xml:space="preserve"> </w:t>
      </w:r>
    </w:p>
    <w:p w14:paraId="41879A1B" w14:textId="77777777" w:rsidR="007A3BEC" w:rsidRDefault="007A3BEC" w:rsidP="007A3BEC">
      <w:pPr>
        <w:rPr>
          <w:color w:val="0000FF"/>
        </w:rPr>
      </w:pPr>
    </w:p>
    <w:p w14:paraId="5DB5A761" w14:textId="3BA0205F" w:rsidR="007A3BEC" w:rsidRPr="00BE71DB" w:rsidRDefault="007A3BEC" w:rsidP="007A3BEC">
      <w:r w:rsidRPr="00BE71DB">
        <w:t>Topic Area 1</w:t>
      </w:r>
    </w:p>
    <w:p w14:paraId="5E357C80" w14:textId="00B5F60D" w:rsidR="00D07D9C" w:rsidRPr="00BE71DB" w:rsidRDefault="00D07D9C" w:rsidP="00D07D9C">
      <w:pPr>
        <w:pStyle w:val="ListParagraph"/>
        <w:numPr>
          <w:ilvl w:val="0"/>
          <w:numId w:val="87"/>
        </w:numPr>
      </w:pPr>
      <w:r w:rsidRPr="00BE71DB">
        <w:t>Applications that produce specialty chemicals or pharmaceuticals</w:t>
      </w:r>
      <w:r w:rsidR="008C2525">
        <w:t>.</w:t>
      </w:r>
    </w:p>
    <w:p w14:paraId="359BA533" w14:textId="4A340BDF" w:rsidR="007B1F0B" w:rsidRPr="00BE71DB" w:rsidRDefault="007B1F0B" w:rsidP="00D07D9C">
      <w:pPr>
        <w:pStyle w:val="ListParagraph"/>
        <w:numPr>
          <w:ilvl w:val="0"/>
          <w:numId w:val="87"/>
        </w:numPr>
      </w:pPr>
      <w:r>
        <w:t xml:space="preserve">Applications that produce functional replacement chemicals </w:t>
      </w:r>
      <w:r w:rsidR="00601D4C">
        <w:t>that</w:t>
      </w:r>
      <w:r w:rsidR="009B70F4">
        <w:t xml:space="preserve"> </w:t>
      </w:r>
      <w:r w:rsidR="006E2613">
        <w:t xml:space="preserve">are chemically different from </w:t>
      </w:r>
      <w:r w:rsidR="00F72055">
        <w:t xml:space="preserve">those currently </w:t>
      </w:r>
      <w:r w:rsidR="00941EB9">
        <w:t>produced</w:t>
      </w:r>
      <w:r w:rsidR="007C390B">
        <w:t xml:space="preserve"> at </w:t>
      </w:r>
      <w:r w:rsidR="006556CF">
        <w:t>the target scale</w:t>
      </w:r>
      <w:r w:rsidR="00B80B5C">
        <w:t xml:space="preserve"> (</w:t>
      </w:r>
      <w:r w:rsidR="00B80B5C" w:rsidRPr="00B80B5C">
        <w:t xml:space="preserve">U.S. </w:t>
      </w:r>
      <w:r w:rsidR="00B80B5C">
        <w:t xml:space="preserve">production </w:t>
      </w:r>
      <w:r w:rsidR="00B80B5C" w:rsidRPr="00B80B5C">
        <w:t>at 0.5 MMT/year or more and/or global</w:t>
      </w:r>
      <w:r w:rsidR="00B80B5C">
        <w:t xml:space="preserve"> production</w:t>
      </w:r>
      <w:r w:rsidR="00B80B5C" w:rsidRPr="00B80B5C">
        <w:t xml:space="preserve"> at 1 MMT/year or more</w:t>
      </w:r>
      <w:r w:rsidR="00B80B5C">
        <w:t>)</w:t>
      </w:r>
      <w:r w:rsidR="008C2525">
        <w:t>.</w:t>
      </w:r>
    </w:p>
    <w:p w14:paraId="1BE8C2B2" w14:textId="27FBB3F0" w:rsidR="00117C0E" w:rsidRPr="00BE71DB" w:rsidRDefault="00117C0E" w:rsidP="00117C0E">
      <w:pPr>
        <w:pStyle w:val="ListParagraph"/>
        <w:numPr>
          <w:ilvl w:val="0"/>
          <w:numId w:val="87"/>
        </w:numPr>
      </w:pPr>
      <w:r w:rsidRPr="00BE71DB">
        <w:t>Applications that use model compounds as opposed to real feedstocks</w:t>
      </w:r>
      <w:r w:rsidR="008C2525">
        <w:t>.</w:t>
      </w:r>
    </w:p>
    <w:p w14:paraId="5F4126E1" w14:textId="77777777" w:rsidR="007A3BEC" w:rsidRPr="00BE71DB" w:rsidRDefault="007A3BEC" w:rsidP="007A3BEC"/>
    <w:p w14:paraId="21D6E1CB" w14:textId="71DF72E0" w:rsidR="007A3BEC" w:rsidRPr="00BE71DB" w:rsidRDefault="007A3BEC" w:rsidP="007A3BEC">
      <w:r w:rsidRPr="00BE71DB">
        <w:t>Topic Area 2</w:t>
      </w:r>
    </w:p>
    <w:p w14:paraId="3FC1FED0" w14:textId="3E8B982C" w:rsidR="00043CA3" w:rsidRPr="00BE71DB" w:rsidRDefault="001A7547" w:rsidP="00B66D1E">
      <w:pPr>
        <w:pStyle w:val="ListParagraph"/>
        <w:numPr>
          <w:ilvl w:val="0"/>
          <w:numId w:val="63"/>
        </w:numPr>
      </w:pPr>
      <w:r w:rsidRPr="00BE71DB">
        <w:t>Applications that use model compounds</w:t>
      </w:r>
      <w:r w:rsidR="001F41C6" w:rsidRPr="00BE71DB">
        <w:t xml:space="preserve"> </w:t>
      </w:r>
      <w:r w:rsidR="00D33F42" w:rsidRPr="00BE71DB">
        <w:t xml:space="preserve">(e.g. model oils or </w:t>
      </w:r>
      <w:r w:rsidR="00C159F8" w:rsidRPr="00BE71DB">
        <w:t>gas streams)</w:t>
      </w:r>
      <w:r w:rsidR="001F41C6" w:rsidRPr="00BE71DB">
        <w:t xml:space="preserve"> as opposed to real feedstocks</w:t>
      </w:r>
      <w:r w:rsidR="008C2525">
        <w:t>.</w:t>
      </w:r>
    </w:p>
    <w:p w14:paraId="6B92154E" w14:textId="77777777" w:rsidR="00230B6A" w:rsidRPr="00792DA9" w:rsidRDefault="00230B6A" w:rsidP="00792DA9"/>
    <w:p w14:paraId="25D7DEC7" w14:textId="3723D879" w:rsidR="001758B6" w:rsidRPr="008A6E25" w:rsidRDefault="001758B6" w:rsidP="00D638EA">
      <w:pPr>
        <w:pStyle w:val="Heading2"/>
        <w:numPr>
          <w:ilvl w:val="0"/>
          <w:numId w:val="36"/>
        </w:numPr>
        <w:tabs>
          <w:tab w:val="clear" w:pos="270"/>
          <w:tab w:val="clear" w:pos="360"/>
          <w:tab w:val="clear" w:pos="900"/>
        </w:tabs>
      </w:pPr>
      <w:bookmarkStart w:id="331" w:name="_Toc187385541"/>
      <w:bookmarkStart w:id="332" w:name="_Hlk172272427"/>
      <w:bookmarkStart w:id="333" w:name="_Toc517798893"/>
      <w:bookmarkStart w:id="334" w:name="_Toc519602225"/>
      <w:bookmarkStart w:id="335" w:name="_Toc519602306"/>
      <w:r w:rsidRPr="008A6E25">
        <w:t>Statement of Substantial Involvement</w:t>
      </w:r>
      <w:bookmarkEnd w:id="331"/>
    </w:p>
    <w:p w14:paraId="658A3C40" w14:textId="66443020" w:rsidR="001758B6" w:rsidRPr="002B61C4" w:rsidRDefault="001758B6" w:rsidP="008A6E25">
      <w:r w:rsidRPr="002B61C4">
        <w:t xml:space="preserve">DOE </w:t>
      </w:r>
      <w:r w:rsidR="00846E77" w:rsidRPr="002B61C4">
        <w:t xml:space="preserve">anticipates </w:t>
      </w:r>
      <w:r w:rsidR="00C16BC2">
        <w:t xml:space="preserve">awarding cooperative </w:t>
      </w:r>
      <w:proofErr w:type="spellStart"/>
      <w:r w:rsidR="00C16BC2">
        <w:t>agre</w:t>
      </w:r>
      <w:proofErr w:type="spellEnd"/>
      <w:r w:rsidR="00FA24C6">
        <w:t>(</w:t>
      </w:r>
      <w:proofErr w:type="spellStart"/>
      <w:r w:rsidR="00C16BC2">
        <w:t>ements</w:t>
      </w:r>
      <w:proofErr w:type="spellEnd"/>
      <w:r w:rsidR="00C16BC2">
        <w:t xml:space="preserve"> </w:t>
      </w:r>
      <w:r w:rsidR="00010C72">
        <w:t>under this NOFO</w:t>
      </w:r>
      <w:r w:rsidR="00676612">
        <w:t>,</w:t>
      </w:r>
      <w:r w:rsidR="00010C72">
        <w:t xml:space="preserve"> which </w:t>
      </w:r>
      <w:r w:rsidR="00AD259E">
        <w:t>include</w:t>
      </w:r>
      <w:r w:rsidR="009F7ED6">
        <w:t xml:space="preserve"> a statement of DOE’s </w:t>
      </w:r>
      <w:r w:rsidR="00744464">
        <w:t>“</w:t>
      </w:r>
      <w:r w:rsidRPr="002B61C4">
        <w:t>substantial involvement</w:t>
      </w:r>
      <w:r w:rsidR="00744464">
        <w:t xml:space="preserve">” </w:t>
      </w:r>
      <w:r w:rsidRPr="002B61C4">
        <w:t xml:space="preserve">in </w:t>
      </w:r>
      <w:r w:rsidR="009F7ED6">
        <w:t xml:space="preserve">the </w:t>
      </w:r>
      <w:r w:rsidRPr="002B61C4">
        <w:t xml:space="preserve">work performed under </w:t>
      </w:r>
      <w:r w:rsidR="009F7ED6">
        <w:t xml:space="preserve">the </w:t>
      </w:r>
      <w:r w:rsidRPr="002B61C4">
        <w:t>result</w:t>
      </w:r>
      <w:r w:rsidR="00846E77" w:rsidRPr="002B61C4">
        <w:t>ing</w:t>
      </w:r>
      <w:r w:rsidR="006802C9" w:rsidRPr="002B61C4">
        <w:t xml:space="preserve"> </w:t>
      </w:r>
      <w:r w:rsidR="009F7ED6">
        <w:t>awards</w:t>
      </w:r>
      <w:r w:rsidRPr="002B61C4">
        <w:t xml:space="preserve">. </w:t>
      </w:r>
      <w:r w:rsidR="009F7ED6">
        <w:t xml:space="preserve">For cooperative agreements, </w:t>
      </w:r>
      <w:r w:rsidRPr="002B61C4">
        <w:t xml:space="preserve">DOE does not limit its involvement to the administrative requirements of the award. Instead, DOE has substantial involvement in the direction and redirection of the technical aspects of the project. </w:t>
      </w:r>
      <w:r w:rsidR="008F2369" w:rsidRPr="002B61C4">
        <w:t>DOE’s s</w:t>
      </w:r>
      <w:r w:rsidRPr="002B61C4">
        <w:t>ubstantial involvement</w:t>
      </w:r>
      <w:r w:rsidR="008F2369" w:rsidRPr="002B61C4">
        <w:t xml:space="preserve"> in</w:t>
      </w:r>
      <w:r w:rsidRPr="002B61C4">
        <w:t xml:space="preserve"> </w:t>
      </w:r>
      <w:r w:rsidR="007B5ED7" w:rsidRPr="002B61C4">
        <w:t xml:space="preserve">resulting awards </w:t>
      </w:r>
      <w:r w:rsidR="008F2369" w:rsidRPr="002B61C4">
        <w:t xml:space="preserve">may </w:t>
      </w:r>
      <w:r w:rsidRPr="002B61C4">
        <w:t>include</w:t>
      </w:r>
      <w:r w:rsidR="006802C9" w:rsidRPr="002B61C4">
        <w:t xml:space="preserve"> </w:t>
      </w:r>
      <w:r w:rsidRPr="002B61C4">
        <w:t>the following:</w:t>
      </w:r>
    </w:p>
    <w:p w14:paraId="033659CA" w14:textId="77777777" w:rsidR="001758B6" w:rsidRPr="002B61C4" w:rsidRDefault="001758B6" w:rsidP="00F003CA"/>
    <w:p w14:paraId="571F5B7F" w14:textId="77777777" w:rsidR="001758B6" w:rsidRPr="005D36FC" w:rsidRDefault="001758B6" w:rsidP="00D638EA">
      <w:pPr>
        <w:pStyle w:val="ListParagraph"/>
        <w:numPr>
          <w:ilvl w:val="0"/>
          <w:numId w:val="19"/>
        </w:numPr>
      </w:pPr>
      <w:r w:rsidRPr="005D36FC">
        <w:t>DOE shares responsibility with the recipient for the management, control, direction, and performance of the project.</w:t>
      </w:r>
    </w:p>
    <w:p w14:paraId="6905EB0E" w14:textId="77777777" w:rsidR="001758B6" w:rsidRPr="005D36FC" w:rsidRDefault="001758B6" w:rsidP="00D638EA">
      <w:pPr>
        <w:pStyle w:val="ListParagraph"/>
        <w:numPr>
          <w:ilvl w:val="0"/>
          <w:numId w:val="19"/>
        </w:numPr>
      </w:pPr>
      <w:r w:rsidRPr="005D36FC">
        <w:lastRenderedPageBreak/>
        <w:t>DOE may intervene in the conduct or performance of work under this award for programmatic reasons. Intervention includes the interruption or modification of the conduct or performance of project activities.</w:t>
      </w:r>
    </w:p>
    <w:p w14:paraId="231779B7" w14:textId="77777777" w:rsidR="001758B6" w:rsidRPr="005D36FC" w:rsidRDefault="001758B6" w:rsidP="00D638EA">
      <w:pPr>
        <w:pStyle w:val="ListParagraph"/>
        <w:numPr>
          <w:ilvl w:val="0"/>
          <w:numId w:val="19"/>
        </w:numPr>
      </w:pPr>
      <w:r w:rsidRPr="005D36FC">
        <w:t xml:space="preserve">DOE may redirect or discontinue funding the project based on the outcome of DOE’s evaluation of the project at the Go/No-Go decision point(s). </w:t>
      </w:r>
    </w:p>
    <w:p w14:paraId="56A51E19" w14:textId="77777777" w:rsidR="001758B6" w:rsidRPr="005D36FC" w:rsidRDefault="001758B6" w:rsidP="00D638EA">
      <w:pPr>
        <w:pStyle w:val="ListParagraph"/>
        <w:numPr>
          <w:ilvl w:val="0"/>
          <w:numId w:val="19"/>
        </w:numPr>
      </w:pPr>
      <w:r w:rsidRPr="005D36FC">
        <w:t>DOE participates in major project decision-making processes.</w:t>
      </w:r>
    </w:p>
    <w:p w14:paraId="33053A0F" w14:textId="77777777" w:rsidR="005D36FC" w:rsidRDefault="005D36FC" w:rsidP="00AF0618"/>
    <w:p w14:paraId="3BB3AC71" w14:textId="6D853C93" w:rsidR="00A0216A" w:rsidRPr="008A6E25" w:rsidRDefault="00A0216A" w:rsidP="00D638EA">
      <w:pPr>
        <w:pStyle w:val="Heading2"/>
        <w:numPr>
          <w:ilvl w:val="0"/>
          <w:numId w:val="36"/>
        </w:numPr>
        <w:tabs>
          <w:tab w:val="clear" w:pos="270"/>
          <w:tab w:val="clear" w:pos="360"/>
          <w:tab w:val="clear" w:pos="900"/>
        </w:tabs>
      </w:pPr>
      <w:bookmarkStart w:id="336" w:name="_Toc187385542"/>
      <w:r w:rsidRPr="008A6E25">
        <w:t>Statutory Authority</w:t>
      </w:r>
      <w:bookmarkEnd w:id="336"/>
    </w:p>
    <w:p w14:paraId="76BC6915" w14:textId="65F4F24D" w:rsidR="00C54940" w:rsidRDefault="00A0216A" w:rsidP="00CF1995">
      <w:pPr>
        <w:rPr>
          <w:rFonts w:asciiTheme="minorHAnsi" w:eastAsiaTheme="minorEastAsia" w:hAnsiTheme="minorHAnsi" w:cstheme="minorBidi"/>
          <w:color w:val="0000FF"/>
        </w:rPr>
      </w:pPr>
      <w:r w:rsidRPr="002B61C4">
        <w:t xml:space="preserve">The programmatic authorizing statute is </w:t>
      </w:r>
      <w:r w:rsidR="00C85E8D" w:rsidRPr="00DE3A60">
        <w:rPr>
          <w:rFonts w:asciiTheme="minorHAnsi" w:eastAsiaTheme="minorEastAsia" w:hAnsiTheme="minorHAnsi" w:cstheme="minorBidi"/>
        </w:rPr>
        <w:t>Energy Policy Act (</w:t>
      </w:r>
      <w:proofErr w:type="spellStart"/>
      <w:r w:rsidR="00C85E8D" w:rsidRPr="00DE3A60">
        <w:rPr>
          <w:rFonts w:asciiTheme="minorHAnsi" w:eastAsiaTheme="minorEastAsia" w:hAnsiTheme="minorHAnsi" w:cstheme="minorBidi"/>
        </w:rPr>
        <w:t>EPAct</w:t>
      </w:r>
      <w:proofErr w:type="spellEnd"/>
      <w:r w:rsidR="00C85E8D" w:rsidRPr="00DE3A60">
        <w:rPr>
          <w:rFonts w:asciiTheme="minorHAnsi" w:eastAsiaTheme="minorEastAsia" w:hAnsiTheme="minorHAnsi" w:cstheme="minorBidi"/>
        </w:rPr>
        <w:t xml:space="preserve">) 2005, Pub. L. 109-58, § 931 as codified at 42 U.S.C. § 16231; </w:t>
      </w:r>
      <w:proofErr w:type="spellStart"/>
      <w:r w:rsidR="00C85E8D" w:rsidRPr="00DE3A60">
        <w:rPr>
          <w:rFonts w:asciiTheme="minorHAnsi" w:eastAsiaTheme="minorEastAsia" w:hAnsiTheme="minorHAnsi" w:cstheme="minorBidi"/>
        </w:rPr>
        <w:t>EPAct</w:t>
      </w:r>
      <w:proofErr w:type="spellEnd"/>
      <w:r w:rsidR="00C85E8D" w:rsidRPr="00DE3A60">
        <w:rPr>
          <w:rFonts w:asciiTheme="minorHAnsi" w:eastAsiaTheme="minorEastAsia" w:hAnsiTheme="minorHAnsi" w:cstheme="minorBidi"/>
        </w:rPr>
        <w:t xml:space="preserve"> 2005 § 932, as codified at 42 U.S.C § 16232</w:t>
      </w:r>
      <w:r w:rsidR="00162B61" w:rsidRPr="00DE3A60">
        <w:rPr>
          <w:rFonts w:asciiTheme="minorHAnsi" w:eastAsiaTheme="minorEastAsia" w:hAnsiTheme="minorHAnsi" w:cstheme="minorBidi"/>
        </w:rPr>
        <w:t>.</w:t>
      </w:r>
      <w:r w:rsidR="00C85E8D" w:rsidRPr="00DE3A60">
        <w:rPr>
          <w:rFonts w:asciiTheme="minorHAnsi" w:eastAsiaTheme="minorEastAsia" w:hAnsiTheme="minorHAnsi" w:cstheme="minorBidi"/>
        </w:rPr>
        <w:t> </w:t>
      </w:r>
    </w:p>
    <w:p w14:paraId="44E6F11B" w14:textId="5F4E9D49" w:rsidR="00A0216A" w:rsidRPr="002B61C4" w:rsidRDefault="00A0216A" w:rsidP="00F003CA"/>
    <w:p w14:paraId="7CC44568" w14:textId="7339DCDB" w:rsidR="00A0216A" w:rsidRDefault="00A0216A" w:rsidP="008A6E25">
      <w:r w:rsidRPr="002B61C4">
        <w:t>Awards made under this announcement will fall under the purview of 2 CFR Part 200 as adopted and supplemented by 2 CFR Part 910.</w:t>
      </w:r>
      <w:bookmarkEnd w:id="332"/>
    </w:p>
    <w:p w14:paraId="2FD5B271" w14:textId="77777777" w:rsidR="00862FE8" w:rsidRPr="002B61C4" w:rsidRDefault="00862FE8" w:rsidP="008A6E25"/>
    <w:p w14:paraId="0D475D93" w14:textId="690DB7EA" w:rsidR="00A970B8" w:rsidRPr="00DE5884" w:rsidRDefault="00A970B8" w:rsidP="00A970B8">
      <w:pPr>
        <w:rPr>
          <w:highlight w:val="cyan"/>
        </w:rPr>
      </w:pPr>
      <w:bookmarkStart w:id="337" w:name="_Toc122697711"/>
      <w:bookmarkStart w:id="338" w:name="_Toc122679717"/>
      <w:bookmarkStart w:id="339" w:name="_Hlk124419241"/>
      <w:bookmarkEnd w:id="333"/>
      <w:bookmarkEnd w:id="334"/>
      <w:bookmarkEnd w:id="335"/>
    </w:p>
    <w:p w14:paraId="23166782" w14:textId="77777777" w:rsidR="00F00949" w:rsidRDefault="00F00949" w:rsidP="00126E31">
      <w:pPr>
        <w:rPr>
          <w:highlight w:val="cyan"/>
        </w:rPr>
        <w:sectPr w:rsidR="00F00949" w:rsidSect="00292E16">
          <w:headerReference w:type="default" r:id="rId42"/>
          <w:pgSz w:w="12240" w:h="15840"/>
          <w:pgMar w:top="1440" w:right="1440" w:bottom="1440" w:left="1440" w:header="720" w:footer="270" w:gutter="0"/>
          <w:cols w:space="720"/>
          <w:docGrid w:linePitch="360"/>
        </w:sectPr>
      </w:pPr>
      <w:bookmarkStart w:id="340" w:name="_IV._Application_Content"/>
      <w:bookmarkEnd w:id="337"/>
      <w:bookmarkEnd w:id="338"/>
      <w:bookmarkEnd w:id="339"/>
      <w:bookmarkEnd w:id="340"/>
    </w:p>
    <w:p w14:paraId="3A1DF7E2" w14:textId="0CF252B5" w:rsidR="00075439" w:rsidRDefault="00B810FD" w:rsidP="00862FE8">
      <w:pPr>
        <w:pStyle w:val="Heading1"/>
      </w:pPr>
      <w:bookmarkStart w:id="341" w:name="_Toc187385543"/>
      <w:r>
        <w:lastRenderedPageBreak/>
        <w:t xml:space="preserve">IV. </w:t>
      </w:r>
      <w:r w:rsidR="000E76C2" w:rsidRPr="00862FE8">
        <w:t>Application</w:t>
      </w:r>
      <w:r w:rsidR="000E76C2" w:rsidRPr="0072386B">
        <w:t xml:space="preserve"> </w:t>
      </w:r>
      <w:r w:rsidR="001100F6" w:rsidRPr="0072386B">
        <w:t>Content and Form</w:t>
      </w:r>
      <w:bookmarkEnd w:id="341"/>
    </w:p>
    <w:p w14:paraId="6BB25BB5" w14:textId="77777777" w:rsidR="00D624B2" w:rsidRPr="007D02FF" w:rsidRDefault="00D624B2" w:rsidP="00544D53">
      <w:pPr>
        <w:pStyle w:val="BBodyText"/>
      </w:pPr>
    </w:p>
    <w:p w14:paraId="46622FF8" w14:textId="47892122" w:rsidR="00862FE8" w:rsidRPr="007D02FF" w:rsidRDefault="00461133" w:rsidP="00544D53">
      <w:pPr>
        <w:pStyle w:val="BBodyText"/>
      </w:pPr>
      <w:r w:rsidRPr="007D02FF">
        <w:t>This section</w:t>
      </w:r>
      <w:r w:rsidR="008B1F5C" w:rsidRPr="007D02FF">
        <w:t xml:space="preserve"> includes </w:t>
      </w:r>
      <w:r w:rsidR="00204DB0" w:rsidRPr="007D02FF">
        <w:t>application information specific to this NOFO</w:t>
      </w:r>
      <w:r w:rsidR="00B53194" w:rsidRPr="007D02FF">
        <w:t xml:space="preserve"> Part 1</w:t>
      </w:r>
      <w:r w:rsidR="00204DB0" w:rsidRPr="007D02FF">
        <w:t xml:space="preserve">. </w:t>
      </w:r>
      <w:r w:rsidR="00E233DB" w:rsidRPr="007D02FF">
        <w:t>Refer to</w:t>
      </w:r>
      <w:r w:rsidR="00204DB0" w:rsidRPr="007D02FF">
        <w:t xml:space="preserve"> the </w:t>
      </w:r>
      <w:r w:rsidR="00204DB0" w:rsidRPr="00B53194">
        <w:rPr>
          <w:color w:val="C83000"/>
        </w:rPr>
        <w:t>NOFO Part 2</w:t>
      </w:r>
      <w:r w:rsidR="00346A4B" w:rsidRPr="00B53194">
        <w:rPr>
          <w:color w:val="C83000"/>
        </w:rPr>
        <w:t xml:space="preserve">, </w:t>
      </w:r>
      <w:r w:rsidR="00346A4B" w:rsidRPr="00B53194">
        <w:rPr>
          <w:i/>
          <w:color w:val="C83000"/>
        </w:rPr>
        <w:t>Application Content and Form</w:t>
      </w:r>
      <w:r w:rsidR="00204DB0" w:rsidRPr="00655226">
        <w:t xml:space="preserve"> </w:t>
      </w:r>
      <w:r w:rsidR="00204DB0" w:rsidRPr="007D02FF">
        <w:t xml:space="preserve">for standard information </w:t>
      </w:r>
      <w:r w:rsidR="008727D5" w:rsidRPr="007D02FF">
        <w:t xml:space="preserve">that applies to all DOE </w:t>
      </w:r>
      <w:r w:rsidR="00FC1913" w:rsidRPr="007D02FF">
        <w:t xml:space="preserve">NOFOs such as </w:t>
      </w:r>
      <w:r w:rsidR="00AE5892" w:rsidRPr="007D02FF">
        <w:t>formatting and content requirements</w:t>
      </w:r>
      <w:r w:rsidR="001A1B08" w:rsidRPr="007D02FF">
        <w:t xml:space="preserve">, and </w:t>
      </w:r>
      <w:r w:rsidR="00AE5892" w:rsidRPr="007D02FF">
        <w:t>f</w:t>
      </w:r>
      <w:r w:rsidR="001A1B08" w:rsidRPr="007D02FF">
        <w:t xml:space="preserve">unding </w:t>
      </w:r>
      <w:r w:rsidR="00AE5892" w:rsidRPr="007D02FF">
        <w:t>r</w:t>
      </w:r>
      <w:r w:rsidR="001A1B08" w:rsidRPr="007D02FF">
        <w:t>estrictions.</w:t>
      </w:r>
    </w:p>
    <w:p w14:paraId="5D52F4A5" w14:textId="77777777" w:rsidR="008B1F5C" w:rsidRPr="007D02FF" w:rsidRDefault="008B1F5C" w:rsidP="007D02FF"/>
    <w:p w14:paraId="76AED73C" w14:textId="566CB304" w:rsidR="00075439" w:rsidRDefault="00075439" w:rsidP="00D638EA">
      <w:pPr>
        <w:pStyle w:val="Heading2"/>
        <w:numPr>
          <w:ilvl w:val="0"/>
          <w:numId w:val="37"/>
        </w:numPr>
        <w:tabs>
          <w:tab w:val="clear" w:pos="270"/>
          <w:tab w:val="clear" w:pos="360"/>
          <w:tab w:val="clear" w:pos="900"/>
        </w:tabs>
      </w:pPr>
      <w:bookmarkStart w:id="342" w:name="_Toc187385544"/>
      <w:r>
        <w:t>Summary</w:t>
      </w:r>
      <w:bookmarkEnd w:id="342"/>
    </w:p>
    <w:p w14:paraId="19ABDBD8" w14:textId="26C45CF5" w:rsidR="000E76C2" w:rsidRPr="000E76C2" w:rsidRDefault="000E76C2" w:rsidP="00383ADA">
      <w:r w:rsidRPr="000E76C2">
        <w:t xml:space="preserve">The </w:t>
      </w:r>
      <w:r w:rsidRPr="00CF1701">
        <w:t>application</w:t>
      </w:r>
      <w:r w:rsidRPr="000E76C2">
        <w:t xml:space="preserve"> process includes</w:t>
      </w:r>
      <w:r w:rsidR="00B67DE8">
        <w:t xml:space="preserve"> </w:t>
      </w:r>
      <w:sdt>
        <w:sdtPr>
          <w:id w:val="-665548173"/>
          <w:placeholder>
            <w:docPart w:val="A2FC4BD1F7104029853C6E027F253DA4"/>
          </w:placeholder>
          <w:showingPlcHdr/>
        </w:sdtPr>
        <w:sdtEndPr/>
        <w:sdtContent>
          <w:r w:rsidR="00B67DE8" w:rsidRPr="00781D1E">
            <w:rPr>
              <w:i/>
              <w:color w:val="0000FF"/>
            </w:rPr>
            <w:t xml:space="preserve">[If applicable, enter </w:t>
          </w:r>
          <w:r w:rsidR="000E037F" w:rsidRPr="00781D1E">
            <w:rPr>
              <w:i/>
              <w:color w:val="0000FF"/>
            </w:rPr>
            <w:t>multiple]</w:t>
          </w:r>
        </w:sdtContent>
      </w:sdt>
      <w:r w:rsidRPr="000E76C2">
        <w:t xml:space="preserve"> submission phases: </w:t>
      </w:r>
      <w:r w:rsidR="7FFDFE2A">
        <w:t>l</w:t>
      </w:r>
      <w:r>
        <w:t>etter</w:t>
      </w:r>
      <w:r w:rsidRPr="000E76C2">
        <w:t xml:space="preserve"> of </w:t>
      </w:r>
      <w:r w:rsidR="0D4A81E3">
        <w:t>i</w:t>
      </w:r>
      <w:r>
        <w:t>ntent</w:t>
      </w:r>
      <w:r w:rsidRPr="000E76C2">
        <w:t xml:space="preserve">, </w:t>
      </w:r>
      <w:r w:rsidR="517AB5DF">
        <w:t>c</w:t>
      </w:r>
      <w:r>
        <w:t>oncept</w:t>
      </w:r>
      <w:r w:rsidRPr="000E76C2">
        <w:t xml:space="preserve"> </w:t>
      </w:r>
      <w:r w:rsidR="59293BA8">
        <w:t>p</w:t>
      </w:r>
      <w:r>
        <w:t>aper</w:t>
      </w:r>
      <w:r w:rsidRPr="000E76C2">
        <w:t xml:space="preserve">, </w:t>
      </w:r>
      <w:r w:rsidR="32FD8C62">
        <w:t>a</w:t>
      </w:r>
      <w:r>
        <w:t>pplication</w:t>
      </w:r>
      <w:r w:rsidR="004267F6">
        <w:t xml:space="preserve">, and to </w:t>
      </w:r>
      <w:r w:rsidR="41E375D1">
        <w:t>r</w:t>
      </w:r>
      <w:r w:rsidR="004267F6">
        <w:t xml:space="preserve">eviewer </w:t>
      </w:r>
      <w:r w:rsidR="5E83D9D6">
        <w:t>c</w:t>
      </w:r>
      <w:r w:rsidR="004267F6">
        <w:t>omments</w:t>
      </w:r>
      <w:r w:rsidRPr="000E76C2">
        <w:t>.</w:t>
      </w:r>
      <w:r w:rsidR="00627FA9">
        <w:t xml:space="preserve"> </w:t>
      </w:r>
    </w:p>
    <w:p w14:paraId="1B91349C" w14:textId="77777777" w:rsidR="000E76C2" w:rsidRPr="000E76C2" w:rsidRDefault="000E76C2" w:rsidP="008A1326">
      <w:pPr>
        <w:pStyle w:val="NoSpacing"/>
      </w:pPr>
    </w:p>
    <w:tbl>
      <w:tblPr>
        <w:tblStyle w:val="TableGrid21"/>
        <w:tblW w:w="0" w:type="auto"/>
        <w:tblInd w:w="360" w:type="dxa"/>
        <w:tblLook w:val="04A0" w:firstRow="1" w:lastRow="0" w:firstColumn="1" w:lastColumn="0" w:noHBand="0" w:noVBand="1"/>
      </w:tblPr>
      <w:tblGrid>
        <w:gridCol w:w="2655"/>
        <w:gridCol w:w="6335"/>
      </w:tblGrid>
      <w:tr w:rsidR="000E76C2" w:rsidRPr="000E76C2" w14:paraId="60857E81" w14:textId="77777777" w:rsidTr="00B94EF3">
        <w:tc>
          <w:tcPr>
            <w:tcW w:w="2655" w:type="dxa"/>
            <w:shd w:val="clear" w:color="auto" w:fill="085A9B"/>
            <w:vAlign w:val="center"/>
          </w:tcPr>
          <w:p w14:paraId="35030341" w14:textId="77777777" w:rsidR="000E76C2" w:rsidRPr="00F71E2F" w:rsidRDefault="000E76C2" w:rsidP="00395891">
            <w:pPr>
              <w:jc w:val="center"/>
              <w:rPr>
                <w:b/>
                <w:bCs/>
                <w:color w:val="FFFFFF" w:themeColor="background1"/>
              </w:rPr>
            </w:pPr>
            <w:bookmarkStart w:id="343" w:name="_Hlk174290713"/>
            <w:r w:rsidRPr="00F71E2F">
              <w:rPr>
                <w:b/>
                <w:bCs/>
                <w:color w:val="FFFFFF" w:themeColor="background1"/>
              </w:rPr>
              <w:t>Application Submission Phase</w:t>
            </w:r>
          </w:p>
        </w:tc>
        <w:tc>
          <w:tcPr>
            <w:tcW w:w="6335" w:type="dxa"/>
            <w:shd w:val="clear" w:color="auto" w:fill="085A9B"/>
            <w:vAlign w:val="center"/>
          </w:tcPr>
          <w:p w14:paraId="4FA0A277" w14:textId="77777777" w:rsidR="000E76C2" w:rsidRPr="00F71E2F" w:rsidRDefault="000E76C2" w:rsidP="00395891">
            <w:pPr>
              <w:jc w:val="center"/>
              <w:rPr>
                <w:b/>
                <w:bCs/>
                <w:color w:val="FFFFFF" w:themeColor="background1"/>
              </w:rPr>
            </w:pPr>
            <w:r w:rsidRPr="00F71E2F">
              <w:rPr>
                <w:b/>
                <w:bCs/>
                <w:color w:val="FFFFFF" w:themeColor="background1"/>
              </w:rPr>
              <w:t>Eligibility for Submission</w:t>
            </w:r>
          </w:p>
        </w:tc>
      </w:tr>
      <w:tr w:rsidR="000E76C2" w:rsidRPr="000E76C2" w14:paraId="5C283539" w14:textId="77777777" w:rsidTr="00475FA5">
        <w:tc>
          <w:tcPr>
            <w:tcW w:w="2655" w:type="dxa"/>
          </w:tcPr>
          <w:p w14:paraId="5C28D55D" w14:textId="7032B871" w:rsidR="000E76C2" w:rsidRPr="000E76C2" w:rsidRDefault="000E76C2" w:rsidP="00F003CA">
            <w:r w:rsidRPr="000E76C2">
              <w:t>Concept Paper</w:t>
            </w:r>
          </w:p>
        </w:tc>
        <w:tc>
          <w:tcPr>
            <w:tcW w:w="6335" w:type="dxa"/>
          </w:tcPr>
          <w:p w14:paraId="258E38DD" w14:textId="4C8E2646" w:rsidR="000E76C2" w:rsidRPr="000E76C2" w:rsidRDefault="000E76C2" w:rsidP="00F003CA">
            <w:r w:rsidRPr="000E76C2">
              <w:t xml:space="preserve">Required to be submitted by the specified due date and time to be eligible to submit </w:t>
            </w:r>
            <w:r w:rsidR="009D7CB0">
              <w:t>an</w:t>
            </w:r>
            <w:r w:rsidRPr="000E76C2">
              <w:t xml:space="preserve"> </w:t>
            </w:r>
            <w:r w:rsidR="04C64132">
              <w:t>ap</w:t>
            </w:r>
            <w:r>
              <w:t>plication</w:t>
            </w:r>
          </w:p>
        </w:tc>
      </w:tr>
      <w:tr w:rsidR="000E76C2" w:rsidRPr="000E76C2" w14:paraId="0BEB536F" w14:textId="77777777" w:rsidTr="00475FA5">
        <w:tc>
          <w:tcPr>
            <w:tcW w:w="2655" w:type="dxa"/>
          </w:tcPr>
          <w:p w14:paraId="0D8EBBBA" w14:textId="58DCE567" w:rsidR="000E76C2" w:rsidRPr="000E76C2" w:rsidRDefault="000E76C2" w:rsidP="00F003CA">
            <w:r w:rsidRPr="000E76C2">
              <w:t>Application</w:t>
            </w:r>
          </w:p>
        </w:tc>
        <w:tc>
          <w:tcPr>
            <w:tcW w:w="6335" w:type="dxa"/>
          </w:tcPr>
          <w:p w14:paraId="37C49740" w14:textId="77777777" w:rsidR="000E76C2" w:rsidRPr="000E76C2" w:rsidRDefault="000E76C2" w:rsidP="00F003CA">
            <w:r w:rsidRPr="000E76C2">
              <w:t xml:space="preserve">Must be submitted by the specified due date and time to be eligible for comprehensive merit review. </w:t>
            </w:r>
          </w:p>
        </w:tc>
      </w:tr>
      <w:tr w:rsidR="00D13456" w:rsidRPr="000E76C2" w14:paraId="7B9655B2" w14:textId="77777777" w:rsidTr="00475FA5">
        <w:tc>
          <w:tcPr>
            <w:tcW w:w="2655" w:type="dxa"/>
          </w:tcPr>
          <w:p w14:paraId="519987F5" w14:textId="6F633A0A" w:rsidR="00D13456" w:rsidRPr="000E76C2" w:rsidRDefault="00D13456" w:rsidP="00D13456">
            <w:r>
              <w:t xml:space="preserve">Replies to Reviewer Comments </w:t>
            </w:r>
          </w:p>
        </w:tc>
        <w:tc>
          <w:tcPr>
            <w:tcW w:w="6335" w:type="dxa"/>
          </w:tcPr>
          <w:p w14:paraId="0A01A151" w14:textId="72F59B2D" w:rsidR="00D13456" w:rsidRPr="000E76C2" w:rsidRDefault="00D13456" w:rsidP="00D13456">
            <w:r w:rsidRPr="000E76C2">
              <w:t>Required to be submitted by the specified due date and time</w:t>
            </w:r>
            <w:r>
              <w:t>.</w:t>
            </w:r>
          </w:p>
        </w:tc>
      </w:tr>
      <w:bookmarkEnd w:id="343"/>
    </w:tbl>
    <w:p w14:paraId="6A11BAA9" w14:textId="77777777" w:rsidR="00DB34CF" w:rsidRDefault="00DB34CF" w:rsidP="00F003CA"/>
    <w:p w14:paraId="6FAE6A6E" w14:textId="77777777" w:rsidR="00D90393" w:rsidRDefault="00D90393" w:rsidP="00274F54">
      <w:pPr>
        <w:pStyle w:val="Body1"/>
      </w:pPr>
    </w:p>
    <w:p w14:paraId="78DB0092" w14:textId="6AC658AB" w:rsidR="00CB3A19" w:rsidRDefault="00CB3A19" w:rsidP="00D638EA">
      <w:pPr>
        <w:pStyle w:val="Heading2"/>
        <w:numPr>
          <w:ilvl w:val="0"/>
          <w:numId w:val="37"/>
        </w:numPr>
        <w:tabs>
          <w:tab w:val="clear" w:pos="270"/>
          <w:tab w:val="clear" w:pos="360"/>
          <w:tab w:val="clear" w:pos="900"/>
        </w:tabs>
      </w:pPr>
      <w:bookmarkStart w:id="344" w:name="_Toc187385545"/>
      <w:r w:rsidRPr="008575DD">
        <w:t>Concept</w:t>
      </w:r>
      <w:r>
        <w:t xml:space="preserve"> Paper</w:t>
      </w:r>
      <w:bookmarkEnd w:id="344"/>
    </w:p>
    <w:p w14:paraId="23A978D5" w14:textId="71CA87D0" w:rsidR="00CB3A19" w:rsidRDefault="00251E40" w:rsidP="00274F54">
      <w:pPr>
        <w:pStyle w:val="Body1"/>
      </w:pPr>
      <w:r w:rsidRPr="008858B4">
        <w:t xml:space="preserve">Each </w:t>
      </w:r>
      <w:r w:rsidR="690D065D">
        <w:t>con</w:t>
      </w:r>
      <w:r>
        <w:t xml:space="preserve">cept </w:t>
      </w:r>
      <w:r w:rsidR="6A4DCC8C">
        <w:t>p</w:t>
      </w:r>
      <w:r>
        <w:t>aper</w:t>
      </w:r>
      <w:r w:rsidRPr="008858B4">
        <w:t xml:space="preserve"> must be limited to a single concept</w:t>
      </w:r>
      <w:r>
        <w:t>,</w:t>
      </w:r>
      <w:r w:rsidRPr="008858B4">
        <w:t xml:space="preserve"> technology</w:t>
      </w:r>
      <w:r>
        <w:t>, or project</w:t>
      </w:r>
      <w:r w:rsidRPr="008858B4">
        <w:t>.</w:t>
      </w:r>
      <w:r>
        <w:t xml:space="preserve"> The </w:t>
      </w:r>
      <w:r w:rsidR="0965D47C">
        <w:t>c</w:t>
      </w:r>
      <w:r>
        <w:t xml:space="preserve">oncept </w:t>
      </w:r>
      <w:r w:rsidR="18963050">
        <w:t>p</w:t>
      </w:r>
      <w:r>
        <w:t>aper</w:t>
      </w:r>
      <w:r w:rsidRPr="008858B4">
        <w:t xml:space="preserve"> must conform to the requirements</w:t>
      </w:r>
      <w:r>
        <w:t xml:space="preserve"> listed below, including the stated page limits.</w:t>
      </w:r>
    </w:p>
    <w:p w14:paraId="2F308515" w14:textId="77777777" w:rsidR="00756F5F" w:rsidRDefault="00756F5F" w:rsidP="00274F54">
      <w:pPr>
        <w:pStyle w:val="Body1"/>
      </w:pPr>
    </w:p>
    <w:tbl>
      <w:tblPr>
        <w:tblStyle w:val="TableGrid"/>
        <w:tblW w:w="9360" w:type="dxa"/>
        <w:tblInd w:w="-5" w:type="dxa"/>
        <w:tblLook w:val="04A0" w:firstRow="1" w:lastRow="0" w:firstColumn="1" w:lastColumn="0" w:noHBand="0" w:noVBand="1"/>
      </w:tblPr>
      <w:tblGrid>
        <w:gridCol w:w="2043"/>
        <w:gridCol w:w="1515"/>
        <w:gridCol w:w="5802"/>
      </w:tblGrid>
      <w:tr w:rsidR="00930580" w14:paraId="0B3ABD08" w14:textId="77777777" w:rsidTr="00E839E4">
        <w:trPr>
          <w:trHeight w:val="368"/>
        </w:trPr>
        <w:tc>
          <w:tcPr>
            <w:tcW w:w="2043" w:type="dxa"/>
            <w:shd w:val="clear" w:color="auto" w:fill="085A9B"/>
            <w:vAlign w:val="center"/>
          </w:tcPr>
          <w:p w14:paraId="12277BBC" w14:textId="77777777" w:rsidR="00930580" w:rsidRPr="005A17A4" w:rsidRDefault="00930580" w:rsidP="00756F5F">
            <w:pPr>
              <w:jc w:val="center"/>
              <w:rPr>
                <w:b/>
                <w:bCs/>
                <w:color w:val="FFFFFF" w:themeColor="background1"/>
              </w:rPr>
            </w:pPr>
            <w:r w:rsidRPr="005A17A4">
              <w:rPr>
                <w:b/>
                <w:bCs/>
                <w:color w:val="FFFFFF" w:themeColor="background1"/>
              </w:rPr>
              <w:t>Section</w:t>
            </w:r>
          </w:p>
        </w:tc>
        <w:tc>
          <w:tcPr>
            <w:tcW w:w="1515" w:type="dxa"/>
            <w:shd w:val="clear" w:color="auto" w:fill="085A9B"/>
            <w:vAlign w:val="center"/>
          </w:tcPr>
          <w:p w14:paraId="0FC29944" w14:textId="77777777" w:rsidR="00930580" w:rsidRPr="005A17A4" w:rsidRDefault="00930580" w:rsidP="00756F5F">
            <w:pPr>
              <w:jc w:val="center"/>
              <w:rPr>
                <w:b/>
                <w:bCs/>
                <w:color w:val="FFFFFF" w:themeColor="background1"/>
              </w:rPr>
            </w:pPr>
            <w:r w:rsidRPr="005A17A4">
              <w:rPr>
                <w:b/>
                <w:bCs/>
                <w:color w:val="FFFFFF" w:themeColor="background1"/>
              </w:rPr>
              <w:t>Page Limit</w:t>
            </w:r>
          </w:p>
        </w:tc>
        <w:tc>
          <w:tcPr>
            <w:tcW w:w="5802" w:type="dxa"/>
            <w:shd w:val="clear" w:color="auto" w:fill="085A9B"/>
            <w:vAlign w:val="center"/>
          </w:tcPr>
          <w:p w14:paraId="377E817F" w14:textId="77777777" w:rsidR="00930580" w:rsidRPr="005A17A4" w:rsidRDefault="00930580" w:rsidP="00756F5F">
            <w:pPr>
              <w:jc w:val="center"/>
              <w:rPr>
                <w:b/>
                <w:bCs/>
                <w:color w:val="FFFFFF" w:themeColor="background1"/>
              </w:rPr>
            </w:pPr>
            <w:r w:rsidRPr="005A17A4">
              <w:rPr>
                <w:b/>
                <w:bCs/>
                <w:color w:val="FFFFFF" w:themeColor="background1"/>
              </w:rPr>
              <w:t>Description</w:t>
            </w:r>
          </w:p>
        </w:tc>
      </w:tr>
      <w:tr w:rsidR="00930580" w14:paraId="0E0AEF35" w14:textId="77777777" w:rsidTr="00E839E4">
        <w:tc>
          <w:tcPr>
            <w:tcW w:w="2043" w:type="dxa"/>
            <w:shd w:val="clear" w:color="auto" w:fill="085A9B"/>
          </w:tcPr>
          <w:p w14:paraId="677291DA" w14:textId="77777777" w:rsidR="00930580" w:rsidRPr="005A17A4" w:rsidRDefault="00930580" w:rsidP="00F003CA">
            <w:pPr>
              <w:rPr>
                <w:b/>
                <w:bCs/>
                <w:color w:val="FFFFFF" w:themeColor="background1"/>
              </w:rPr>
            </w:pPr>
            <w:r w:rsidRPr="005A17A4">
              <w:rPr>
                <w:b/>
                <w:bCs/>
                <w:color w:val="FFFFFF" w:themeColor="background1"/>
              </w:rPr>
              <w:t>Cover Page</w:t>
            </w:r>
          </w:p>
        </w:tc>
        <w:tc>
          <w:tcPr>
            <w:tcW w:w="1515" w:type="dxa"/>
          </w:tcPr>
          <w:p w14:paraId="31525002" w14:textId="77777777" w:rsidR="00930580" w:rsidRPr="001A1B91" w:rsidRDefault="00930580">
            <w:r w:rsidRPr="001A1B91">
              <w:t>1 page maximum</w:t>
            </w:r>
          </w:p>
        </w:tc>
        <w:tc>
          <w:tcPr>
            <w:tcW w:w="5802" w:type="dxa"/>
          </w:tcPr>
          <w:p w14:paraId="3DD42136" w14:textId="77777777" w:rsidR="00930580" w:rsidRPr="008858B4" w:rsidRDefault="00930580">
            <w:r w:rsidRPr="008858B4">
              <w:t xml:space="preserve">The cover page should include the project title, the specific </w:t>
            </w:r>
            <w:r>
              <w:t>announcement</w:t>
            </w:r>
            <w:r w:rsidRPr="008858B4">
              <w:t xml:space="preserve"> Topic Area being addressed</w:t>
            </w:r>
            <w:r>
              <w:t xml:space="preserve"> (if applicable)</w:t>
            </w:r>
            <w:r w:rsidRPr="008858B4">
              <w:t>, both the technical and business points of contact</w:t>
            </w:r>
            <w:r>
              <w:t xml:space="preserve"> </w:t>
            </w:r>
            <w:r w:rsidRPr="004D3D99">
              <w:t>(including the Administrative Officer, if applicable)</w:t>
            </w:r>
            <w:r w:rsidRPr="008858B4">
              <w:t xml:space="preserve">, names of all team member organizations, </w:t>
            </w:r>
            <w:r>
              <w:t xml:space="preserve">the project location(s), </w:t>
            </w:r>
            <w:r w:rsidRPr="008858B4">
              <w:t>and any statements regarding confidentiality.</w:t>
            </w:r>
          </w:p>
        </w:tc>
      </w:tr>
      <w:tr w:rsidR="00930580" w:rsidRPr="006A7D0B" w14:paraId="4DC73C77" w14:textId="77777777" w:rsidTr="00E839E4">
        <w:tc>
          <w:tcPr>
            <w:tcW w:w="2043" w:type="dxa"/>
            <w:shd w:val="clear" w:color="auto" w:fill="085A9B"/>
          </w:tcPr>
          <w:p w14:paraId="54878EE2" w14:textId="6A1151DA" w:rsidR="00930580" w:rsidRPr="005A17A4" w:rsidRDefault="00930580" w:rsidP="00F003CA">
            <w:pPr>
              <w:rPr>
                <w:b/>
                <w:bCs/>
                <w:color w:val="FFFFFF" w:themeColor="background1"/>
              </w:rPr>
            </w:pPr>
            <w:r w:rsidRPr="005A17A4">
              <w:rPr>
                <w:b/>
                <w:bCs/>
                <w:color w:val="FFFFFF" w:themeColor="background1"/>
              </w:rPr>
              <w:t>Technology Description</w:t>
            </w:r>
          </w:p>
        </w:tc>
        <w:tc>
          <w:tcPr>
            <w:tcW w:w="1515" w:type="dxa"/>
          </w:tcPr>
          <w:p w14:paraId="6F814AA4" w14:textId="6313FA76" w:rsidR="00930580" w:rsidRPr="006A7D0B" w:rsidRDefault="00A30717">
            <w:pPr>
              <w:rPr>
                <w:sz w:val="21"/>
                <w:szCs w:val="21"/>
              </w:rPr>
            </w:pPr>
            <w:sdt>
              <w:sdtPr>
                <w:rPr>
                  <w:color w:val="2460AD" w:themeColor="accent2"/>
                </w:rPr>
                <w:id w:val="1690949191"/>
                <w:placeholder>
                  <w:docPart w:val="809CB0050C174988BAEA5B90C7FE5D94"/>
                </w:placeholder>
              </w:sdtPr>
              <w:sdtEndPr/>
              <w:sdtContent>
                <w:r w:rsidR="008A0E59">
                  <w:rPr>
                    <w:color w:val="2460AD" w:themeColor="accent2"/>
                  </w:rPr>
                  <w:t>3</w:t>
                </w:r>
              </w:sdtContent>
            </w:sdt>
            <w:r w:rsidR="007D4BF6" w:rsidRPr="0027585E">
              <w:rPr>
                <w:color w:val="2460AD" w:themeColor="accent2"/>
              </w:rPr>
              <w:t xml:space="preserve"> </w:t>
            </w:r>
            <w:r w:rsidR="00930580" w:rsidRPr="006A7D0B">
              <w:rPr>
                <w:sz w:val="21"/>
                <w:szCs w:val="21"/>
              </w:rPr>
              <w:t>pages maximum</w:t>
            </w:r>
          </w:p>
        </w:tc>
        <w:tc>
          <w:tcPr>
            <w:tcW w:w="5802" w:type="dxa"/>
          </w:tcPr>
          <w:p w14:paraId="4E196DEA" w14:textId="77777777" w:rsidR="00930580" w:rsidRPr="006A7D0B" w:rsidRDefault="00930580">
            <w:r w:rsidRPr="006A7D0B">
              <w:t>Applicants are required to succinctly describe:</w:t>
            </w:r>
          </w:p>
          <w:p w14:paraId="409A790F" w14:textId="77777777" w:rsidR="00930580" w:rsidRPr="006A7D0B" w:rsidRDefault="00930580" w:rsidP="00D638EA">
            <w:pPr>
              <w:pStyle w:val="ListParagraph"/>
              <w:numPr>
                <w:ilvl w:val="0"/>
                <w:numId w:val="10"/>
              </w:numPr>
            </w:pPr>
            <w:r w:rsidRPr="006A7D0B">
              <w:t>The proposed technology, including its basic operating principles and how it is unique and innovative;</w:t>
            </w:r>
          </w:p>
          <w:p w14:paraId="01230022" w14:textId="77777777" w:rsidR="00930580" w:rsidRPr="006A7D0B" w:rsidRDefault="00930580" w:rsidP="00D638EA">
            <w:pPr>
              <w:pStyle w:val="ListParagraph"/>
              <w:numPr>
                <w:ilvl w:val="0"/>
                <w:numId w:val="10"/>
              </w:numPr>
            </w:pPr>
            <w:r w:rsidRPr="006A7D0B">
              <w:t>The proposed technology’s target level of performance (applicants should provide technical data or other support to show how the proposed target could be met);</w:t>
            </w:r>
          </w:p>
          <w:p w14:paraId="36C8B700" w14:textId="77777777" w:rsidR="00930580" w:rsidRPr="006A7D0B" w:rsidRDefault="00930580" w:rsidP="00D638EA">
            <w:pPr>
              <w:pStyle w:val="ListParagraph"/>
              <w:numPr>
                <w:ilvl w:val="0"/>
                <w:numId w:val="10"/>
              </w:numPr>
            </w:pPr>
            <w:r w:rsidRPr="006A7D0B">
              <w:t>The current state</w:t>
            </w:r>
            <w:r>
              <w:t xml:space="preserve"> </w:t>
            </w:r>
            <w:r w:rsidRPr="006A7D0B">
              <w:t>of</w:t>
            </w:r>
            <w:r>
              <w:t xml:space="preserve"> </w:t>
            </w:r>
            <w:r w:rsidRPr="006A7D0B">
              <w:t>the</w:t>
            </w:r>
            <w:r>
              <w:t xml:space="preserve"> </w:t>
            </w:r>
            <w:r w:rsidRPr="006A7D0B">
              <w:t>art in the relevant field and application, including key shortcomings, limitations, and challenges;</w:t>
            </w:r>
          </w:p>
          <w:p w14:paraId="4D2139A4" w14:textId="77777777" w:rsidR="00930580" w:rsidRPr="006A7D0B" w:rsidRDefault="00930580" w:rsidP="00D638EA">
            <w:pPr>
              <w:pStyle w:val="ListParagraph"/>
              <w:numPr>
                <w:ilvl w:val="0"/>
                <w:numId w:val="10"/>
              </w:numPr>
            </w:pPr>
            <w:r w:rsidRPr="006A7D0B">
              <w:t>How the proposed technology will overcome the shortcomings, limitations, and challenges in the relevant field and application;</w:t>
            </w:r>
          </w:p>
          <w:p w14:paraId="0EAD2831" w14:textId="77777777" w:rsidR="00930580" w:rsidRPr="006A7D0B" w:rsidRDefault="00930580" w:rsidP="00D638EA">
            <w:pPr>
              <w:pStyle w:val="ListParagraph"/>
              <w:numPr>
                <w:ilvl w:val="0"/>
                <w:numId w:val="10"/>
              </w:numPr>
            </w:pPr>
            <w:r w:rsidRPr="006A7D0B">
              <w:lastRenderedPageBreak/>
              <w:t xml:space="preserve">The potential impact that the </w:t>
            </w:r>
            <w:r w:rsidRPr="5CABDB48">
              <w:t>proposed</w:t>
            </w:r>
            <w:r w:rsidRPr="006A7D0B">
              <w:t xml:space="preserve"> project would have on the relevant field and application;</w:t>
            </w:r>
          </w:p>
          <w:p w14:paraId="23EB8A96" w14:textId="77777777" w:rsidR="00930580" w:rsidRPr="006A7D0B" w:rsidRDefault="00930580" w:rsidP="00D638EA">
            <w:pPr>
              <w:pStyle w:val="ListParagraph"/>
              <w:numPr>
                <w:ilvl w:val="0"/>
                <w:numId w:val="10"/>
              </w:numPr>
            </w:pPr>
            <w:r w:rsidRPr="006A7D0B">
              <w:t>How the proposed location of the proposed project will support technology development and long-term success;</w:t>
            </w:r>
          </w:p>
          <w:p w14:paraId="1E306B78" w14:textId="308FA0A0" w:rsidR="00930580" w:rsidRPr="006A7D0B" w:rsidRDefault="00930580" w:rsidP="00D638EA">
            <w:pPr>
              <w:pStyle w:val="ListParagraph"/>
              <w:numPr>
                <w:ilvl w:val="0"/>
                <w:numId w:val="10"/>
              </w:numPr>
            </w:pPr>
            <w:r w:rsidRPr="006A7D0B">
              <w:t>The key technical risks/issues associated with the proposed technology development plan;</w:t>
            </w:r>
          </w:p>
          <w:p w14:paraId="59D8D711" w14:textId="1111E548" w:rsidR="00930580" w:rsidRPr="006A7D0B" w:rsidRDefault="00930580" w:rsidP="00D638EA">
            <w:pPr>
              <w:pStyle w:val="ListParagraph"/>
              <w:numPr>
                <w:ilvl w:val="0"/>
                <w:numId w:val="10"/>
              </w:numPr>
            </w:pPr>
            <w:r w:rsidRPr="006A7D0B">
              <w:t>The impact that DOE funding would have on the proposed project</w:t>
            </w:r>
            <w:r w:rsidR="00871538" w:rsidRPr="006A7D0B">
              <w:t>; and</w:t>
            </w:r>
          </w:p>
          <w:p w14:paraId="42979F4E" w14:textId="6C1D3335" w:rsidR="00930580" w:rsidRPr="006A7D0B" w:rsidRDefault="0F8BA6EA" w:rsidP="00D638EA">
            <w:pPr>
              <w:pStyle w:val="ListParagraph"/>
              <w:numPr>
                <w:ilvl w:val="0"/>
                <w:numId w:val="10"/>
              </w:numPr>
            </w:pPr>
            <w:r>
              <w:t xml:space="preserve">Any potential impacts on Indian Tribes and describe how the applicant would engage </w:t>
            </w:r>
            <w:r w:rsidR="2189E747">
              <w:t>with a potentially impacted Indian Tribe(s).</w:t>
            </w:r>
          </w:p>
        </w:tc>
      </w:tr>
      <w:tr w:rsidR="00930580" w:rsidRPr="006A7D0B" w14:paraId="63155BBD" w14:textId="77777777" w:rsidTr="00E839E4">
        <w:tc>
          <w:tcPr>
            <w:tcW w:w="2043" w:type="dxa"/>
            <w:shd w:val="clear" w:color="auto" w:fill="085A9B"/>
          </w:tcPr>
          <w:p w14:paraId="0E70C213" w14:textId="77777777" w:rsidR="00930580" w:rsidRPr="005A17A4" w:rsidRDefault="00930580" w:rsidP="00F003CA">
            <w:pPr>
              <w:rPr>
                <w:b/>
                <w:bCs/>
                <w:color w:val="FFFFFF" w:themeColor="background1"/>
              </w:rPr>
            </w:pPr>
            <w:r w:rsidRPr="005A17A4">
              <w:rPr>
                <w:b/>
                <w:bCs/>
                <w:color w:val="FFFFFF" w:themeColor="background1"/>
              </w:rPr>
              <w:lastRenderedPageBreak/>
              <w:t>Addendum</w:t>
            </w:r>
          </w:p>
        </w:tc>
        <w:tc>
          <w:tcPr>
            <w:tcW w:w="1515" w:type="dxa"/>
          </w:tcPr>
          <w:p w14:paraId="16D1FE5D" w14:textId="6140BCEB" w:rsidR="00930580" w:rsidRPr="006A7D0B" w:rsidRDefault="00A30717">
            <w:pPr>
              <w:rPr>
                <w:sz w:val="21"/>
                <w:szCs w:val="21"/>
              </w:rPr>
            </w:pPr>
            <w:sdt>
              <w:sdtPr>
                <w:rPr>
                  <w:color w:val="2460AD" w:themeColor="accent2"/>
                </w:rPr>
                <w:id w:val="1345826768"/>
                <w:placeholder>
                  <w:docPart w:val="D127A7B8A6E14C6189D10597E91E84D1"/>
                </w:placeholder>
              </w:sdtPr>
              <w:sdtEndPr/>
              <w:sdtContent>
                <w:r w:rsidR="004070FD">
                  <w:rPr>
                    <w:color w:val="2460AD" w:themeColor="accent2"/>
                  </w:rPr>
                  <w:t>1</w:t>
                </w:r>
              </w:sdtContent>
            </w:sdt>
            <w:r w:rsidR="00A23D30" w:rsidRPr="004143B1">
              <w:rPr>
                <w:color w:val="2460AD" w:themeColor="accent2"/>
              </w:rPr>
              <w:t xml:space="preserve"> </w:t>
            </w:r>
            <w:r w:rsidR="00930580" w:rsidRPr="006A7D0B">
              <w:rPr>
                <w:sz w:val="21"/>
                <w:szCs w:val="21"/>
              </w:rPr>
              <w:t>pages maximum</w:t>
            </w:r>
          </w:p>
        </w:tc>
        <w:tc>
          <w:tcPr>
            <w:tcW w:w="5802" w:type="dxa"/>
          </w:tcPr>
          <w:p w14:paraId="1117F6C0" w14:textId="77777777" w:rsidR="00930580" w:rsidRPr="006A7D0B" w:rsidRDefault="00930580">
            <w:r w:rsidRPr="006A7D0B">
              <w:t xml:space="preserve">Applicants are required to succinctly describe the qualifications, experience, and capabilities of the proposed </w:t>
            </w:r>
            <w:r>
              <w:t>p</w:t>
            </w:r>
            <w:r w:rsidRPr="006A7D0B">
              <w:t xml:space="preserve">roject </w:t>
            </w:r>
            <w:r>
              <w:t>t</w:t>
            </w:r>
            <w:r w:rsidRPr="006A7D0B">
              <w:t>eam, including:</w:t>
            </w:r>
          </w:p>
          <w:p w14:paraId="5F61E9BB" w14:textId="0D9003D3" w:rsidR="00930580" w:rsidRPr="006A7D0B" w:rsidRDefault="00930580" w:rsidP="00D638EA">
            <w:pPr>
              <w:pStyle w:val="ListParagraph"/>
              <w:numPr>
                <w:ilvl w:val="0"/>
                <w:numId w:val="11"/>
              </w:numPr>
            </w:pPr>
            <w:r w:rsidRPr="006A7D0B">
              <w:t xml:space="preserve">Whether </w:t>
            </w:r>
            <w:r w:rsidRPr="002E0B31">
              <w:t xml:space="preserve">the </w:t>
            </w:r>
            <w:r w:rsidR="00A75A5B">
              <w:t>Principal Investigator</w:t>
            </w:r>
            <w:r w:rsidRPr="002E0B31">
              <w:t xml:space="preserve"> </w:t>
            </w:r>
            <w:r w:rsidR="00C93989">
              <w:t>(</w:t>
            </w:r>
            <w:r w:rsidRPr="002E0B31">
              <w:t>PI</w:t>
            </w:r>
            <w:r w:rsidR="00C93989">
              <w:t>)</w:t>
            </w:r>
            <w:r w:rsidRPr="002E0B31">
              <w:t xml:space="preserve"> or </w:t>
            </w:r>
            <w:r w:rsidR="00C93989">
              <w:t>Lead Project Manager (</w:t>
            </w:r>
            <w:r w:rsidR="45BB7548">
              <w:t>LPM</w:t>
            </w:r>
            <w:r w:rsidR="00C93989">
              <w:t>)</w:t>
            </w:r>
            <w:r w:rsidRPr="002E0B31">
              <w:t xml:space="preserve"> and </w:t>
            </w:r>
            <w:r>
              <w:t>p</w:t>
            </w:r>
            <w:r w:rsidRPr="006A7D0B">
              <w:t xml:space="preserve">roject </w:t>
            </w:r>
            <w:r>
              <w:t>t</w:t>
            </w:r>
            <w:r w:rsidRPr="006A7D0B">
              <w:t>eam have the skill and expertise needed to successfully execute the project plan;</w:t>
            </w:r>
          </w:p>
          <w:p w14:paraId="4A509DCC" w14:textId="77777777" w:rsidR="00930580" w:rsidRPr="006A7D0B" w:rsidRDefault="00930580" w:rsidP="00D638EA">
            <w:pPr>
              <w:pStyle w:val="ListParagraph"/>
              <w:numPr>
                <w:ilvl w:val="0"/>
                <w:numId w:val="11"/>
              </w:numPr>
            </w:pPr>
            <w:r w:rsidRPr="006A7D0B">
              <w:t>Whether the applicant has prior experience which demonstrates an ability to perform tasks of similar risk and complexity;</w:t>
            </w:r>
          </w:p>
          <w:p w14:paraId="11C28669" w14:textId="77777777" w:rsidR="00930580" w:rsidRPr="006A7D0B" w:rsidRDefault="00930580" w:rsidP="00D638EA">
            <w:pPr>
              <w:pStyle w:val="ListParagraph"/>
              <w:numPr>
                <w:ilvl w:val="0"/>
                <w:numId w:val="11"/>
              </w:numPr>
            </w:pPr>
            <w:r w:rsidRPr="006A7D0B">
              <w:t xml:space="preserve">Whether the applicant has worked together with its teaming partners on prior projects or programs; </w:t>
            </w:r>
          </w:p>
          <w:p w14:paraId="6EAB21D0" w14:textId="77777777" w:rsidR="00930580" w:rsidRPr="006A7D0B" w:rsidRDefault="00930580" w:rsidP="00D638EA">
            <w:pPr>
              <w:pStyle w:val="ListParagraph"/>
              <w:numPr>
                <w:ilvl w:val="0"/>
                <w:numId w:val="11"/>
              </w:numPr>
            </w:pPr>
            <w:r w:rsidRPr="006A7D0B">
              <w:t>Whether the applicant has adequate access to equipment and facilities necessary to accomplish the effort and/or clearly explain how it intends to obtain access to the necessary equipment and facilities; and</w:t>
            </w:r>
          </w:p>
          <w:p w14:paraId="363D2731" w14:textId="77777777" w:rsidR="00930580" w:rsidRPr="006A7D0B" w:rsidRDefault="00930580" w:rsidP="00D638EA">
            <w:pPr>
              <w:pStyle w:val="ListParagraph"/>
              <w:numPr>
                <w:ilvl w:val="0"/>
                <w:numId w:val="11"/>
              </w:numPr>
            </w:pPr>
            <w:r w:rsidRPr="006A7D0B">
              <w:t>Applicants may provide graphs, charts, or other data to supplement their Technology Description.</w:t>
            </w:r>
          </w:p>
        </w:tc>
      </w:tr>
    </w:tbl>
    <w:p w14:paraId="6D0FF51C" w14:textId="77777777" w:rsidR="00AE2491" w:rsidRDefault="00AE2491" w:rsidP="00274F54">
      <w:pPr>
        <w:pStyle w:val="Body1"/>
      </w:pPr>
      <w:r>
        <w:t xml:space="preserve"> </w:t>
      </w:r>
    </w:p>
    <w:p w14:paraId="32F1A4DD" w14:textId="224E3CAD" w:rsidR="005E357D" w:rsidRDefault="005E357D" w:rsidP="00274F54">
      <w:pPr>
        <w:pStyle w:val="Body1"/>
      </w:pPr>
      <w:r w:rsidRPr="0046042C">
        <w:t xml:space="preserve">Total </w:t>
      </w:r>
      <w:r w:rsidR="19DEDBE5">
        <w:t>c</w:t>
      </w:r>
      <w:r>
        <w:t xml:space="preserve">oncept </w:t>
      </w:r>
      <w:r w:rsidR="14505FF1">
        <w:t>p</w:t>
      </w:r>
      <w:r>
        <w:t>aper</w:t>
      </w:r>
      <w:r w:rsidRPr="0046042C">
        <w:t xml:space="preserve"> Maximum Page Limit:</w:t>
      </w:r>
      <w:r w:rsidR="00A23D30">
        <w:t xml:space="preserve"> </w:t>
      </w:r>
      <w:sdt>
        <w:sdtPr>
          <w:id w:val="-1733999446"/>
          <w:placeholder>
            <w:docPart w:val="69F8070CB4FB4A19A0E31E55B73A3DEC"/>
          </w:placeholder>
        </w:sdtPr>
        <w:sdtEndPr/>
        <w:sdtContent>
          <w:r w:rsidR="003574CC">
            <w:t>5</w:t>
          </w:r>
        </w:sdtContent>
      </w:sdt>
      <w:r w:rsidR="00A23D30">
        <w:t xml:space="preserve"> </w:t>
      </w:r>
      <w:r w:rsidRPr="0046042C">
        <w:t>pages</w:t>
      </w:r>
      <w:r w:rsidR="00374D10">
        <w:t xml:space="preserve">. </w:t>
      </w:r>
      <w:r w:rsidR="00374D10" w:rsidRPr="000E76C2">
        <w:t>Calibri typeface, a black font color, and a font size of 12-point or larger (except in figures or tables, which may be 10-point font).</w:t>
      </w:r>
      <w:r w:rsidR="005000E3">
        <w:t xml:space="preserve"> Margins of not </w:t>
      </w:r>
      <w:r w:rsidR="005000E3" w:rsidRPr="000E76C2">
        <w:t>less than 1" (&gt;= 1") on every side</w:t>
      </w:r>
      <w:r w:rsidR="005000E3">
        <w:t>.</w:t>
      </w:r>
    </w:p>
    <w:p w14:paraId="1BA592A5" w14:textId="77777777" w:rsidR="00AE2491" w:rsidRDefault="00AE2491" w:rsidP="00D90ABE"/>
    <w:p w14:paraId="0F6ECFBF" w14:textId="556F0478" w:rsidR="00B57D63" w:rsidRDefault="00B57D63" w:rsidP="00D90ABE">
      <w:r w:rsidRPr="00424AE2">
        <w:t xml:space="preserve">DOE makes an independent assessment of each </w:t>
      </w:r>
      <w:r w:rsidR="4DBC66CE">
        <w:t>c</w:t>
      </w:r>
      <w:r>
        <w:t xml:space="preserve">oncept </w:t>
      </w:r>
      <w:r w:rsidR="69A5489C">
        <w:t>p</w:t>
      </w:r>
      <w:r>
        <w:t>aper</w:t>
      </w:r>
      <w:r w:rsidRPr="00424AE2">
        <w:t xml:space="preserve"> based on the </w:t>
      </w:r>
      <w:r w:rsidR="005E1D50">
        <w:t>technical</w:t>
      </w:r>
      <w:r w:rsidR="00D57EFB">
        <w:t xml:space="preserve"> </w:t>
      </w:r>
      <w:r w:rsidR="00D57EFB" w:rsidRPr="005E1D50">
        <w:t xml:space="preserve">review </w:t>
      </w:r>
      <w:r w:rsidRPr="005E1D50">
        <w:t xml:space="preserve">criteria </w:t>
      </w:r>
      <w:r w:rsidR="005E1D50" w:rsidRPr="005E1D50">
        <w:t xml:space="preserve">for </w:t>
      </w:r>
      <w:hyperlink w:anchor="_Concept_Papers" w:history="1">
        <w:r w:rsidR="00C940A2" w:rsidRPr="00C940A2">
          <w:rPr>
            <w:rStyle w:val="Hyperlink"/>
          </w:rPr>
          <w:t>Concept Papers</w:t>
        </w:r>
      </w:hyperlink>
      <w:r w:rsidR="00C940A2">
        <w:t xml:space="preserve"> </w:t>
      </w:r>
      <w:r w:rsidR="005E1D50" w:rsidRPr="005E1D50">
        <w:t>described below</w:t>
      </w:r>
      <w:r w:rsidRPr="005E1D50">
        <w:t>. DOE</w:t>
      </w:r>
      <w:r w:rsidRPr="00424AE2">
        <w:t xml:space="preserve"> will encourage a subset of applicants to submit </w:t>
      </w:r>
      <w:r w:rsidR="0D4F42CF">
        <w:t>a</w:t>
      </w:r>
      <w:r>
        <w:t>pplications.</w:t>
      </w:r>
      <w:r w:rsidRPr="00424AE2">
        <w:t xml:space="preserve"> Other applicants will be discouraged from submitting a</w:t>
      </w:r>
      <w:r w:rsidR="00F60EA8">
        <w:t>n</w:t>
      </w:r>
      <w:r w:rsidRPr="00424AE2">
        <w:t xml:space="preserve"> </w:t>
      </w:r>
      <w:r w:rsidR="4E2EE395">
        <w:t>a</w:t>
      </w:r>
      <w:r>
        <w:t>pplication.</w:t>
      </w:r>
      <w:r w:rsidRPr="00424AE2">
        <w:t xml:space="preserve"> </w:t>
      </w:r>
      <w:r w:rsidR="00A76122">
        <w:t xml:space="preserve">Please see </w:t>
      </w:r>
      <w:r w:rsidR="00A76122" w:rsidRPr="007539B1">
        <w:rPr>
          <w:color w:val="C83000"/>
        </w:rPr>
        <w:t xml:space="preserve">NOFO Part 2, </w:t>
      </w:r>
      <w:r w:rsidR="0049153B" w:rsidRPr="007539B1">
        <w:rPr>
          <w:i/>
          <w:color w:val="C83000"/>
        </w:rPr>
        <w:t xml:space="preserve">Selection and Award </w:t>
      </w:r>
      <w:r w:rsidR="007539B1" w:rsidRPr="007539B1">
        <w:rPr>
          <w:i/>
          <w:iCs/>
          <w:color w:val="C83000"/>
        </w:rPr>
        <w:t>N</w:t>
      </w:r>
      <w:r w:rsidR="0049153B" w:rsidRPr="007539B1">
        <w:rPr>
          <w:i/>
          <w:iCs/>
          <w:color w:val="C83000"/>
        </w:rPr>
        <w:t>otices</w:t>
      </w:r>
      <w:r w:rsidR="005C485A">
        <w:rPr>
          <w:i/>
          <w:iCs/>
          <w:color w:val="C83000"/>
        </w:rPr>
        <w:t>—Concept Paper Notifications</w:t>
      </w:r>
      <w:r w:rsidR="00016806">
        <w:t>.</w:t>
      </w:r>
      <w:r w:rsidRPr="00A23D30">
        <w:t xml:space="preserve"> </w:t>
      </w:r>
    </w:p>
    <w:p w14:paraId="5AB898CE" w14:textId="77777777" w:rsidR="00D90393" w:rsidRPr="00424AE2" w:rsidRDefault="00D90393" w:rsidP="00D90ABE"/>
    <w:p w14:paraId="34E9BA25" w14:textId="3ADBDB22" w:rsidR="00101401" w:rsidRPr="00101401" w:rsidRDefault="00101401" w:rsidP="00D638EA">
      <w:pPr>
        <w:pStyle w:val="Heading2"/>
        <w:numPr>
          <w:ilvl w:val="0"/>
          <w:numId w:val="37"/>
        </w:numPr>
        <w:tabs>
          <w:tab w:val="clear" w:pos="270"/>
          <w:tab w:val="clear" w:pos="360"/>
          <w:tab w:val="clear" w:pos="900"/>
        </w:tabs>
      </w:pPr>
      <w:bookmarkStart w:id="345" w:name="_Toc187385546"/>
      <w:r w:rsidRPr="00101401">
        <w:t>Application Content Requirements</w:t>
      </w:r>
      <w:bookmarkEnd w:id="345"/>
    </w:p>
    <w:p w14:paraId="08467D1D" w14:textId="4B54348A" w:rsidR="00101401" w:rsidRDefault="00101401" w:rsidP="00F003CA">
      <w:r w:rsidRPr="00101401">
        <w:t xml:space="preserve">Each </w:t>
      </w:r>
      <w:r w:rsidR="2B8C5A58">
        <w:t>a</w:t>
      </w:r>
      <w:r>
        <w:t xml:space="preserve">pplication </w:t>
      </w:r>
      <w:r w:rsidRPr="00101401">
        <w:t xml:space="preserve">must be limited to a single concept. Applications must conform to the following requirements and must not exceed the stated page limits. </w:t>
      </w:r>
      <w:r w:rsidR="007D1EBA">
        <w:t xml:space="preserve">Please refer to </w:t>
      </w:r>
      <w:r w:rsidR="00DB7AA4" w:rsidRPr="00EF6459">
        <w:t xml:space="preserve">the </w:t>
      </w:r>
      <w:r w:rsidR="00DB7AA4" w:rsidRPr="00EF6459">
        <w:rPr>
          <w:color w:val="C83000"/>
        </w:rPr>
        <w:t>NOFO Part 2</w:t>
      </w:r>
      <w:r w:rsidR="00032DF1" w:rsidRPr="00EF6459">
        <w:rPr>
          <w:color w:val="C83000"/>
        </w:rPr>
        <w:t xml:space="preserve">, </w:t>
      </w:r>
      <w:r w:rsidR="00032DF1" w:rsidRPr="00EF6459">
        <w:rPr>
          <w:i/>
          <w:color w:val="C83000"/>
        </w:rPr>
        <w:t>Application Content and Form</w:t>
      </w:r>
      <w:r w:rsidR="007D1EBA" w:rsidRPr="00EF6459">
        <w:t xml:space="preserve"> for a complete list of application </w:t>
      </w:r>
      <w:r w:rsidR="00151DE3" w:rsidRPr="00EF6459">
        <w:t>requirements</w:t>
      </w:r>
      <w:r w:rsidR="00DB7AA4" w:rsidRPr="00EF6459">
        <w:t>.</w:t>
      </w:r>
      <w:r w:rsidR="00AB2330">
        <w:t xml:space="preserve"> </w:t>
      </w:r>
      <w:r w:rsidR="008A28BC">
        <w:t xml:space="preserve">Detailed guidance on the content and form of </w:t>
      </w:r>
      <w:r w:rsidR="009E356D">
        <w:t>NOFO-</w:t>
      </w:r>
      <w:r w:rsidR="0098085B">
        <w:t xml:space="preserve">specific requirements </w:t>
      </w:r>
      <w:r w:rsidR="009E356D">
        <w:t>is</w:t>
      </w:r>
      <w:r w:rsidR="0098085B">
        <w:t xml:space="preserve"> provided </w:t>
      </w:r>
      <w:r w:rsidR="002358F1">
        <w:t>following</w:t>
      </w:r>
      <w:r w:rsidR="0098085B">
        <w:t xml:space="preserve"> the </w:t>
      </w:r>
      <w:hyperlink w:anchor="_Summary_of_Application" w:history="1">
        <w:r w:rsidR="00CB6991" w:rsidRPr="002358F1">
          <w:rPr>
            <w:rStyle w:val="Hyperlink"/>
          </w:rPr>
          <w:t xml:space="preserve">Summary of Application </w:t>
        </w:r>
        <w:r w:rsidR="002358F1" w:rsidRPr="002358F1">
          <w:rPr>
            <w:rStyle w:val="Hyperlink"/>
          </w:rPr>
          <w:t>Requirements</w:t>
        </w:r>
      </w:hyperlink>
      <w:r w:rsidR="009E356D">
        <w:t xml:space="preserve"> </w:t>
      </w:r>
      <w:r w:rsidR="0098085B">
        <w:t>table</w:t>
      </w:r>
      <w:r w:rsidR="002358F1">
        <w:t xml:space="preserve"> below</w:t>
      </w:r>
      <w:r w:rsidR="0098085B">
        <w:t>.</w:t>
      </w:r>
    </w:p>
    <w:p w14:paraId="3AD7F5ED" w14:textId="77777777" w:rsidR="0093370C" w:rsidRDefault="0093370C" w:rsidP="00F003CA"/>
    <w:p w14:paraId="6397E24F" w14:textId="77777777" w:rsidR="008B01FA" w:rsidRPr="00B95CA5" w:rsidRDefault="008B01FA" w:rsidP="00D638EA">
      <w:pPr>
        <w:pStyle w:val="Heading3"/>
        <w:numPr>
          <w:ilvl w:val="0"/>
          <w:numId w:val="39"/>
        </w:numPr>
      </w:pPr>
      <w:bookmarkStart w:id="346" w:name="_Toc187385547"/>
      <w:r w:rsidRPr="00B95CA5">
        <w:t>Covered Individual Definition, Designation, and Responsibility</w:t>
      </w:r>
      <w:bookmarkEnd w:id="346"/>
    </w:p>
    <w:p w14:paraId="2610D848" w14:textId="058A5F55" w:rsidR="0093370C" w:rsidRDefault="0093370C" w:rsidP="00F003CA">
      <w:r>
        <w:t xml:space="preserve">Several of the </w:t>
      </w:r>
      <w:r w:rsidR="00FF2467">
        <w:t xml:space="preserve">Application </w:t>
      </w:r>
      <w:r w:rsidR="000A288A">
        <w:t>Content Requirements</w:t>
      </w:r>
      <w:r w:rsidR="00050543">
        <w:t xml:space="preserve"> listed below and in the NOFO Part 2 </w:t>
      </w:r>
      <w:r w:rsidR="003B728E">
        <w:t xml:space="preserve">are </w:t>
      </w:r>
      <w:r w:rsidR="000B1C74">
        <w:t xml:space="preserve">required of </w:t>
      </w:r>
      <w:r w:rsidR="00883B05">
        <w:t>c</w:t>
      </w:r>
      <w:r w:rsidR="000B1C74">
        <w:t xml:space="preserve">overed </w:t>
      </w:r>
      <w:r w:rsidR="00883B05">
        <w:t>i</w:t>
      </w:r>
      <w:r w:rsidR="000B1C74">
        <w:t xml:space="preserve">ndividuals. </w:t>
      </w:r>
    </w:p>
    <w:p w14:paraId="336584A0" w14:textId="77777777" w:rsidR="002155C3" w:rsidRDefault="002155C3" w:rsidP="00F003CA"/>
    <w:p w14:paraId="37645A4C" w14:textId="73F4F1E1" w:rsidR="002155C3" w:rsidRPr="00420AAE" w:rsidRDefault="002155C3" w:rsidP="002155C3">
      <w:pPr>
        <w:rPr>
          <w:rFonts w:asciiTheme="minorHAnsi" w:eastAsiaTheme="minorEastAsia" w:hAnsiTheme="minorHAnsi" w:cstheme="minorBidi"/>
          <w:color w:val="2460AD" w:themeColor="accent2"/>
        </w:rPr>
      </w:pPr>
      <w:r w:rsidRPr="7D775D81">
        <w:rPr>
          <w:rFonts w:asciiTheme="minorHAnsi" w:eastAsiaTheme="minorEastAsia" w:hAnsiTheme="minorHAnsi" w:cstheme="minorBidi"/>
        </w:rPr>
        <w:t>For the purposes of this NOFO, a</w:t>
      </w:r>
      <w:r w:rsidR="00FB4721">
        <w:rPr>
          <w:rFonts w:asciiTheme="minorHAnsi" w:eastAsiaTheme="minorEastAsia" w:hAnsiTheme="minorHAnsi" w:cstheme="minorBidi"/>
        </w:rPr>
        <w:t xml:space="preserve"> </w:t>
      </w:r>
      <w:r w:rsidR="008B4F49">
        <w:rPr>
          <w:rFonts w:asciiTheme="minorHAnsi" w:eastAsiaTheme="minorEastAsia" w:hAnsiTheme="minorHAnsi" w:cstheme="minorBidi"/>
        </w:rPr>
        <w:t xml:space="preserve">Covered Individual </w:t>
      </w:r>
      <w:r w:rsidRPr="4705B8FA">
        <w:t xml:space="preserve">means an individual who (a) contributes in a substantive, meaningful way to the development or execution of the scope of work of a project proposed for funding by DOE, and (b) is designated as a covered individual by DOE. </w:t>
      </w:r>
    </w:p>
    <w:p w14:paraId="1FE8F020" w14:textId="77777777" w:rsidR="002155C3" w:rsidRDefault="002155C3" w:rsidP="002155C3"/>
    <w:p w14:paraId="4650BF49" w14:textId="77777777" w:rsidR="002155C3" w:rsidRDefault="002155C3" w:rsidP="002155C3">
      <w:pPr>
        <w:rPr>
          <w:b/>
        </w:rPr>
      </w:pPr>
      <w:r w:rsidRPr="4705B8FA">
        <w:t>DOE designates as covered individuals any principal investigator (PI); project director (PD); co-principal investigator (Co-PI); co-project director (Co-PD); project manager; and any individual regardless of title that is functionally performing as a PI, PD, Co-PI, Co-PD, or project manager. Status as a consultant, graduate (master’s or PhD) student, or postdoctoral associate does not automatically disqualify a person from being designated as a “covered individual” if they meet the definition in (a) above.</w:t>
      </w:r>
    </w:p>
    <w:p w14:paraId="22C72E2F" w14:textId="77777777" w:rsidR="002155C3" w:rsidRDefault="002155C3" w:rsidP="002155C3"/>
    <w:p w14:paraId="4E4392AC" w14:textId="77777777" w:rsidR="002155C3" w:rsidRDefault="002155C3" w:rsidP="002155C3">
      <w:r w:rsidRPr="4705B8FA">
        <w:t xml:space="preserve">The </w:t>
      </w:r>
      <w:r>
        <w:t>applicant</w:t>
      </w:r>
      <w:r w:rsidRPr="4705B8FA">
        <w:t xml:space="preserve"> is responsible for assessing the applicability of (a) </w:t>
      </w:r>
      <w:r>
        <w:t xml:space="preserve">above, </w:t>
      </w:r>
      <w:r w:rsidRPr="4705B8FA">
        <w:t>against each person listed on the application. Further, the applicant is responsible for identifying any such individual to DOE for designation as a covered individual, if not already designated by DOE as described above.</w:t>
      </w:r>
    </w:p>
    <w:p w14:paraId="115EA2E9" w14:textId="77777777" w:rsidR="002155C3" w:rsidRDefault="002155C3" w:rsidP="002155C3"/>
    <w:p w14:paraId="769C70A0" w14:textId="77777777" w:rsidR="002155C3" w:rsidRDefault="002155C3" w:rsidP="002155C3">
      <w:r w:rsidRPr="4705B8FA">
        <w:t xml:space="preserve">The applicant’s submission of a current and pending support disclosure and/or </w:t>
      </w:r>
      <w:proofErr w:type="spellStart"/>
      <w:r w:rsidRPr="4705B8FA">
        <w:t>biosketch</w:t>
      </w:r>
      <w:proofErr w:type="spellEnd"/>
      <w:r w:rsidRPr="4705B8FA">
        <w:t>/resume for a particular person serves as an acknowledgement that DOE designates that person as a covered individual.</w:t>
      </w:r>
    </w:p>
    <w:p w14:paraId="6A999BDD" w14:textId="77777777" w:rsidR="002155C3" w:rsidRDefault="002155C3" w:rsidP="002155C3"/>
    <w:p w14:paraId="21FD634D" w14:textId="77777777" w:rsidR="002155C3" w:rsidRDefault="002155C3" w:rsidP="002155C3">
      <w:r w:rsidRPr="4705B8FA">
        <w:t>DOE may further designate covered individuals during award negotiations or the award period of performance.</w:t>
      </w:r>
    </w:p>
    <w:p w14:paraId="2BFA8D3D" w14:textId="77777777" w:rsidR="002155C3" w:rsidRDefault="002155C3" w:rsidP="002155C3"/>
    <w:p w14:paraId="4609156E" w14:textId="77777777" w:rsidR="002155C3" w:rsidRDefault="002155C3" w:rsidP="002155C3">
      <w:r w:rsidRPr="4705B8FA">
        <w:t>DOE may further designate covered individuals during award negotiations or the award period of performance.</w:t>
      </w:r>
    </w:p>
    <w:p w14:paraId="1E031B02" w14:textId="77777777" w:rsidR="002630C1" w:rsidRDefault="002630C1" w:rsidP="00F003CA"/>
    <w:p w14:paraId="30298233" w14:textId="0ACCBA05" w:rsidR="002630C1" w:rsidRPr="00101401" w:rsidRDefault="00552F87" w:rsidP="00D638EA">
      <w:pPr>
        <w:pStyle w:val="Heading3"/>
        <w:numPr>
          <w:ilvl w:val="0"/>
          <w:numId w:val="39"/>
        </w:numPr>
      </w:pPr>
      <w:bookmarkStart w:id="347" w:name="_Summary_of_Application"/>
      <w:bookmarkStart w:id="348" w:name="_Toc187385548"/>
      <w:bookmarkEnd w:id="347"/>
      <w:r>
        <w:t>Summary of Application Requirements</w:t>
      </w:r>
      <w:bookmarkEnd w:id="348"/>
    </w:p>
    <w:p w14:paraId="2B183880" w14:textId="77777777" w:rsidR="000345C8" w:rsidRPr="000345C8" w:rsidRDefault="000345C8" w:rsidP="00544D53">
      <w:pPr>
        <w:pStyle w:val="BBodyText"/>
      </w:pPr>
    </w:p>
    <w:tbl>
      <w:tblPr>
        <w:tblStyle w:val="TableGrid5"/>
        <w:tblW w:w="9360" w:type="dxa"/>
        <w:tblInd w:w="-5" w:type="dxa"/>
        <w:tblLayout w:type="fixed"/>
        <w:tblLook w:val="04A0" w:firstRow="1" w:lastRow="0" w:firstColumn="1" w:lastColumn="0" w:noHBand="0" w:noVBand="1"/>
      </w:tblPr>
      <w:tblGrid>
        <w:gridCol w:w="4041"/>
        <w:gridCol w:w="949"/>
        <w:gridCol w:w="950"/>
        <w:gridCol w:w="3420"/>
      </w:tblGrid>
      <w:tr w:rsidR="00101401" w:rsidRPr="00101401" w14:paraId="68E5808E" w14:textId="77777777" w:rsidTr="00354A61">
        <w:tc>
          <w:tcPr>
            <w:tcW w:w="4041" w:type="dxa"/>
            <w:shd w:val="clear" w:color="auto" w:fill="1B4781" w:themeFill="accent2" w:themeFillShade="BF"/>
            <w:vAlign w:val="center"/>
          </w:tcPr>
          <w:p w14:paraId="133A6CC6" w14:textId="77777777" w:rsidR="00101401" w:rsidRPr="00E94F53" w:rsidRDefault="00101401" w:rsidP="00756F5F">
            <w:pPr>
              <w:jc w:val="center"/>
              <w:rPr>
                <w:b/>
                <w:bCs/>
                <w:color w:val="FFFFFF" w:themeColor="background1"/>
              </w:rPr>
            </w:pPr>
            <w:r w:rsidRPr="00E94F53">
              <w:rPr>
                <w:b/>
                <w:bCs/>
                <w:color w:val="FFFFFF" w:themeColor="background1"/>
              </w:rPr>
              <w:t>Component</w:t>
            </w:r>
          </w:p>
        </w:tc>
        <w:tc>
          <w:tcPr>
            <w:tcW w:w="949" w:type="dxa"/>
            <w:shd w:val="clear" w:color="auto" w:fill="1B4781" w:themeFill="accent2" w:themeFillShade="BF"/>
            <w:vAlign w:val="center"/>
          </w:tcPr>
          <w:p w14:paraId="436B93FD" w14:textId="77777777" w:rsidR="00101401" w:rsidRPr="00E94F53" w:rsidRDefault="00101401" w:rsidP="00756F5F">
            <w:pPr>
              <w:jc w:val="center"/>
              <w:rPr>
                <w:b/>
                <w:bCs/>
                <w:color w:val="FFFFFF" w:themeColor="background1"/>
              </w:rPr>
            </w:pPr>
            <w:r w:rsidRPr="00E94F53">
              <w:rPr>
                <w:b/>
                <w:bCs/>
                <w:color w:val="FFFFFF" w:themeColor="background1"/>
              </w:rPr>
              <w:t>File Format</w:t>
            </w:r>
          </w:p>
        </w:tc>
        <w:tc>
          <w:tcPr>
            <w:tcW w:w="950" w:type="dxa"/>
            <w:shd w:val="clear" w:color="auto" w:fill="1B4781" w:themeFill="accent2" w:themeFillShade="BF"/>
            <w:vAlign w:val="center"/>
          </w:tcPr>
          <w:p w14:paraId="11192342" w14:textId="77777777" w:rsidR="00101401" w:rsidRPr="00E94F53" w:rsidRDefault="00101401" w:rsidP="00756F5F">
            <w:pPr>
              <w:jc w:val="center"/>
              <w:rPr>
                <w:b/>
                <w:bCs/>
                <w:color w:val="FFFFFF" w:themeColor="background1"/>
              </w:rPr>
            </w:pPr>
            <w:r w:rsidRPr="00E94F53">
              <w:rPr>
                <w:b/>
                <w:bCs/>
                <w:color w:val="FFFFFF" w:themeColor="background1"/>
              </w:rPr>
              <w:t>Page Limit</w:t>
            </w:r>
          </w:p>
        </w:tc>
        <w:tc>
          <w:tcPr>
            <w:tcW w:w="3420" w:type="dxa"/>
            <w:shd w:val="clear" w:color="auto" w:fill="1B4781" w:themeFill="accent2" w:themeFillShade="BF"/>
          </w:tcPr>
          <w:p w14:paraId="0C6A665C" w14:textId="77777777" w:rsidR="00101401" w:rsidRPr="00E94F53" w:rsidRDefault="00101401" w:rsidP="00756F5F">
            <w:pPr>
              <w:jc w:val="center"/>
              <w:rPr>
                <w:b/>
                <w:bCs/>
                <w:color w:val="FFFFFF" w:themeColor="background1"/>
              </w:rPr>
            </w:pPr>
            <w:r w:rsidRPr="00E94F53">
              <w:rPr>
                <w:b/>
                <w:bCs/>
                <w:color w:val="FFFFFF" w:themeColor="background1"/>
              </w:rPr>
              <w:t>File Name</w:t>
            </w:r>
          </w:p>
        </w:tc>
      </w:tr>
      <w:tr w:rsidR="0022741D" w:rsidRPr="00101401" w14:paraId="0366E365" w14:textId="77777777" w:rsidTr="00354A61">
        <w:tc>
          <w:tcPr>
            <w:tcW w:w="4041" w:type="dxa"/>
            <w:shd w:val="clear" w:color="auto" w:fill="1B4781" w:themeFill="accent2" w:themeFillShade="BF"/>
          </w:tcPr>
          <w:p w14:paraId="73B53233" w14:textId="77777777" w:rsidR="00101401" w:rsidRDefault="00101401" w:rsidP="00101401">
            <w:pPr>
              <w:rPr>
                <w:b/>
                <w:bCs/>
                <w:color w:val="FFFFFF" w:themeColor="background1"/>
              </w:rPr>
            </w:pPr>
            <w:r w:rsidRPr="00E94F53">
              <w:rPr>
                <w:b/>
                <w:bCs/>
                <w:color w:val="FFFFFF" w:themeColor="background1"/>
              </w:rPr>
              <w:t>Application for Federal Assistance</w:t>
            </w:r>
          </w:p>
          <w:p w14:paraId="4781BD13" w14:textId="401EAD8A" w:rsidR="00192B6F" w:rsidRPr="00E94F53" w:rsidRDefault="00192B6F" w:rsidP="00101401">
            <w:pPr>
              <w:rPr>
                <w:b/>
                <w:bCs/>
                <w:color w:val="FFFFFF" w:themeColor="background1"/>
              </w:rPr>
            </w:pPr>
            <w:r>
              <w:rPr>
                <w:b/>
                <w:bCs/>
                <w:color w:val="FFFFFF" w:themeColor="background1"/>
              </w:rPr>
              <w:t>(SF-424)</w:t>
            </w:r>
          </w:p>
        </w:tc>
        <w:tc>
          <w:tcPr>
            <w:tcW w:w="949" w:type="dxa"/>
            <w:shd w:val="clear" w:color="auto" w:fill="FFFFFF" w:themeFill="background1"/>
          </w:tcPr>
          <w:p w14:paraId="573F548C" w14:textId="77777777" w:rsidR="00101401" w:rsidRPr="00101401" w:rsidRDefault="00101401" w:rsidP="00101401">
            <w:r w:rsidRPr="00101401">
              <w:t>PDF</w:t>
            </w:r>
          </w:p>
        </w:tc>
        <w:tc>
          <w:tcPr>
            <w:tcW w:w="950" w:type="dxa"/>
            <w:shd w:val="clear" w:color="auto" w:fill="FFFFFF" w:themeFill="background1"/>
          </w:tcPr>
          <w:p w14:paraId="339B661D" w14:textId="77777777" w:rsidR="00101401" w:rsidRPr="00101401" w:rsidRDefault="00101401" w:rsidP="00101401">
            <w:r w:rsidRPr="00101401">
              <w:t>n/a</w:t>
            </w:r>
          </w:p>
        </w:tc>
        <w:tc>
          <w:tcPr>
            <w:tcW w:w="3420" w:type="dxa"/>
            <w:shd w:val="clear" w:color="auto" w:fill="auto"/>
          </w:tcPr>
          <w:p w14:paraId="531262D8" w14:textId="61F2F459" w:rsidR="00101401" w:rsidRPr="00D41FF4" w:rsidRDefault="00101401" w:rsidP="00101401">
            <w:r w:rsidRPr="00D41FF4">
              <w:t>ControlNumber_LeadOrganization_424</w:t>
            </w:r>
          </w:p>
        </w:tc>
      </w:tr>
      <w:tr w:rsidR="0022741D" w:rsidRPr="00101401" w14:paraId="04BBD15C" w14:textId="77777777" w:rsidTr="00354A61">
        <w:tc>
          <w:tcPr>
            <w:tcW w:w="4041" w:type="dxa"/>
            <w:shd w:val="clear" w:color="auto" w:fill="1B4781" w:themeFill="accent2" w:themeFillShade="BF"/>
          </w:tcPr>
          <w:p w14:paraId="1D2E54E3" w14:textId="77777777" w:rsidR="00101401" w:rsidRPr="00E94F53" w:rsidRDefault="00101401" w:rsidP="00F003CA">
            <w:pPr>
              <w:rPr>
                <w:b/>
                <w:bCs/>
                <w:color w:val="FFFFFF" w:themeColor="background1"/>
              </w:rPr>
            </w:pPr>
            <w:r w:rsidRPr="00E94F53">
              <w:rPr>
                <w:b/>
                <w:bCs/>
                <w:color w:val="FFFFFF" w:themeColor="background1"/>
              </w:rPr>
              <w:t xml:space="preserve">Technical Volume </w:t>
            </w:r>
          </w:p>
        </w:tc>
        <w:tc>
          <w:tcPr>
            <w:tcW w:w="949" w:type="dxa"/>
            <w:shd w:val="clear" w:color="auto" w:fill="FFFFFF" w:themeFill="background1"/>
          </w:tcPr>
          <w:p w14:paraId="157B4EFA" w14:textId="77777777" w:rsidR="00101401" w:rsidRPr="00101401" w:rsidRDefault="00101401" w:rsidP="00F003CA">
            <w:r w:rsidRPr="00101401">
              <w:t>PDF</w:t>
            </w:r>
          </w:p>
        </w:tc>
        <w:tc>
          <w:tcPr>
            <w:tcW w:w="950" w:type="dxa"/>
            <w:shd w:val="clear" w:color="auto" w:fill="FFFFFF" w:themeFill="background1"/>
          </w:tcPr>
          <w:p w14:paraId="36917D60" w14:textId="5E8B0180" w:rsidR="00101401" w:rsidRPr="00101401" w:rsidRDefault="00101401" w:rsidP="00F003CA">
            <w:pPr>
              <w:rPr>
                <w:rFonts w:cs="Calibri"/>
                <w:color w:val="000000"/>
              </w:rPr>
            </w:pPr>
            <w:r w:rsidRPr="003B0997">
              <w:t>[</w:t>
            </w:r>
            <w:r w:rsidR="00804AE2">
              <w:t>2</w:t>
            </w:r>
            <w:r w:rsidR="00A015E1">
              <w:t>5</w:t>
            </w:r>
            <w:r w:rsidRPr="003B0997">
              <w:t>]</w:t>
            </w:r>
          </w:p>
        </w:tc>
        <w:tc>
          <w:tcPr>
            <w:tcW w:w="3420" w:type="dxa"/>
            <w:shd w:val="clear" w:color="auto" w:fill="auto"/>
          </w:tcPr>
          <w:p w14:paraId="6143E52D" w14:textId="0E2467BB" w:rsidR="00101401" w:rsidRPr="00CE1C25" w:rsidRDefault="00101401" w:rsidP="00F003CA">
            <w:pPr>
              <w:rPr>
                <w:color w:val="000000"/>
              </w:rPr>
            </w:pPr>
            <w:proofErr w:type="spellStart"/>
            <w:r w:rsidRPr="31D4484F">
              <w:t>ControlNumber_LeadOrganization</w:t>
            </w:r>
            <w:r w:rsidR="004065E9">
              <w:t>_</w:t>
            </w:r>
            <w:r w:rsidRPr="31D4484F">
              <w:t>TechnicalVolume</w:t>
            </w:r>
            <w:proofErr w:type="spellEnd"/>
          </w:p>
        </w:tc>
      </w:tr>
      <w:tr w:rsidR="0022741D" w:rsidRPr="00101401" w14:paraId="3BA09484" w14:textId="77777777" w:rsidTr="00354A61">
        <w:tc>
          <w:tcPr>
            <w:tcW w:w="4041" w:type="dxa"/>
            <w:shd w:val="clear" w:color="auto" w:fill="1B4781" w:themeFill="accent2" w:themeFillShade="BF"/>
          </w:tcPr>
          <w:p w14:paraId="07FC8E62" w14:textId="77777777" w:rsidR="00101401" w:rsidRPr="00E94F53" w:rsidRDefault="00101401" w:rsidP="00F003CA">
            <w:pPr>
              <w:rPr>
                <w:b/>
                <w:bCs/>
                <w:color w:val="FFFFFF" w:themeColor="background1"/>
              </w:rPr>
            </w:pPr>
            <w:r w:rsidRPr="00E94F53">
              <w:rPr>
                <w:b/>
                <w:bCs/>
                <w:color w:val="FFFFFF" w:themeColor="background1"/>
              </w:rPr>
              <w:t>Letters of Commitment</w:t>
            </w:r>
          </w:p>
        </w:tc>
        <w:tc>
          <w:tcPr>
            <w:tcW w:w="949" w:type="dxa"/>
            <w:shd w:val="clear" w:color="auto" w:fill="FFFFFF" w:themeFill="background1"/>
          </w:tcPr>
          <w:p w14:paraId="7EEF02F7" w14:textId="77777777" w:rsidR="00101401" w:rsidRPr="00101401" w:rsidRDefault="00101401" w:rsidP="00F003CA">
            <w:r w:rsidRPr="00101401">
              <w:t>PDF</w:t>
            </w:r>
          </w:p>
        </w:tc>
        <w:tc>
          <w:tcPr>
            <w:tcW w:w="950" w:type="dxa"/>
            <w:shd w:val="clear" w:color="auto" w:fill="FFFFFF" w:themeFill="background1"/>
          </w:tcPr>
          <w:p w14:paraId="3251B4DE" w14:textId="77777777" w:rsidR="00101401" w:rsidRPr="00101401" w:rsidRDefault="00101401" w:rsidP="00F003CA">
            <w:r w:rsidRPr="00101401">
              <w:t>1 page each</w:t>
            </w:r>
          </w:p>
        </w:tc>
        <w:tc>
          <w:tcPr>
            <w:tcW w:w="3420" w:type="dxa"/>
            <w:shd w:val="clear" w:color="auto" w:fill="auto"/>
          </w:tcPr>
          <w:p w14:paraId="724AD37F" w14:textId="26B4E1C6" w:rsidR="00101401" w:rsidRPr="00D41FF4" w:rsidRDefault="00101401" w:rsidP="00F003CA">
            <w:proofErr w:type="spellStart"/>
            <w:r w:rsidRPr="00D41FF4">
              <w:t>ControlNumber_LeadOrganization_LOCs</w:t>
            </w:r>
            <w:proofErr w:type="spellEnd"/>
          </w:p>
        </w:tc>
      </w:tr>
      <w:tr w:rsidR="0022741D" w:rsidRPr="00101401" w14:paraId="00C337B7" w14:textId="77777777" w:rsidTr="00354A61">
        <w:tc>
          <w:tcPr>
            <w:tcW w:w="4041" w:type="dxa"/>
            <w:shd w:val="clear" w:color="auto" w:fill="1B4781" w:themeFill="accent2" w:themeFillShade="BF"/>
          </w:tcPr>
          <w:p w14:paraId="6F31AA78" w14:textId="77777777" w:rsidR="00101401" w:rsidRPr="00E94F53" w:rsidRDefault="00101401" w:rsidP="00101401">
            <w:pPr>
              <w:rPr>
                <w:b/>
                <w:bCs/>
                <w:color w:val="FFFFFF" w:themeColor="background1"/>
              </w:rPr>
            </w:pPr>
            <w:r w:rsidRPr="00E94F53">
              <w:rPr>
                <w:b/>
                <w:bCs/>
                <w:color w:val="FFFFFF" w:themeColor="background1"/>
              </w:rPr>
              <w:t>Statement of Project Objectives</w:t>
            </w:r>
          </w:p>
        </w:tc>
        <w:tc>
          <w:tcPr>
            <w:tcW w:w="949" w:type="dxa"/>
            <w:shd w:val="clear" w:color="auto" w:fill="FFFFFF" w:themeFill="background1"/>
          </w:tcPr>
          <w:p w14:paraId="5F65BE9E" w14:textId="77777777" w:rsidR="00101401" w:rsidRPr="00101401" w:rsidRDefault="00101401" w:rsidP="00101401">
            <w:r w:rsidRPr="00101401">
              <w:t>MS Word</w:t>
            </w:r>
          </w:p>
        </w:tc>
        <w:tc>
          <w:tcPr>
            <w:tcW w:w="950" w:type="dxa"/>
            <w:shd w:val="clear" w:color="auto" w:fill="FFFFFF" w:themeFill="background1"/>
          </w:tcPr>
          <w:p w14:paraId="5D4EAB82" w14:textId="5E27D3E4" w:rsidR="00101401" w:rsidRPr="00101401" w:rsidRDefault="00101401" w:rsidP="00101401">
            <w:r w:rsidRPr="00101401">
              <w:t>[</w:t>
            </w:r>
            <w:r w:rsidR="007E3C56">
              <w:t>5</w:t>
            </w:r>
            <w:r w:rsidRPr="00101401">
              <w:t>]</w:t>
            </w:r>
          </w:p>
        </w:tc>
        <w:tc>
          <w:tcPr>
            <w:tcW w:w="3420" w:type="dxa"/>
            <w:shd w:val="clear" w:color="auto" w:fill="FFFFFF" w:themeFill="background1"/>
          </w:tcPr>
          <w:p w14:paraId="2F699699" w14:textId="5C0B1836" w:rsidR="00101401" w:rsidRPr="00D41FF4" w:rsidRDefault="00101401" w:rsidP="00101401">
            <w:proofErr w:type="spellStart"/>
            <w:r w:rsidRPr="00D41FF4">
              <w:t>ControlNumber_LeadOrganization</w:t>
            </w:r>
            <w:r w:rsidR="00B3606A">
              <w:t>_</w:t>
            </w:r>
            <w:r w:rsidRPr="00D41FF4">
              <w:t>SOPO</w:t>
            </w:r>
            <w:proofErr w:type="spellEnd"/>
          </w:p>
        </w:tc>
      </w:tr>
      <w:tr w:rsidR="0022741D" w:rsidRPr="00101401" w14:paraId="7C4D4DCA" w14:textId="77777777" w:rsidTr="00354A61">
        <w:tc>
          <w:tcPr>
            <w:tcW w:w="4041" w:type="dxa"/>
            <w:shd w:val="clear" w:color="auto" w:fill="1B4781" w:themeFill="accent2" w:themeFillShade="BF"/>
          </w:tcPr>
          <w:p w14:paraId="5C3D0992" w14:textId="77777777" w:rsidR="00101401" w:rsidRPr="00E94F53" w:rsidRDefault="00101401" w:rsidP="00101401">
            <w:pPr>
              <w:rPr>
                <w:b/>
                <w:bCs/>
                <w:color w:val="FFFFFF" w:themeColor="background1"/>
              </w:rPr>
            </w:pPr>
            <w:r w:rsidRPr="00E94F53">
              <w:rPr>
                <w:b/>
                <w:bCs/>
                <w:color w:val="FFFFFF" w:themeColor="background1"/>
              </w:rPr>
              <w:t>Budget Justification Workbook</w:t>
            </w:r>
          </w:p>
        </w:tc>
        <w:tc>
          <w:tcPr>
            <w:tcW w:w="949" w:type="dxa"/>
            <w:shd w:val="clear" w:color="auto" w:fill="FFFFFF" w:themeFill="background1"/>
          </w:tcPr>
          <w:p w14:paraId="2CA518AF" w14:textId="77777777" w:rsidR="00101401" w:rsidRPr="00101401" w:rsidRDefault="00101401" w:rsidP="00101401">
            <w:r w:rsidRPr="00101401">
              <w:t>MS Excel</w:t>
            </w:r>
          </w:p>
        </w:tc>
        <w:tc>
          <w:tcPr>
            <w:tcW w:w="950" w:type="dxa"/>
            <w:shd w:val="clear" w:color="auto" w:fill="FFFFFF" w:themeFill="background1"/>
          </w:tcPr>
          <w:p w14:paraId="54B0AD11" w14:textId="77777777" w:rsidR="00101401" w:rsidRPr="00101401" w:rsidRDefault="00101401" w:rsidP="00101401">
            <w:r w:rsidRPr="00101401">
              <w:t>n/a</w:t>
            </w:r>
          </w:p>
        </w:tc>
        <w:tc>
          <w:tcPr>
            <w:tcW w:w="3420" w:type="dxa"/>
            <w:shd w:val="clear" w:color="auto" w:fill="FFFFFF" w:themeFill="background1"/>
          </w:tcPr>
          <w:p w14:paraId="052F228E" w14:textId="324CF802" w:rsidR="00101401" w:rsidRPr="00D41FF4" w:rsidRDefault="00101401" w:rsidP="00101401">
            <w:proofErr w:type="spellStart"/>
            <w:r w:rsidRPr="00D41FF4">
              <w:t>ControlNumber_LeadOrganization</w:t>
            </w:r>
            <w:r w:rsidR="0018766C">
              <w:t>_</w:t>
            </w:r>
            <w:r w:rsidRPr="00D41FF4">
              <w:t>Budget_Justification</w:t>
            </w:r>
            <w:proofErr w:type="spellEnd"/>
          </w:p>
        </w:tc>
      </w:tr>
      <w:tr w:rsidR="00C41690" w:rsidRPr="00101401" w14:paraId="328E2023" w14:textId="77777777" w:rsidTr="00354A61">
        <w:trPr>
          <w:trHeight w:val="692"/>
        </w:trPr>
        <w:tc>
          <w:tcPr>
            <w:tcW w:w="4041" w:type="dxa"/>
            <w:shd w:val="clear" w:color="auto" w:fill="1B4781" w:themeFill="accent2" w:themeFillShade="BF"/>
          </w:tcPr>
          <w:p w14:paraId="7508F9E7" w14:textId="34EDF3FC" w:rsidR="00C41690" w:rsidRPr="00E94F53" w:rsidRDefault="00C41690" w:rsidP="00C41690">
            <w:pPr>
              <w:rPr>
                <w:b/>
                <w:bCs/>
                <w:color w:val="FFFFFF" w:themeColor="background1"/>
              </w:rPr>
            </w:pPr>
            <w:r w:rsidRPr="00E94F53">
              <w:rPr>
                <w:b/>
                <w:bCs/>
                <w:color w:val="FFFFFF" w:themeColor="background1"/>
              </w:rPr>
              <w:t>Subrecipient Budget Justification</w:t>
            </w:r>
          </w:p>
        </w:tc>
        <w:tc>
          <w:tcPr>
            <w:tcW w:w="949" w:type="dxa"/>
            <w:shd w:val="clear" w:color="auto" w:fill="FFFFFF" w:themeFill="background1"/>
          </w:tcPr>
          <w:p w14:paraId="7467FCA4" w14:textId="27B5CE22" w:rsidR="00C41690" w:rsidRPr="00101401" w:rsidRDefault="00C41690" w:rsidP="00C41690">
            <w:r w:rsidRPr="00101401">
              <w:t>MS Excel</w:t>
            </w:r>
          </w:p>
        </w:tc>
        <w:tc>
          <w:tcPr>
            <w:tcW w:w="950" w:type="dxa"/>
            <w:shd w:val="clear" w:color="auto" w:fill="FFFFFF" w:themeFill="background1"/>
          </w:tcPr>
          <w:p w14:paraId="545404CE" w14:textId="04B1C20D" w:rsidR="00C41690" w:rsidRPr="00101401" w:rsidRDefault="00C41690" w:rsidP="00C41690">
            <w:r w:rsidRPr="00101401">
              <w:t>n/a</w:t>
            </w:r>
          </w:p>
        </w:tc>
        <w:tc>
          <w:tcPr>
            <w:tcW w:w="3420" w:type="dxa"/>
            <w:shd w:val="clear" w:color="auto" w:fill="FFFFFF" w:themeFill="background1"/>
          </w:tcPr>
          <w:p w14:paraId="36493BF6" w14:textId="3BEBD429" w:rsidR="00C41690" w:rsidRPr="00D41FF4" w:rsidRDefault="00C41690" w:rsidP="00C41690">
            <w:r w:rsidRPr="00D41FF4">
              <w:t>ControlNumber_LeadOrganization</w:t>
            </w:r>
            <w:r w:rsidR="0018766C">
              <w:t>_</w:t>
            </w:r>
            <w:r w:rsidRPr="00D41FF4">
              <w:t>Subrecipient_Budget_Justification</w:t>
            </w:r>
          </w:p>
        </w:tc>
      </w:tr>
      <w:tr w:rsidR="00883408" w:rsidRPr="00101401" w14:paraId="145CB040" w14:textId="77777777" w:rsidTr="00354A61">
        <w:tc>
          <w:tcPr>
            <w:tcW w:w="4041" w:type="dxa"/>
            <w:shd w:val="clear" w:color="auto" w:fill="1B4781" w:themeFill="accent2" w:themeFillShade="BF"/>
          </w:tcPr>
          <w:p w14:paraId="4D29468A" w14:textId="0BB6175D" w:rsidR="00883408" w:rsidRPr="00E94F53" w:rsidRDefault="00883408">
            <w:pPr>
              <w:rPr>
                <w:b/>
                <w:bCs/>
                <w:color w:val="FFFFFF" w:themeColor="background1"/>
              </w:rPr>
            </w:pPr>
            <w:r w:rsidRPr="00E94F53">
              <w:rPr>
                <w:b/>
                <w:bCs/>
                <w:color w:val="FFFFFF" w:themeColor="background1"/>
              </w:rPr>
              <w:lastRenderedPageBreak/>
              <w:t xml:space="preserve">Work Proposal for FFRDC, </w:t>
            </w:r>
            <w:r w:rsidRPr="002673EC">
              <w:rPr>
                <w:b/>
                <w:bCs/>
                <w:color w:val="FFFFFF" w:themeColor="background1"/>
              </w:rPr>
              <w:t xml:space="preserve">(see </w:t>
            </w:r>
            <w:hyperlink r:id="rId43" w:history="1">
              <w:r w:rsidRPr="002673EC">
                <w:rPr>
                  <w:rStyle w:val="Hyperlink"/>
                  <w:b/>
                  <w:bCs/>
                  <w14:ligatures w14:val="none"/>
                </w:rPr>
                <w:t>DOE O 412.1A</w:t>
              </w:r>
            </w:hyperlink>
            <w:r w:rsidRPr="002673EC">
              <w:rPr>
                <w:b/>
                <w:bCs/>
                <w:color w:val="FFFFFF" w:themeColor="background1"/>
              </w:rPr>
              <w:t>)</w:t>
            </w:r>
          </w:p>
        </w:tc>
        <w:tc>
          <w:tcPr>
            <w:tcW w:w="949" w:type="dxa"/>
            <w:shd w:val="clear" w:color="auto" w:fill="FFFFFF" w:themeFill="background1"/>
          </w:tcPr>
          <w:p w14:paraId="4383F586" w14:textId="77777777" w:rsidR="00883408" w:rsidRPr="00101401" w:rsidRDefault="00883408">
            <w:r w:rsidRPr="00101401">
              <w:t>PDF</w:t>
            </w:r>
          </w:p>
        </w:tc>
        <w:tc>
          <w:tcPr>
            <w:tcW w:w="950" w:type="dxa"/>
            <w:shd w:val="clear" w:color="auto" w:fill="FFFFFF" w:themeFill="background1"/>
          </w:tcPr>
          <w:p w14:paraId="386EE3E8" w14:textId="77777777" w:rsidR="00883408" w:rsidRPr="00101401" w:rsidRDefault="00883408">
            <w:r w:rsidRPr="00101401">
              <w:t>n/a</w:t>
            </w:r>
          </w:p>
        </w:tc>
        <w:tc>
          <w:tcPr>
            <w:tcW w:w="3420" w:type="dxa"/>
            <w:shd w:val="clear" w:color="auto" w:fill="FFFFFF" w:themeFill="background1"/>
          </w:tcPr>
          <w:p w14:paraId="112A0709" w14:textId="7F2D0F2B" w:rsidR="00883408" w:rsidRPr="00D41FF4" w:rsidRDefault="00883408">
            <w:pPr>
              <w:rPr>
                <w:color w:val="000000"/>
              </w:rPr>
            </w:pPr>
            <w:proofErr w:type="spellStart"/>
            <w:r w:rsidRPr="31D4484F">
              <w:t>ControlNumber_LeadOrganizatio</w:t>
            </w:r>
            <w:r w:rsidR="00967BDF">
              <w:t>n_</w:t>
            </w:r>
            <w:r w:rsidRPr="31D4484F">
              <w:t>WP</w:t>
            </w:r>
            <w:proofErr w:type="spellEnd"/>
          </w:p>
        </w:tc>
      </w:tr>
      <w:tr w:rsidR="007D07B0" w:rsidRPr="00101401" w14:paraId="6CB7E231" w14:textId="77777777" w:rsidTr="00354A61">
        <w:tc>
          <w:tcPr>
            <w:tcW w:w="4041" w:type="dxa"/>
            <w:shd w:val="clear" w:color="auto" w:fill="1B4781" w:themeFill="accent2" w:themeFillShade="BF"/>
          </w:tcPr>
          <w:p w14:paraId="4CBD4ABF" w14:textId="7C66932F" w:rsidR="007D07B0" w:rsidRPr="00E94F53" w:rsidRDefault="007D07B0">
            <w:pPr>
              <w:rPr>
                <w:b/>
                <w:bCs/>
                <w:color w:val="FFFFFF" w:themeColor="background1"/>
              </w:rPr>
            </w:pPr>
            <w:r w:rsidRPr="00E94F53">
              <w:rPr>
                <w:b/>
                <w:bCs/>
                <w:color w:val="FFFFFF" w:themeColor="background1"/>
              </w:rPr>
              <w:t xml:space="preserve">Authorization </w:t>
            </w:r>
            <w:r>
              <w:rPr>
                <w:b/>
                <w:bCs/>
                <w:color w:val="FFFFFF" w:themeColor="background1"/>
              </w:rPr>
              <w:t>for Non-DOE or DOE FFRDCs</w:t>
            </w:r>
          </w:p>
        </w:tc>
        <w:tc>
          <w:tcPr>
            <w:tcW w:w="949" w:type="dxa"/>
            <w:shd w:val="clear" w:color="auto" w:fill="FFFFFF" w:themeFill="background1"/>
          </w:tcPr>
          <w:p w14:paraId="14E96AE4" w14:textId="77777777" w:rsidR="007D07B0" w:rsidRPr="00101401" w:rsidRDefault="007D07B0">
            <w:r w:rsidRPr="00101401">
              <w:t>PDF</w:t>
            </w:r>
          </w:p>
        </w:tc>
        <w:tc>
          <w:tcPr>
            <w:tcW w:w="950" w:type="dxa"/>
            <w:shd w:val="clear" w:color="auto" w:fill="FFFFFF" w:themeFill="background1"/>
          </w:tcPr>
          <w:p w14:paraId="59B6622D" w14:textId="77777777" w:rsidR="007D07B0" w:rsidRPr="00101401" w:rsidRDefault="007D07B0">
            <w:r w:rsidRPr="00101401">
              <w:t>n/a</w:t>
            </w:r>
          </w:p>
        </w:tc>
        <w:tc>
          <w:tcPr>
            <w:tcW w:w="3420" w:type="dxa"/>
            <w:shd w:val="clear" w:color="auto" w:fill="FFFFFF" w:themeFill="background1"/>
          </w:tcPr>
          <w:p w14:paraId="10321763" w14:textId="500CA96E" w:rsidR="007D07B0" w:rsidRPr="00D41FF4" w:rsidRDefault="007D07B0">
            <w:proofErr w:type="spellStart"/>
            <w:r w:rsidRPr="00D41FF4">
              <w:t>ControlNumber_LeadOrganization_FFRDCAuth</w:t>
            </w:r>
            <w:proofErr w:type="spellEnd"/>
          </w:p>
        </w:tc>
      </w:tr>
      <w:tr w:rsidR="006A5C61" w:rsidRPr="00101401" w14:paraId="06841D8C" w14:textId="77777777" w:rsidTr="00354A61">
        <w:tc>
          <w:tcPr>
            <w:tcW w:w="4041" w:type="dxa"/>
            <w:shd w:val="clear" w:color="auto" w:fill="1B4781" w:themeFill="accent2" w:themeFillShade="BF"/>
          </w:tcPr>
          <w:p w14:paraId="17B0A2C3" w14:textId="77777777" w:rsidR="006A5C61" w:rsidRPr="00E94F53" w:rsidRDefault="006A5C61" w:rsidP="00BA08CA">
            <w:pPr>
              <w:rPr>
                <w:b/>
                <w:bCs/>
                <w:color w:val="FFFFFF" w:themeColor="background1"/>
              </w:rPr>
            </w:pPr>
            <w:r w:rsidRPr="00E94F53">
              <w:rPr>
                <w:b/>
                <w:bCs/>
                <w:color w:val="FFFFFF" w:themeColor="background1"/>
              </w:rPr>
              <w:t xml:space="preserve">Waiver for Foreign Entity Participation </w:t>
            </w:r>
          </w:p>
        </w:tc>
        <w:tc>
          <w:tcPr>
            <w:tcW w:w="949" w:type="dxa"/>
            <w:shd w:val="clear" w:color="auto" w:fill="FFFFFF" w:themeFill="background1"/>
          </w:tcPr>
          <w:p w14:paraId="6E60D00E" w14:textId="77777777" w:rsidR="006A5C61" w:rsidRPr="00101401" w:rsidRDefault="006A5C61" w:rsidP="00BA08CA">
            <w:r w:rsidRPr="00101401">
              <w:t>PDF</w:t>
            </w:r>
          </w:p>
        </w:tc>
        <w:tc>
          <w:tcPr>
            <w:tcW w:w="950" w:type="dxa"/>
            <w:shd w:val="clear" w:color="auto" w:fill="FFFFFF" w:themeFill="background1"/>
          </w:tcPr>
          <w:p w14:paraId="131A924A" w14:textId="77777777" w:rsidR="006A5C61" w:rsidRPr="00101401" w:rsidRDefault="006A5C61" w:rsidP="00BA08CA">
            <w:r w:rsidRPr="00101401">
              <w:t>n/a</w:t>
            </w:r>
          </w:p>
        </w:tc>
        <w:tc>
          <w:tcPr>
            <w:tcW w:w="3420" w:type="dxa"/>
            <w:shd w:val="clear" w:color="auto" w:fill="FFFFFF" w:themeFill="background1"/>
          </w:tcPr>
          <w:p w14:paraId="7D6AD541" w14:textId="658D8445" w:rsidR="006A5C61" w:rsidRPr="00D41FF4" w:rsidRDefault="006A5C61" w:rsidP="00BA08CA">
            <w:pPr>
              <w:rPr>
                <w:color w:val="000000"/>
              </w:rPr>
            </w:pPr>
            <w:proofErr w:type="spellStart"/>
            <w:r w:rsidRPr="506C4AB1">
              <w:t>ControlNumber_LeadOrganization</w:t>
            </w:r>
            <w:r w:rsidR="00197186">
              <w:t>_</w:t>
            </w:r>
            <w:r w:rsidRPr="506C4AB1">
              <w:t>FEW</w:t>
            </w:r>
            <w:proofErr w:type="spellEnd"/>
          </w:p>
        </w:tc>
      </w:tr>
      <w:tr w:rsidR="00757932" w14:paraId="5BD91AFA" w14:textId="77777777" w:rsidTr="00354A61">
        <w:trPr>
          <w:trHeight w:val="300"/>
        </w:trPr>
        <w:tc>
          <w:tcPr>
            <w:tcW w:w="4041" w:type="dxa"/>
            <w:shd w:val="clear" w:color="auto" w:fill="1B4781" w:themeFill="accent2" w:themeFillShade="BF"/>
          </w:tcPr>
          <w:p w14:paraId="12EA95C7" w14:textId="77777777" w:rsidR="00757932" w:rsidRPr="00E94F53" w:rsidRDefault="00757932" w:rsidP="00BA08CA">
            <w:pPr>
              <w:rPr>
                <w:b/>
                <w:bCs/>
                <w:color w:val="FFFFFF" w:themeColor="background1"/>
              </w:rPr>
            </w:pPr>
            <w:r>
              <w:rPr>
                <w:b/>
                <w:bCs/>
                <w:color w:val="FFFFFF" w:themeColor="background1"/>
              </w:rPr>
              <w:t>Performance of Work in the United States (</w:t>
            </w:r>
            <w:r w:rsidRPr="00E94F53">
              <w:rPr>
                <w:b/>
                <w:bCs/>
                <w:color w:val="FFFFFF" w:themeColor="background1"/>
              </w:rPr>
              <w:t>Foreign Work Waiver</w:t>
            </w:r>
            <w:r>
              <w:rPr>
                <w:b/>
                <w:bCs/>
                <w:color w:val="FFFFFF" w:themeColor="background1"/>
              </w:rPr>
              <w:t>)</w:t>
            </w:r>
          </w:p>
        </w:tc>
        <w:tc>
          <w:tcPr>
            <w:tcW w:w="949" w:type="dxa"/>
            <w:shd w:val="clear" w:color="auto" w:fill="FFFFFF" w:themeFill="background1"/>
          </w:tcPr>
          <w:p w14:paraId="4C80A2DF" w14:textId="77777777" w:rsidR="00757932" w:rsidRPr="506C4AB1" w:rsidRDefault="00757932" w:rsidP="00BA08CA">
            <w:r>
              <w:t>PDF</w:t>
            </w:r>
          </w:p>
        </w:tc>
        <w:tc>
          <w:tcPr>
            <w:tcW w:w="950" w:type="dxa"/>
            <w:shd w:val="clear" w:color="auto" w:fill="FFFFFF" w:themeFill="background1"/>
          </w:tcPr>
          <w:p w14:paraId="7DF52BF6" w14:textId="77777777" w:rsidR="00757932" w:rsidRPr="506C4AB1" w:rsidRDefault="00757932" w:rsidP="00BA08CA">
            <w:r>
              <w:t>n/a</w:t>
            </w:r>
          </w:p>
        </w:tc>
        <w:tc>
          <w:tcPr>
            <w:tcW w:w="3420" w:type="dxa"/>
            <w:shd w:val="clear" w:color="auto" w:fill="FFFFFF" w:themeFill="background1"/>
          </w:tcPr>
          <w:p w14:paraId="41A46C3C" w14:textId="6C71D1E1" w:rsidR="00757932" w:rsidRPr="506C4AB1" w:rsidRDefault="00757932" w:rsidP="00BA08CA">
            <w:proofErr w:type="spellStart"/>
            <w:r w:rsidRPr="506C4AB1">
              <w:t>ControlNumber_LeadOrganization</w:t>
            </w:r>
            <w:r w:rsidR="00197186">
              <w:t>_</w:t>
            </w:r>
            <w:r w:rsidRPr="506C4AB1">
              <w:t>FWW</w:t>
            </w:r>
            <w:proofErr w:type="spellEnd"/>
          </w:p>
        </w:tc>
      </w:tr>
      <w:tr w:rsidR="00A54C84" w:rsidRPr="00101401" w14:paraId="37CEAFB8" w14:textId="77777777" w:rsidTr="00354A61">
        <w:tc>
          <w:tcPr>
            <w:tcW w:w="4041" w:type="dxa"/>
            <w:shd w:val="clear" w:color="auto" w:fill="1B4781" w:themeFill="accent2" w:themeFillShade="BF"/>
          </w:tcPr>
          <w:p w14:paraId="5259B598" w14:textId="07889D30" w:rsidR="00A54C84" w:rsidRPr="00E94F53" w:rsidRDefault="00A54C84" w:rsidP="00BA08CA">
            <w:pPr>
              <w:rPr>
                <w:b/>
                <w:bCs/>
                <w:color w:val="FFFFFF" w:themeColor="background1"/>
              </w:rPr>
            </w:pPr>
            <w:r w:rsidRPr="00E94F53">
              <w:rPr>
                <w:b/>
                <w:bCs/>
                <w:color w:val="FFFFFF" w:themeColor="background1"/>
              </w:rPr>
              <w:t>Resumes (Research and Development (R&amp;D))</w:t>
            </w:r>
          </w:p>
        </w:tc>
        <w:tc>
          <w:tcPr>
            <w:tcW w:w="949" w:type="dxa"/>
            <w:shd w:val="clear" w:color="auto" w:fill="FFFFFF" w:themeFill="background1"/>
          </w:tcPr>
          <w:p w14:paraId="569862BB" w14:textId="77777777" w:rsidR="00A54C84" w:rsidRPr="00101401" w:rsidRDefault="00A54C84" w:rsidP="00BA08CA">
            <w:r w:rsidRPr="00101401">
              <w:t>PDF</w:t>
            </w:r>
          </w:p>
        </w:tc>
        <w:tc>
          <w:tcPr>
            <w:tcW w:w="950" w:type="dxa"/>
            <w:shd w:val="clear" w:color="auto" w:fill="FFFFFF" w:themeFill="background1"/>
          </w:tcPr>
          <w:p w14:paraId="2F1089F5" w14:textId="77777777" w:rsidR="00A54C84" w:rsidRPr="00101401" w:rsidRDefault="00A54C84" w:rsidP="00BA08CA">
            <w:r w:rsidRPr="00101401">
              <w:t>3 pages each</w:t>
            </w:r>
          </w:p>
        </w:tc>
        <w:tc>
          <w:tcPr>
            <w:tcW w:w="3420" w:type="dxa"/>
            <w:shd w:val="clear" w:color="auto" w:fill="auto"/>
          </w:tcPr>
          <w:p w14:paraId="288956AB" w14:textId="77777777" w:rsidR="00A54C84" w:rsidRPr="00D41FF4" w:rsidRDefault="00A54C84" w:rsidP="00BA08CA">
            <w:pPr>
              <w:rPr>
                <w:color w:val="000000"/>
              </w:rPr>
            </w:pPr>
            <w:proofErr w:type="spellStart"/>
            <w:r w:rsidRPr="31D4484F">
              <w:t>ControlNumber_LeadOrganization_Resumes</w:t>
            </w:r>
            <w:proofErr w:type="spellEnd"/>
          </w:p>
        </w:tc>
      </w:tr>
      <w:tr w:rsidR="00A54C84" w:rsidRPr="00101401" w14:paraId="187A34EE" w14:textId="77777777" w:rsidTr="00354A61">
        <w:tc>
          <w:tcPr>
            <w:tcW w:w="4041" w:type="dxa"/>
            <w:shd w:val="clear" w:color="auto" w:fill="1B4781" w:themeFill="accent2" w:themeFillShade="BF"/>
          </w:tcPr>
          <w:p w14:paraId="28EB2210" w14:textId="77777777" w:rsidR="00A54C84" w:rsidRPr="00E94F53" w:rsidRDefault="00A54C84" w:rsidP="00BA08CA">
            <w:pPr>
              <w:rPr>
                <w:b/>
                <w:bCs/>
                <w:color w:val="FFFFFF" w:themeColor="background1"/>
              </w:rPr>
            </w:pPr>
            <w:r w:rsidRPr="00E94F53">
              <w:rPr>
                <w:b/>
                <w:bCs/>
                <w:color w:val="FFFFFF" w:themeColor="background1"/>
              </w:rPr>
              <w:t>Current and Pending Support</w:t>
            </w:r>
            <w:r>
              <w:rPr>
                <w:b/>
                <w:bCs/>
                <w:color w:val="FFFFFF" w:themeColor="background1"/>
              </w:rPr>
              <w:t xml:space="preserve"> </w:t>
            </w:r>
            <w:r w:rsidRPr="00F05C45">
              <w:rPr>
                <w:color w:val="FFFFFF" w:themeColor="background1"/>
              </w:rPr>
              <w:t>(for each covered individual)</w:t>
            </w:r>
          </w:p>
        </w:tc>
        <w:tc>
          <w:tcPr>
            <w:tcW w:w="949" w:type="dxa"/>
            <w:shd w:val="clear" w:color="auto" w:fill="FFFFFF" w:themeFill="background1"/>
          </w:tcPr>
          <w:p w14:paraId="5F868173" w14:textId="77777777" w:rsidR="00A54C84" w:rsidRPr="00101401" w:rsidRDefault="00A54C84" w:rsidP="00BA08CA">
            <w:r w:rsidRPr="00101401">
              <w:t>PDF</w:t>
            </w:r>
          </w:p>
        </w:tc>
        <w:tc>
          <w:tcPr>
            <w:tcW w:w="950" w:type="dxa"/>
            <w:shd w:val="clear" w:color="auto" w:fill="FFFFFF" w:themeFill="background1"/>
          </w:tcPr>
          <w:p w14:paraId="4620F71D" w14:textId="77777777" w:rsidR="00A54C84" w:rsidRPr="00101401" w:rsidRDefault="00A54C84" w:rsidP="00BA08CA">
            <w:r w:rsidRPr="00101401">
              <w:t>n/a</w:t>
            </w:r>
          </w:p>
        </w:tc>
        <w:tc>
          <w:tcPr>
            <w:tcW w:w="3420" w:type="dxa"/>
            <w:shd w:val="clear" w:color="auto" w:fill="FFFFFF" w:themeFill="background1"/>
          </w:tcPr>
          <w:p w14:paraId="79B4E14F" w14:textId="77777777" w:rsidR="00A54C84" w:rsidRPr="00D41FF4" w:rsidRDefault="00A54C84" w:rsidP="00BA08CA">
            <w:proofErr w:type="spellStart"/>
            <w:r w:rsidRPr="00D41FF4">
              <w:t>ControlNumber_LeadOrganization_CPS</w:t>
            </w:r>
            <w:proofErr w:type="spellEnd"/>
            <w:r>
              <w:t xml:space="preserve"> </w:t>
            </w:r>
          </w:p>
          <w:p w14:paraId="2B34825F" w14:textId="77777777" w:rsidR="00A54C84" w:rsidRPr="00D41FF4" w:rsidRDefault="00A54C84" w:rsidP="00BA08CA"/>
        </w:tc>
      </w:tr>
      <w:tr w:rsidR="00A54C84" w:rsidRPr="00101401" w14:paraId="67FCC66A" w14:textId="77777777" w:rsidTr="00354A61">
        <w:tc>
          <w:tcPr>
            <w:tcW w:w="4041" w:type="dxa"/>
            <w:shd w:val="clear" w:color="auto" w:fill="1B4781" w:themeFill="accent2" w:themeFillShade="BF"/>
          </w:tcPr>
          <w:p w14:paraId="70254880" w14:textId="77777777" w:rsidR="00A54C84" w:rsidRPr="00E94F53" w:rsidRDefault="00A54C84" w:rsidP="00BA08CA">
            <w:pPr>
              <w:rPr>
                <w:b/>
                <w:bCs/>
                <w:color w:val="FFFFFF" w:themeColor="background1"/>
              </w:rPr>
            </w:pPr>
            <w:r w:rsidRPr="00E94F53">
              <w:rPr>
                <w:b/>
                <w:bCs/>
                <w:color w:val="FFFFFF" w:themeColor="background1"/>
              </w:rPr>
              <w:t>Digital Persistent Identifier</w:t>
            </w:r>
            <w:r>
              <w:rPr>
                <w:b/>
                <w:bCs/>
                <w:color w:val="FFFFFF" w:themeColor="background1"/>
              </w:rPr>
              <w:t xml:space="preserve"> </w:t>
            </w:r>
            <w:r w:rsidRPr="00F05C45">
              <w:rPr>
                <w:color w:val="FFFFFF" w:themeColor="background1"/>
              </w:rPr>
              <w:t>(for each covered individual)</w:t>
            </w:r>
          </w:p>
        </w:tc>
        <w:tc>
          <w:tcPr>
            <w:tcW w:w="949" w:type="dxa"/>
            <w:shd w:val="clear" w:color="auto" w:fill="FFFFFF" w:themeFill="background1"/>
          </w:tcPr>
          <w:p w14:paraId="615B5C65" w14:textId="77777777" w:rsidR="00A54C84" w:rsidRPr="00101401" w:rsidRDefault="00A54C84" w:rsidP="00BA08CA">
            <w:r>
              <w:t>N/A</w:t>
            </w:r>
          </w:p>
        </w:tc>
        <w:tc>
          <w:tcPr>
            <w:tcW w:w="950" w:type="dxa"/>
            <w:shd w:val="clear" w:color="auto" w:fill="FFFFFF" w:themeFill="background1"/>
          </w:tcPr>
          <w:p w14:paraId="08F47F50" w14:textId="77777777" w:rsidR="00A54C84" w:rsidRPr="00101401" w:rsidRDefault="00A54C84" w:rsidP="00BA08CA">
            <w:r>
              <w:t>N/A</w:t>
            </w:r>
          </w:p>
        </w:tc>
        <w:tc>
          <w:tcPr>
            <w:tcW w:w="3420" w:type="dxa"/>
            <w:shd w:val="clear" w:color="auto" w:fill="FFFFFF" w:themeFill="background1"/>
          </w:tcPr>
          <w:p w14:paraId="26C4D3C4" w14:textId="77777777" w:rsidR="00A54C84" w:rsidRPr="00D41FF4" w:rsidRDefault="00A54C84" w:rsidP="00BA08CA">
            <w:r w:rsidRPr="00D41FF4">
              <w:t>Include in C</w:t>
            </w:r>
            <w:r>
              <w:t xml:space="preserve">urrent &amp; </w:t>
            </w:r>
            <w:r w:rsidRPr="00D41FF4">
              <w:t>P</w:t>
            </w:r>
            <w:r>
              <w:t xml:space="preserve">ending </w:t>
            </w:r>
            <w:r w:rsidRPr="00D41FF4">
              <w:t>S</w:t>
            </w:r>
            <w:r>
              <w:t>upport</w:t>
            </w:r>
            <w:r w:rsidRPr="00D41FF4">
              <w:t xml:space="preserve"> </w:t>
            </w:r>
          </w:p>
        </w:tc>
      </w:tr>
      <w:tr w:rsidR="00041C7E" w:rsidRPr="00101401" w14:paraId="566AF7D4" w14:textId="77777777" w:rsidTr="00354A61">
        <w:tc>
          <w:tcPr>
            <w:tcW w:w="4041" w:type="dxa"/>
            <w:shd w:val="clear" w:color="auto" w:fill="1B4781" w:themeFill="accent2" w:themeFillShade="BF"/>
          </w:tcPr>
          <w:p w14:paraId="16D2BB42" w14:textId="77777777" w:rsidR="00041C7E" w:rsidRPr="00E94F53" w:rsidRDefault="00041C7E" w:rsidP="00BA08CA">
            <w:pPr>
              <w:rPr>
                <w:b/>
                <w:bCs/>
                <w:color w:val="FFFFFF" w:themeColor="background1"/>
              </w:rPr>
            </w:pPr>
            <w:r w:rsidRPr="00E94F53">
              <w:rPr>
                <w:b/>
                <w:bCs/>
                <w:color w:val="FFFFFF" w:themeColor="background1"/>
              </w:rPr>
              <w:t>Research Security Training Requirement</w:t>
            </w:r>
            <w:r>
              <w:rPr>
                <w:b/>
                <w:bCs/>
                <w:color w:val="FFFFFF" w:themeColor="background1"/>
              </w:rPr>
              <w:t xml:space="preserve"> </w:t>
            </w:r>
            <w:r w:rsidRPr="00F05C45">
              <w:rPr>
                <w:color w:val="FFFFFF" w:themeColor="background1"/>
              </w:rPr>
              <w:t>(for each covered individual)</w:t>
            </w:r>
          </w:p>
        </w:tc>
        <w:tc>
          <w:tcPr>
            <w:tcW w:w="949" w:type="dxa"/>
            <w:shd w:val="clear" w:color="auto" w:fill="FFFFFF" w:themeFill="background1"/>
          </w:tcPr>
          <w:p w14:paraId="2D668AE0" w14:textId="77777777" w:rsidR="00041C7E" w:rsidRPr="00101401" w:rsidRDefault="00041C7E" w:rsidP="00BA08CA">
            <w:r>
              <w:t>N/A</w:t>
            </w:r>
          </w:p>
        </w:tc>
        <w:tc>
          <w:tcPr>
            <w:tcW w:w="950" w:type="dxa"/>
            <w:shd w:val="clear" w:color="auto" w:fill="FFFFFF" w:themeFill="background1"/>
          </w:tcPr>
          <w:p w14:paraId="51EA7A2E" w14:textId="77777777" w:rsidR="00041C7E" w:rsidRPr="00101401" w:rsidRDefault="00041C7E" w:rsidP="00BA08CA">
            <w:r>
              <w:t>N/A</w:t>
            </w:r>
          </w:p>
        </w:tc>
        <w:tc>
          <w:tcPr>
            <w:tcW w:w="3420" w:type="dxa"/>
            <w:shd w:val="clear" w:color="auto" w:fill="FFFFFF" w:themeFill="background1"/>
          </w:tcPr>
          <w:p w14:paraId="2B5E2981" w14:textId="77777777" w:rsidR="00041C7E" w:rsidRPr="00D41FF4" w:rsidRDefault="00041C7E" w:rsidP="00BA08CA">
            <w:r w:rsidRPr="00D41FF4">
              <w:t>Include in C</w:t>
            </w:r>
            <w:r>
              <w:t xml:space="preserve">urrent &amp; </w:t>
            </w:r>
            <w:r w:rsidRPr="00D41FF4">
              <w:t>P</w:t>
            </w:r>
            <w:r>
              <w:t xml:space="preserve">ending </w:t>
            </w:r>
            <w:r w:rsidRPr="00D41FF4">
              <w:t>S</w:t>
            </w:r>
            <w:r>
              <w:t>upport</w:t>
            </w:r>
            <w:r w:rsidRPr="00D41FF4">
              <w:t xml:space="preserve">  </w:t>
            </w:r>
          </w:p>
        </w:tc>
      </w:tr>
      <w:tr w:rsidR="009D7900" w:rsidRPr="00101401" w14:paraId="63EA1899" w14:textId="77777777" w:rsidTr="00354A61">
        <w:tc>
          <w:tcPr>
            <w:tcW w:w="4041" w:type="dxa"/>
            <w:shd w:val="clear" w:color="auto" w:fill="1B4781" w:themeFill="accent2" w:themeFillShade="BF"/>
          </w:tcPr>
          <w:p w14:paraId="087D58FE" w14:textId="77777777" w:rsidR="009D7900" w:rsidRPr="00E94F53" w:rsidRDefault="009D7900" w:rsidP="00BA08CA">
            <w:pPr>
              <w:rPr>
                <w:b/>
                <w:bCs/>
                <w:color w:val="FFFFFF" w:themeColor="background1"/>
              </w:rPr>
            </w:pPr>
            <w:r w:rsidRPr="00E94F53">
              <w:rPr>
                <w:b/>
                <w:bCs/>
                <w:color w:val="FFFFFF" w:themeColor="background1"/>
              </w:rPr>
              <w:t>Transparency of Foreign Connections</w:t>
            </w:r>
          </w:p>
        </w:tc>
        <w:tc>
          <w:tcPr>
            <w:tcW w:w="949" w:type="dxa"/>
            <w:shd w:val="clear" w:color="auto" w:fill="FFFFFF" w:themeFill="background1"/>
          </w:tcPr>
          <w:p w14:paraId="4BCBC27E" w14:textId="77777777" w:rsidR="009D7900" w:rsidRPr="00101401" w:rsidRDefault="009D7900" w:rsidP="00BA08CA">
            <w:r w:rsidRPr="00101401">
              <w:t>PDF</w:t>
            </w:r>
          </w:p>
        </w:tc>
        <w:tc>
          <w:tcPr>
            <w:tcW w:w="950" w:type="dxa"/>
            <w:shd w:val="clear" w:color="auto" w:fill="FFFFFF" w:themeFill="background1"/>
          </w:tcPr>
          <w:p w14:paraId="62F13AC8" w14:textId="77777777" w:rsidR="009D7900" w:rsidRPr="00101401" w:rsidRDefault="009D7900" w:rsidP="00BA08CA">
            <w:r w:rsidRPr="00101401">
              <w:t>n/a</w:t>
            </w:r>
          </w:p>
        </w:tc>
        <w:tc>
          <w:tcPr>
            <w:tcW w:w="3420" w:type="dxa"/>
            <w:shd w:val="clear" w:color="auto" w:fill="FFFFFF" w:themeFill="background1"/>
          </w:tcPr>
          <w:p w14:paraId="5B68F0C8" w14:textId="77777777" w:rsidR="009D7900" w:rsidRPr="00D41FF4" w:rsidRDefault="009D7900" w:rsidP="00BA08CA">
            <w:pPr>
              <w:rPr>
                <w:color w:val="000000"/>
              </w:rPr>
            </w:pPr>
            <w:proofErr w:type="spellStart"/>
            <w:r w:rsidRPr="31D4484F">
              <w:t>BusinessSensitive_ControlNumber_LeadOrganization_TFC</w:t>
            </w:r>
            <w:proofErr w:type="spellEnd"/>
          </w:p>
        </w:tc>
      </w:tr>
      <w:tr w:rsidR="001A279D" w:rsidRPr="00101401" w14:paraId="22530D73" w14:textId="77777777" w:rsidTr="00354A61">
        <w:tc>
          <w:tcPr>
            <w:tcW w:w="4041" w:type="dxa"/>
            <w:shd w:val="clear" w:color="auto" w:fill="1B4781" w:themeFill="accent2" w:themeFillShade="BF"/>
          </w:tcPr>
          <w:p w14:paraId="65F9FDAB" w14:textId="77777777" w:rsidR="001A279D" w:rsidRPr="00E94F53" w:rsidRDefault="001A279D">
            <w:pPr>
              <w:rPr>
                <w:b/>
                <w:bCs/>
                <w:color w:val="FFFFFF" w:themeColor="background1"/>
              </w:rPr>
            </w:pPr>
            <w:r w:rsidRPr="00E94F53">
              <w:rPr>
                <w:b/>
                <w:bCs/>
                <w:color w:val="FFFFFF" w:themeColor="background1"/>
              </w:rPr>
              <w:t>Potentially Duplicative Funding Notice</w:t>
            </w:r>
          </w:p>
        </w:tc>
        <w:tc>
          <w:tcPr>
            <w:tcW w:w="949" w:type="dxa"/>
            <w:shd w:val="clear" w:color="auto" w:fill="FFFFFF" w:themeFill="background1"/>
          </w:tcPr>
          <w:p w14:paraId="42856416" w14:textId="77777777" w:rsidR="001A279D" w:rsidRPr="00101401" w:rsidRDefault="001A279D">
            <w:r w:rsidRPr="00101401">
              <w:t>PDF</w:t>
            </w:r>
          </w:p>
        </w:tc>
        <w:tc>
          <w:tcPr>
            <w:tcW w:w="950" w:type="dxa"/>
            <w:shd w:val="clear" w:color="auto" w:fill="FFFFFF" w:themeFill="background1"/>
          </w:tcPr>
          <w:p w14:paraId="125D671A" w14:textId="77777777" w:rsidR="001A279D" w:rsidRPr="00101401" w:rsidRDefault="001A279D">
            <w:r w:rsidRPr="00101401">
              <w:t>n/a</w:t>
            </w:r>
          </w:p>
        </w:tc>
        <w:tc>
          <w:tcPr>
            <w:tcW w:w="3420" w:type="dxa"/>
            <w:shd w:val="clear" w:color="auto" w:fill="FFFFFF" w:themeFill="background1"/>
          </w:tcPr>
          <w:p w14:paraId="24491262" w14:textId="77777777" w:rsidR="001A279D" w:rsidRPr="00D41FF4" w:rsidRDefault="001A279D">
            <w:pPr>
              <w:rPr>
                <w:color w:val="000000"/>
              </w:rPr>
            </w:pPr>
            <w:proofErr w:type="spellStart"/>
            <w:r w:rsidRPr="31D4484F">
              <w:t>ControlNumber_LeadOrganization_PDFN</w:t>
            </w:r>
            <w:proofErr w:type="spellEnd"/>
          </w:p>
        </w:tc>
      </w:tr>
      <w:tr w:rsidR="00BD0881" w:rsidRPr="00101401" w14:paraId="2E0452DD" w14:textId="77777777" w:rsidTr="00354A61">
        <w:tc>
          <w:tcPr>
            <w:tcW w:w="4041" w:type="dxa"/>
            <w:shd w:val="clear" w:color="auto" w:fill="1B4781" w:themeFill="accent2" w:themeFillShade="BF"/>
          </w:tcPr>
          <w:p w14:paraId="27AA3ED9" w14:textId="014CDA06" w:rsidR="00BD0881" w:rsidRPr="00CE1C25" w:rsidRDefault="00BD0881" w:rsidP="00BA08CA">
            <w:pPr>
              <w:rPr>
                <w:b/>
                <w:bCs/>
                <w:color w:val="FFFFFF" w:themeColor="background1"/>
              </w:rPr>
            </w:pPr>
            <w:r w:rsidRPr="00CE1C25">
              <w:rPr>
                <w:b/>
                <w:bCs/>
                <w:color w:val="FFFFFF" w:themeColor="background1"/>
              </w:rPr>
              <w:t>Disclosure of Lobbying Activities, if applicable</w:t>
            </w:r>
            <w:r w:rsidR="00590A3F">
              <w:rPr>
                <w:b/>
                <w:bCs/>
                <w:color w:val="FFFFFF" w:themeColor="background1"/>
              </w:rPr>
              <w:t xml:space="preserve"> (SF-LLL)</w:t>
            </w:r>
          </w:p>
        </w:tc>
        <w:tc>
          <w:tcPr>
            <w:tcW w:w="949" w:type="dxa"/>
            <w:shd w:val="clear" w:color="auto" w:fill="FFFFFF" w:themeFill="background1"/>
          </w:tcPr>
          <w:p w14:paraId="4939D490" w14:textId="77777777" w:rsidR="00BD0881" w:rsidRPr="00101401" w:rsidRDefault="00BD0881" w:rsidP="00BA08CA">
            <w:r w:rsidRPr="00101401">
              <w:t>PDF</w:t>
            </w:r>
          </w:p>
        </w:tc>
        <w:tc>
          <w:tcPr>
            <w:tcW w:w="950" w:type="dxa"/>
            <w:shd w:val="clear" w:color="auto" w:fill="FFFFFF" w:themeFill="background1"/>
          </w:tcPr>
          <w:p w14:paraId="4A9C67F6" w14:textId="77777777" w:rsidR="00BD0881" w:rsidRPr="00101401" w:rsidRDefault="00BD0881" w:rsidP="00BA08CA">
            <w:r w:rsidRPr="00101401">
              <w:t>n/a</w:t>
            </w:r>
          </w:p>
        </w:tc>
        <w:tc>
          <w:tcPr>
            <w:tcW w:w="3420" w:type="dxa"/>
            <w:shd w:val="clear" w:color="auto" w:fill="FFFFFF" w:themeFill="background1"/>
          </w:tcPr>
          <w:p w14:paraId="43A1B75D" w14:textId="52095948" w:rsidR="00BD0881" w:rsidRPr="00D41FF4" w:rsidRDefault="00BD0881" w:rsidP="00BA08CA">
            <w:proofErr w:type="spellStart"/>
            <w:r w:rsidRPr="00D41FF4">
              <w:t>ControlNumber_LeadOrganization_SF</w:t>
            </w:r>
            <w:proofErr w:type="spellEnd"/>
            <w:r w:rsidRPr="00D41FF4">
              <w:t>-LLL</w:t>
            </w:r>
          </w:p>
        </w:tc>
      </w:tr>
      <w:tr w:rsidR="00BD0881" w:rsidRPr="00101401" w14:paraId="25D2A96C" w14:textId="77777777" w:rsidTr="00354A61">
        <w:tc>
          <w:tcPr>
            <w:tcW w:w="4041" w:type="dxa"/>
            <w:shd w:val="clear" w:color="auto" w:fill="1B4781" w:themeFill="accent2" w:themeFillShade="BF"/>
          </w:tcPr>
          <w:p w14:paraId="76EBA739" w14:textId="27406B2F" w:rsidR="00BD0881" w:rsidRPr="00CE1C25" w:rsidRDefault="00590A3F" w:rsidP="00BA08CA">
            <w:pPr>
              <w:rPr>
                <w:b/>
                <w:bCs/>
                <w:color w:val="FFFFFF" w:themeColor="background1"/>
              </w:rPr>
            </w:pPr>
            <w:r>
              <w:rPr>
                <w:b/>
                <w:bCs/>
                <w:color w:val="FFFFFF" w:themeColor="background1"/>
              </w:rPr>
              <w:t>C</w:t>
            </w:r>
            <w:r w:rsidR="00BD0881" w:rsidRPr="00CE1C25">
              <w:rPr>
                <w:b/>
                <w:bCs/>
                <w:color w:val="FFFFFF" w:themeColor="background1"/>
              </w:rPr>
              <w:t xml:space="preserve">ertification Regarding Lobbying </w:t>
            </w:r>
            <w:r>
              <w:rPr>
                <w:b/>
                <w:bCs/>
                <w:color w:val="FFFFFF" w:themeColor="background1"/>
              </w:rPr>
              <w:t>(</w:t>
            </w:r>
            <w:r w:rsidRPr="00CE1C25">
              <w:rPr>
                <w:b/>
                <w:bCs/>
                <w:color w:val="FFFFFF" w:themeColor="background1"/>
              </w:rPr>
              <w:t>OMB 4040-0013</w:t>
            </w:r>
            <w:r>
              <w:rPr>
                <w:b/>
                <w:bCs/>
                <w:color w:val="FFFFFF" w:themeColor="background1"/>
              </w:rPr>
              <w:t>)</w:t>
            </w:r>
          </w:p>
        </w:tc>
        <w:tc>
          <w:tcPr>
            <w:tcW w:w="949" w:type="dxa"/>
            <w:shd w:val="clear" w:color="auto" w:fill="FFFFFF" w:themeFill="background1"/>
          </w:tcPr>
          <w:p w14:paraId="497B25B9" w14:textId="77777777" w:rsidR="00BD0881" w:rsidRPr="00101401" w:rsidRDefault="00BD0881" w:rsidP="00BA08CA">
            <w:r w:rsidRPr="00101401">
              <w:t>PDF</w:t>
            </w:r>
          </w:p>
        </w:tc>
        <w:tc>
          <w:tcPr>
            <w:tcW w:w="950" w:type="dxa"/>
            <w:shd w:val="clear" w:color="auto" w:fill="FFFFFF" w:themeFill="background1"/>
          </w:tcPr>
          <w:p w14:paraId="14631954" w14:textId="77777777" w:rsidR="00BD0881" w:rsidRPr="00101401" w:rsidRDefault="00BD0881" w:rsidP="00BA08CA">
            <w:r w:rsidRPr="00101401">
              <w:t>n/a</w:t>
            </w:r>
          </w:p>
        </w:tc>
        <w:tc>
          <w:tcPr>
            <w:tcW w:w="3420" w:type="dxa"/>
            <w:shd w:val="clear" w:color="auto" w:fill="FFFFFF" w:themeFill="background1"/>
          </w:tcPr>
          <w:p w14:paraId="08A10F3F" w14:textId="1639458E" w:rsidR="00BD0881" w:rsidRPr="00D41FF4" w:rsidRDefault="00BD0881" w:rsidP="00BD0881">
            <w:proofErr w:type="spellStart"/>
            <w:r w:rsidRPr="31D4484F">
              <w:t>ControlNumber_LeadOrganization_</w:t>
            </w:r>
            <w:r w:rsidRPr="00D41FF4">
              <w:t>Cert</w:t>
            </w:r>
            <w:proofErr w:type="spellEnd"/>
            <w:r w:rsidRPr="00D41FF4">
              <w:t xml:space="preserve"> Lobbying</w:t>
            </w:r>
          </w:p>
        </w:tc>
      </w:tr>
      <w:tr w:rsidR="00CE1C25" w:rsidRPr="00101401" w14:paraId="264E59BB" w14:textId="77777777" w:rsidTr="00354A61">
        <w:tc>
          <w:tcPr>
            <w:tcW w:w="4041" w:type="dxa"/>
            <w:shd w:val="clear" w:color="auto" w:fill="1B4781" w:themeFill="accent2" w:themeFillShade="BF"/>
          </w:tcPr>
          <w:p w14:paraId="4D9933E1" w14:textId="77777777" w:rsidR="00CE1C25" w:rsidRPr="00CE1C25" w:rsidRDefault="00CE1C25" w:rsidP="00BA08CA">
            <w:pPr>
              <w:rPr>
                <w:b/>
                <w:bCs/>
                <w:color w:val="FFFFFF" w:themeColor="background1"/>
              </w:rPr>
            </w:pPr>
            <w:r w:rsidRPr="00CE1C25">
              <w:rPr>
                <w:b/>
                <w:bCs/>
                <w:color w:val="FFFFFF" w:themeColor="background1"/>
              </w:rPr>
              <w:t>Summary for Public Release</w:t>
            </w:r>
          </w:p>
        </w:tc>
        <w:tc>
          <w:tcPr>
            <w:tcW w:w="949" w:type="dxa"/>
            <w:shd w:val="clear" w:color="auto" w:fill="FFFFFF" w:themeFill="background1"/>
          </w:tcPr>
          <w:p w14:paraId="09681AAE" w14:textId="77777777" w:rsidR="00CE1C25" w:rsidRPr="00101401" w:rsidRDefault="00CE1C25" w:rsidP="00BA08CA">
            <w:r w:rsidRPr="00101401">
              <w:t>PDF</w:t>
            </w:r>
          </w:p>
        </w:tc>
        <w:tc>
          <w:tcPr>
            <w:tcW w:w="950" w:type="dxa"/>
            <w:shd w:val="clear" w:color="auto" w:fill="FFFFFF" w:themeFill="background1"/>
          </w:tcPr>
          <w:p w14:paraId="79D433D0" w14:textId="77777777" w:rsidR="00CE1C25" w:rsidRPr="00101401" w:rsidRDefault="00CE1C25" w:rsidP="00BA08CA">
            <w:r w:rsidRPr="00101401">
              <w:t>1</w:t>
            </w:r>
          </w:p>
        </w:tc>
        <w:tc>
          <w:tcPr>
            <w:tcW w:w="3420" w:type="dxa"/>
            <w:shd w:val="clear" w:color="auto" w:fill="FFFFFF" w:themeFill="background1"/>
          </w:tcPr>
          <w:p w14:paraId="66BE1C3E" w14:textId="31EED8D9" w:rsidR="00CE1C25" w:rsidRPr="00D41FF4" w:rsidRDefault="00CE1C25" w:rsidP="00BA08CA">
            <w:proofErr w:type="spellStart"/>
            <w:r w:rsidRPr="00D41FF4">
              <w:t>ControlNumber_LeadOrganization</w:t>
            </w:r>
            <w:r w:rsidR="00576DEB">
              <w:t>_</w:t>
            </w:r>
            <w:r w:rsidRPr="00D41FF4">
              <w:t>Summary</w:t>
            </w:r>
            <w:proofErr w:type="spellEnd"/>
          </w:p>
        </w:tc>
      </w:tr>
      <w:tr w:rsidR="00CE1C25" w:rsidRPr="00101401" w14:paraId="003744A4" w14:textId="77777777" w:rsidTr="00354A61">
        <w:tc>
          <w:tcPr>
            <w:tcW w:w="4041" w:type="dxa"/>
            <w:shd w:val="clear" w:color="auto" w:fill="1B4781" w:themeFill="accent2" w:themeFillShade="BF"/>
          </w:tcPr>
          <w:p w14:paraId="26D5214B" w14:textId="77777777" w:rsidR="00CE1C25" w:rsidRPr="00CE1C25" w:rsidRDefault="00CE1C25" w:rsidP="00BA08CA">
            <w:pPr>
              <w:rPr>
                <w:b/>
                <w:bCs/>
                <w:color w:val="FFFFFF" w:themeColor="background1"/>
              </w:rPr>
            </w:pPr>
            <w:r w:rsidRPr="00CE1C25">
              <w:rPr>
                <w:b/>
                <w:bCs/>
                <w:color w:val="FFFFFF" w:themeColor="background1"/>
              </w:rPr>
              <w:t>Summary Slide</w:t>
            </w:r>
          </w:p>
        </w:tc>
        <w:tc>
          <w:tcPr>
            <w:tcW w:w="949" w:type="dxa"/>
            <w:shd w:val="clear" w:color="auto" w:fill="FFFFFF" w:themeFill="background1"/>
          </w:tcPr>
          <w:p w14:paraId="596B033A" w14:textId="77777777" w:rsidR="00CE1C25" w:rsidRPr="00101401" w:rsidRDefault="00CE1C25" w:rsidP="00BA08CA">
            <w:r w:rsidRPr="00101401">
              <w:t>MS Power</w:t>
            </w:r>
            <w:r>
              <w:t xml:space="preserve"> </w:t>
            </w:r>
            <w:r w:rsidRPr="00101401">
              <w:t>Point</w:t>
            </w:r>
          </w:p>
        </w:tc>
        <w:tc>
          <w:tcPr>
            <w:tcW w:w="950" w:type="dxa"/>
            <w:shd w:val="clear" w:color="auto" w:fill="FFFFFF" w:themeFill="background1"/>
          </w:tcPr>
          <w:p w14:paraId="79679EC2" w14:textId="77777777" w:rsidR="00CE1C25" w:rsidRPr="00101401" w:rsidRDefault="00CE1C25" w:rsidP="00BA08CA">
            <w:r w:rsidRPr="00101401">
              <w:t>1</w:t>
            </w:r>
          </w:p>
        </w:tc>
        <w:tc>
          <w:tcPr>
            <w:tcW w:w="3420" w:type="dxa"/>
            <w:shd w:val="clear" w:color="auto" w:fill="FFFFFF" w:themeFill="background1"/>
          </w:tcPr>
          <w:p w14:paraId="6D055268" w14:textId="540DCE07" w:rsidR="00CE1C25" w:rsidRPr="00D41FF4" w:rsidRDefault="00CE1C25" w:rsidP="00BA08CA">
            <w:proofErr w:type="spellStart"/>
            <w:r w:rsidRPr="00D41FF4">
              <w:t>ControlNumber_LeadOrganization_Slide</w:t>
            </w:r>
            <w:proofErr w:type="spellEnd"/>
          </w:p>
        </w:tc>
      </w:tr>
    </w:tbl>
    <w:p w14:paraId="185C516C" w14:textId="77777777" w:rsidR="00437F89" w:rsidRPr="00437F89" w:rsidRDefault="00437F89" w:rsidP="00437F89"/>
    <w:p w14:paraId="6FC15E2A" w14:textId="0B1018AA" w:rsidR="00101401" w:rsidRPr="00101401" w:rsidRDefault="00101401" w:rsidP="00D638EA">
      <w:pPr>
        <w:pStyle w:val="Heading3"/>
        <w:numPr>
          <w:ilvl w:val="0"/>
          <w:numId w:val="39"/>
        </w:numPr>
      </w:pPr>
      <w:bookmarkStart w:id="349" w:name="_Toc187385549"/>
      <w:r w:rsidRPr="00101401">
        <w:t>Technical Volume</w:t>
      </w:r>
      <w:bookmarkEnd w:id="349"/>
      <w:r w:rsidR="0002036C">
        <w:t xml:space="preserve"> </w:t>
      </w:r>
    </w:p>
    <w:p w14:paraId="6846561C" w14:textId="127F45ED" w:rsidR="00101401" w:rsidRPr="00101401" w:rsidRDefault="00101401" w:rsidP="00F003CA">
      <w:r w:rsidRPr="00101401">
        <w:t>The Technical Volume must conform to the following content and form requirements. This volume must address the technical review criteria as discussed in</w:t>
      </w:r>
      <w:r w:rsidR="0057414D">
        <w:t xml:space="preserve"> </w:t>
      </w:r>
      <w:hyperlink w:anchor="_Technical_Review_Criteria" w:history="1">
        <w:r w:rsidR="0057414D" w:rsidRPr="0057414D">
          <w:rPr>
            <w:rStyle w:val="Hyperlink"/>
          </w:rPr>
          <w:t>Technical Review Criteria</w:t>
        </w:r>
      </w:hyperlink>
      <w:r w:rsidRPr="00101401">
        <w:t xml:space="preserve">. </w:t>
      </w:r>
    </w:p>
    <w:p w14:paraId="77FEC3D4" w14:textId="77777777" w:rsidR="00A03225" w:rsidRPr="00101401" w:rsidRDefault="00A03225" w:rsidP="00F003CA"/>
    <w:p w14:paraId="6D625CE4" w14:textId="77777777" w:rsidR="00101401" w:rsidRDefault="00101401" w:rsidP="00D66E1F">
      <w:r w:rsidRPr="00101401">
        <w:t>Applicants must provide sufficient citations and references to the primary research literature to justify the claims and approaches made in the Technical Volume. However, DOE and reviewers are under no obligation to review cited sources.</w:t>
      </w:r>
    </w:p>
    <w:p w14:paraId="59A16C3F" w14:textId="77777777" w:rsidR="00D66E1F" w:rsidRPr="00101401" w:rsidRDefault="00D66E1F" w:rsidP="00D66E1F"/>
    <w:p w14:paraId="7192862B" w14:textId="60ABA822" w:rsidR="00101401" w:rsidRPr="00101401" w:rsidRDefault="00101401" w:rsidP="00D66E1F">
      <w:r w:rsidRPr="00101401">
        <w:t xml:space="preserve">The Technical Volume to the </w:t>
      </w:r>
      <w:r w:rsidR="701901E1">
        <w:t>a</w:t>
      </w:r>
      <w:r>
        <w:t>pplication</w:t>
      </w:r>
      <w:r w:rsidRPr="00101401">
        <w:t xml:space="preserve"> may not be more than</w:t>
      </w:r>
      <w:r w:rsidR="00F87003">
        <w:rPr>
          <w:color w:val="0000FF"/>
        </w:rPr>
        <w:t xml:space="preserve"> </w:t>
      </w:r>
      <w:sdt>
        <w:sdtPr>
          <w:id w:val="-263001138"/>
          <w:placeholder>
            <w:docPart w:val="70409F74F28C40D283278C11F34FF99E"/>
          </w:placeholder>
        </w:sdtPr>
        <w:sdtEndPr/>
        <w:sdtContent>
          <w:r w:rsidR="004769D8">
            <w:t>2</w:t>
          </w:r>
          <w:r w:rsidR="00A015E1">
            <w:t>5</w:t>
          </w:r>
        </w:sdtContent>
      </w:sdt>
      <w:r w:rsidR="00F87003">
        <w:t xml:space="preserve"> </w:t>
      </w:r>
      <w:r w:rsidRPr="00101401">
        <w:t xml:space="preserve">pages, including the cover page, table of contents, and all citations, charts, graphs, maps, photos, or other graphics, and must include all information below. The applicant should consider the weighting of each of the technical review criteria (see </w:t>
      </w:r>
      <w:hyperlink w:anchor="_Technical_Review_Criteria" w:history="1">
        <w:r w:rsidR="0082673B" w:rsidRPr="0057414D">
          <w:rPr>
            <w:rStyle w:val="Hyperlink"/>
          </w:rPr>
          <w:t>Technical Review Criteria</w:t>
        </w:r>
      </w:hyperlink>
      <w:r w:rsidRPr="00101401">
        <w:t>) when preparing the Technical Volume.</w:t>
      </w:r>
      <w:r w:rsidR="00EF27A9">
        <w:t xml:space="preserve"> </w:t>
      </w:r>
      <w:r w:rsidR="00EF27A9" w:rsidRPr="000E76C2">
        <w:rPr>
          <w:rFonts w:cs="Calibri"/>
          <w:color w:val="000000"/>
        </w:rPr>
        <w:t>Calibri typeface, a black font color, and a font size of 12-point or larger (except in figures or tables, which may be 10-point font).</w:t>
      </w:r>
      <w:r w:rsidR="00EF27A9">
        <w:rPr>
          <w:rFonts w:cs="Calibri"/>
          <w:color w:val="000000"/>
        </w:rPr>
        <w:t xml:space="preserve"> Margins of not </w:t>
      </w:r>
      <w:r w:rsidR="00EF27A9" w:rsidRPr="000E76C2">
        <w:rPr>
          <w:rFonts w:cs="Calibri"/>
          <w:color w:val="000000"/>
        </w:rPr>
        <w:t>less than 1" (&gt;= 1") on every side</w:t>
      </w:r>
      <w:r w:rsidR="00EF27A9">
        <w:rPr>
          <w:rFonts w:cs="Calibri"/>
          <w:color w:val="000000"/>
        </w:rPr>
        <w:t>.</w:t>
      </w:r>
    </w:p>
    <w:p w14:paraId="22E0D7EF" w14:textId="77777777" w:rsidR="009C2723" w:rsidRDefault="009C2723" w:rsidP="00D66E1F"/>
    <w:p w14:paraId="1D321CD4" w14:textId="5B7B7390" w:rsidR="00101401" w:rsidRDefault="00101401" w:rsidP="00D66E1F">
      <w:r w:rsidRPr="00101401">
        <w:lastRenderedPageBreak/>
        <w:t xml:space="preserve">The Technical Volume should clearly describe and expand upon information provided in the </w:t>
      </w:r>
      <w:r w:rsidR="14C4B459">
        <w:t>c</w:t>
      </w:r>
      <w:r>
        <w:t xml:space="preserve">oncept </w:t>
      </w:r>
      <w:r w:rsidR="3767B371">
        <w:t>p</w:t>
      </w:r>
      <w:r>
        <w:t>aper</w:t>
      </w:r>
      <w:r w:rsidRPr="00101401">
        <w:t xml:space="preserve">. </w:t>
      </w:r>
    </w:p>
    <w:p w14:paraId="23D4DF1D" w14:textId="77777777" w:rsidR="00A74EB3" w:rsidRDefault="00A74EB3" w:rsidP="00D66E1F"/>
    <w:p w14:paraId="50271A07" w14:textId="77777777" w:rsidR="009674EC" w:rsidRPr="00101401" w:rsidRDefault="009674EC" w:rsidP="00544D53">
      <w:pPr>
        <w:pStyle w:val="BBodyText"/>
      </w:pPr>
    </w:p>
    <w:tbl>
      <w:tblPr>
        <w:tblStyle w:val="TableGrid"/>
        <w:tblW w:w="0" w:type="auto"/>
        <w:jc w:val="center"/>
        <w:tblInd w:w="0" w:type="dxa"/>
        <w:tblLayout w:type="fixed"/>
        <w:tblLook w:val="04A0" w:firstRow="1" w:lastRow="0" w:firstColumn="1" w:lastColumn="0" w:noHBand="0" w:noVBand="1"/>
      </w:tblPr>
      <w:tblGrid>
        <w:gridCol w:w="4490"/>
        <w:gridCol w:w="4542"/>
      </w:tblGrid>
      <w:tr w:rsidR="00A05F2B" w:rsidRPr="00546D6F" w14:paraId="6121DBD2" w14:textId="77777777" w:rsidTr="00546D6F">
        <w:trPr>
          <w:trHeight w:val="428"/>
          <w:jc w:val="center"/>
        </w:trPr>
        <w:tc>
          <w:tcPr>
            <w:tcW w:w="9032" w:type="dxa"/>
            <w:gridSpan w:val="2"/>
            <w:tcBorders>
              <w:top w:val="single" w:sz="8" w:space="0" w:color="auto"/>
              <w:left w:val="single" w:sz="8" w:space="0" w:color="auto"/>
              <w:bottom w:val="single" w:sz="8" w:space="0" w:color="auto"/>
              <w:right w:val="single" w:sz="8" w:space="0" w:color="auto"/>
            </w:tcBorders>
            <w:shd w:val="clear" w:color="auto" w:fill="085A9B"/>
            <w:tcMar>
              <w:top w:w="29" w:type="dxa"/>
              <w:left w:w="108" w:type="dxa"/>
              <w:bottom w:w="29" w:type="dxa"/>
              <w:right w:w="108" w:type="dxa"/>
            </w:tcMar>
            <w:vAlign w:val="center"/>
          </w:tcPr>
          <w:p w14:paraId="3012ED2E" w14:textId="593979A6" w:rsidR="00A05F2B" w:rsidRPr="00546D6F" w:rsidRDefault="00A05F2B" w:rsidP="00546D6F">
            <w:pPr>
              <w:jc w:val="center"/>
            </w:pPr>
            <w:r w:rsidRPr="00546D6F">
              <w:rPr>
                <w:rFonts w:cs="Calibri"/>
                <w:b/>
                <w:bCs/>
                <w:color w:val="FFFFFF" w:themeColor="background1"/>
              </w:rPr>
              <w:t>Technical Volume Content Requirements</w:t>
            </w:r>
            <w:r w:rsidRPr="00546D6F">
              <w:rPr>
                <w:rFonts w:cs="Calibri"/>
                <w:color w:val="FFFFFF" w:themeColor="background1"/>
              </w:rPr>
              <w:t xml:space="preserve"> </w:t>
            </w:r>
            <w:r w:rsidRPr="00546D6F">
              <w:rPr>
                <w:rFonts w:cs="Calibri"/>
                <w:b/>
                <w:bCs/>
                <w:color w:val="FFFFFF" w:themeColor="background1"/>
              </w:rPr>
              <w:t>Overview</w:t>
            </w:r>
          </w:p>
        </w:tc>
      </w:tr>
      <w:tr w:rsidR="00A05F2B" w:rsidRPr="00546D6F" w14:paraId="2D717510" w14:textId="77777777" w:rsidTr="008F4312">
        <w:trPr>
          <w:trHeight w:val="435"/>
          <w:jc w:val="center"/>
        </w:trPr>
        <w:tc>
          <w:tcPr>
            <w:tcW w:w="4490" w:type="dxa"/>
            <w:tcBorders>
              <w:top w:val="single" w:sz="8" w:space="0" w:color="auto"/>
              <w:left w:val="single" w:sz="8" w:space="0" w:color="auto"/>
              <w:bottom w:val="single" w:sz="8" w:space="0" w:color="auto"/>
              <w:right w:val="single" w:sz="8" w:space="0" w:color="auto"/>
            </w:tcBorders>
            <w:shd w:val="clear" w:color="auto" w:fill="085A9B"/>
            <w:tcMar>
              <w:top w:w="29" w:type="dxa"/>
              <w:left w:w="108" w:type="dxa"/>
              <w:bottom w:w="29" w:type="dxa"/>
              <w:right w:w="108" w:type="dxa"/>
            </w:tcMar>
            <w:vAlign w:val="center"/>
          </w:tcPr>
          <w:p w14:paraId="6AFAE685" w14:textId="3E1731E1" w:rsidR="00A05F2B" w:rsidRPr="00546D6F" w:rsidRDefault="00A05F2B" w:rsidP="00546D6F">
            <w:pPr>
              <w:jc w:val="center"/>
            </w:pPr>
            <w:r w:rsidRPr="00546D6F">
              <w:rPr>
                <w:rFonts w:cs="Calibri"/>
                <w:b/>
                <w:bCs/>
                <w:color w:val="FFFFFF" w:themeColor="background1"/>
              </w:rPr>
              <w:t>S</w:t>
            </w:r>
            <w:r w:rsidR="00546D6F" w:rsidRPr="00546D6F">
              <w:rPr>
                <w:rFonts w:cs="Calibri"/>
                <w:b/>
                <w:bCs/>
                <w:color w:val="FFFFFF" w:themeColor="background1"/>
              </w:rPr>
              <w:t>ection</w:t>
            </w:r>
          </w:p>
        </w:tc>
        <w:tc>
          <w:tcPr>
            <w:tcW w:w="4542" w:type="dxa"/>
            <w:tcBorders>
              <w:top w:val="nil"/>
              <w:left w:val="single" w:sz="8" w:space="0" w:color="auto"/>
              <w:bottom w:val="single" w:sz="8" w:space="0" w:color="auto"/>
              <w:right w:val="single" w:sz="8" w:space="0" w:color="auto"/>
            </w:tcBorders>
            <w:shd w:val="clear" w:color="auto" w:fill="085A9B"/>
            <w:tcMar>
              <w:top w:w="29" w:type="dxa"/>
              <w:left w:w="108" w:type="dxa"/>
              <w:bottom w:w="29" w:type="dxa"/>
              <w:right w:w="108" w:type="dxa"/>
            </w:tcMar>
            <w:vAlign w:val="center"/>
          </w:tcPr>
          <w:p w14:paraId="3AE63441" w14:textId="77777777" w:rsidR="00546D6F" w:rsidRPr="00546D6F" w:rsidRDefault="00A05F2B" w:rsidP="00546D6F">
            <w:pPr>
              <w:jc w:val="center"/>
              <w:rPr>
                <w:rFonts w:cs="Calibri"/>
                <w:b/>
                <w:bCs/>
                <w:color w:val="FFFFFF" w:themeColor="background1"/>
              </w:rPr>
            </w:pPr>
            <w:r w:rsidRPr="00546D6F">
              <w:rPr>
                <w:rFonts w:cs="Calibri"/>
                <w:b/>
                <w:bCs/>
                <w:color w:val="FFFFFF" w:themeColor="background1"/>
              </w:rPr>
              <w:t xml:space="preserve">Approximate Percent Content of the </w:t>
            </w:r>
          </w:p>
          <w:p w14:paraId="366A7759" w14:textId="7496090D" w:rsidR="00A05F2B" w:rsidRPr="00546D6F" w:rsidRDefault="00A05F2B" w:rsidP="00546D6F">
            <w:pPr>
              <w:jc w:val="center"/>
            </w:pPr>
            <w:r w:rsidRPr="00546D6F">
              <w:rPr>
                <w:rFonts w:cs="Calibri"/>
                <w:b/>
                <w:bCs/>
                <w:color w:val="FFFFFF" w:themeColor="background1"/>
              </w:rPr>
              <w:t>Technical Volume</w:t>
            </w:r>
          </w:p>
        </w:tc>
      </w:tr>
      <w:tr w:rsidR="00A05F2B" w:rsidRPr="00546D6F" w14:paraId="6DBC0E4C" w14:textId="77777777" w:rsidTr="008F4312">
        <w:trPr>
          <w:trHeight w:val="300"/>
          <w:jc w:val="center"/>
        </w:trPr>
        <w:tc>
          <w:tcPr>
            <w:tcW w:w="4490" w:type="dxa"/>
            <w:tcBorders>
              <w:top w:val="single" w:sz="8" w:space="0" w:color="auto"/>
              <w:left w:val="single" w:sz="8" w:space="0" w:color="auto"/>
              <w:bottom w:val="single" w:sz="8" w:space="0" w:color="auto"/>
              <w:right w:val="single" w:sz="8" w:space="0" w:color="auto"/>
            </w:tcBorders>
            <w:shd w:val="clear" w:color="auto" w:fill="085A9B"/>
            <w:tcMar>
              <w:top w:w="29" w:type="dxa"/>
              <w:left w:w="108" w:type="dxa"/>
              <w:bottom w:w="29" w:type="dxa"/>
              <w:right w:w="108" w:type="dxa"/>
            </w:tcMar>
          </w:tcPr>
          <w:p w14:paraId="74A4B795" w14:textId="77777777" w:rsidR="00A05F2B" w:rsidRPr="00546D6F" w:rsidRDefault="00A05F2B">
            <w:pPr>
              <w:spacing w:before="60" w:after="60"/>
            </w:pPr>
            <w:r w:rsidRPr="00546D6F">
              <w:rPr>
                <w:rFonts w:cs="Calibri"/>
                <w:b/>
                <w:bCs/>
                <w:color w:val="FFFFFF" w:themeColor="background1"/>
              </w:rPr>
              <w:t>Cover Page</w:t>
            </w:r>
          </w:p>
        </w:tc>
        <w:tc>
          <w:tcPr>
            <w:tcW w:w="4542" w:type="dxa"/>
            <w:tcBorders>
              <w:top w:val="single" w:sz="8" w:space="0" w:color="auto"/>
              <w:left w:val="single" w:sz="8" w:space="0" w:color="auto"/>
              <w:bottom w:val="single" w:sz="8" w:space="0" w:color="auto"/>
              <w:right w:val="single" w:sz="8" w:space="0" w:color="auto"/>
            </w:tcBorders>
            <w:shd w:val="clear" w:color="auto" w:fill="FFFFFF" w:themeFill="background1"/>
            <w:tcMar>
              <w:top w:w="29" w:type="dxa"/>
              <w:left w:w="108" w:type="dxa"/>
              <w:bottom w:w="29" w:type="dxa"/>
              <w:right w:w="108" w:type="dxa"/>
            </w:tcMar>
          </w:tcPr>
          <w:p w14:paraId="6E23C7FC" w14:textId="77777777" w:rsidR="00A05F2B" w:rsidRPr="00546D6F" w:rsidRDefault="00A05F2B">
            <w:pPr>
              <w:spacing w:before="60" w:after="60"/>
              <w:jc w:val="center"/>
            </w:pPr>
            <w:r w:rsidRPr="00546D6F">
              <w:t>N/A</w:t>
            </w:r>
          </w:p>
        </w:tc>
      </w:tr>
      <w:tr w:rsidR="00A05F2B" w:rsidRPr="00546D6F" w14:paraId="691EEDE5" w14:textId="77777777" w:rsidTr="008F4312">
        <w:trPr>
          <w:trHeight w:val="311"/>
          <w:jc w:val="center"/>
        </w:trPr>
        <w:tc>
          <w:tcPr>
            <w:tcW w:w="4490" w:type="dxa"/>
            <w:tcBorders>
              <w:top w:val="single" w:sz="8" w:space="0" w:color="auto"/>
              <w:left w:val="single" w:sz="8" w:space="0" w:color="auto"/>
              <w:bottom w:val="single" w:sz="8" w:space="0" w:color="auto"/>
              <w:right w:val="single" w:sz="8" w:space="0" w:color="auto"/>
            </w:tcBorders>
            <w:shd w:val="clear" w:color="auto" w:fill="085A9B"/>
            <w:tcMar>
              <w:top w:w="29" w:type="dxa"/>
              <w:left w:w="108" w:type="dxa"/>
              <w:bottom w:w="29" w:type="dxa"/>
              <w:right w:w="108" w:type="dxa"/>
            </w:tcMar>
          </w:tcPr>
          <w:p w14:paraId="627D6E45" w14:textId="77777777" w:rsidR="00A05F2B" w:rsidRPr="00546D6F" w:rsidRDefault="00A05F2B">
            <w:pPr>
              <w:spacing w:before="60" w:after="60"/>
            </w:pPr>
            <w:r w:rsidRPr="00546D6F">
              <w:rPr>
                <w:rFonts w:cs="Calibri"/>
                <w:b/>
                <w:bCs/>
                <w:color w:val="FFFFFF" w:themeColor="background1"/>
              </w:rPr>
              <w:t>Project Overview</w:t>
            </w:r>
            <w:r w:rsidRPr="00546D6F">
              <w:rPr>
                <w:rFonts w:cs="Calibri"/>
                <w:color w:val="FFFFFF" w:themeColor="background1"/>
              </w:rPr>
              <w:t xml:space="preserve"> </w:t>
            </w:r>
          </w:p>
        </w:tc>
        <w:tc>
          <w:tcPr>
            <w:tcW w:w="4542" w:type="dxa"/>
            <w:tcBorders>
              <w:top w:val="single" w:sz="8" w:space="0" w:color="auto"/>
              <w:left w:val="single" w:sz="8" w:space="0" w:color="auto"/>
              <w:bottom w:val="single" w:sz="8" w:space="0" w:color="auto"/>
              <w:right w:val="single" w:sz="8" w:space="0" w:color="auto"/>
            </w:tcBorders>
            <w:shd w:val="clear" w:color="auto" w:fill="FFFFFF" w:themeFill="background1"/>
            <w:tcMar>
              <w:top w:w="29" w:type="dxa"/>
              <w:left w:w="108" w:type="dxa"/>
              <w:bottom w:w="29" w:type="dxa"/>
              <w:right w:w="108" w:type="dxa"/>
            </w:tcMar>
          </w:tcPr>
          <w:p w14:paraId="00FC463B" w14:textId="77777777" w:rsidR="00A05F2B" w:rsidRPr="00546D6F" w:rsidRDefault="00A05F2B">
            <w:pPr>
              <w:jc w:val="center"/>
              <w:rPr>
                <w:rFonts w:cs="Calibri"/>
                <w:color w:val="000000" w:themeColor="text1"/>
              </w:rPr>
            </w:pPr>
            <w:r w:rsidRPr="00546D6F">
              <w:rPr>
                <w:rFonts w:cs="Calibri"/>
                <w:color w:val="000000" w:themeColor="text1"/>
              </w:rPr>
              <w:t>10%</w:t>
            </w:r>
          </w:p>
        </w:tc>
      </w:tr>
      <w:tr w:rsidR="00A05F2B" w:rsidRPr="00546D6F" w14:paraId="472EDE8F" w14:textId="77777777" w:rsidTr="008F4312">
        <w:trPr>
          <w:trHeight w:val="275"/>
          <w:jc w:val="center"/>
        </w:trPr>
        <w:tc>
          <w:tcPr>
            <w:tcW w:w="4490" w:type="dxa"/>
            <w:tcBorders>
              <w:top w:val="single" w:sz="8" w:space="0" w:color="auto"/>
              <w:left w:val="single" w:sz="8" w:space="0" w:color="auto"/>
              <w:bottom w:val="single" w:sz="8" w:space="0" w:color="auto"/>
              <w:right w:val="single" w:sz="8" w:space="0" w:color="auto"/>
            </w:tcBorders>
            <w:shd w:val="clear" w:color="auto" w:fill="085A9B"/>
            <w:tcMar>
              <w:top w:w="29" w:type="dxa"/>
              <w:left w:w="108" w:type="dxa"/>
              <w:bottom w:w="29" w:type="dxa"/>
              <w:right w:w="108" w:type="dxa"/>
            </w:tcMar>
          </w:tcPr>
          <w:p w14:paraId="62994754" w14:textId="77777777" w:rsidR="00A05F2B" w:rsidRPr="00546D6F" w:rsidRDefault="00A05F2B">
            <w:pPr>
              <w:spacing w:before="60" w:after="60"/>
            </w:pPr>
            <w:r w:rsidRPr="00546D6F">
              <w:rPr>
                <w:rFonts w:cs="Calibri"/>
                <w:b/>
                <w:bCs/>
                <w:color w:val="FFFFFF" w:themeColor="background1"/>
              </w:rPr>
              <w:t>Technical Description, Innovation, and Impact</w:t>
            </w:r>
          </w:p>
        </w:tc>
        <w:tc>
          <w:tcPr>
            <w:tcW w:w="4542" w:type="dxa"/>
            <w:tcBorders>
              <w:top w:val="single" w:sz="8" w:space="0" w:color="auto"/>
              <w:left w:val="single" w:sz="8" w:space="0" w:color="auto"/>
              <w:bottom w:val="single" w:sz="8" w:space="0" w:color="auto"/>
              <w:right w:val="single" w:sz="8" w:space="0" w:color="auto"/>
            </w:tcBorders>
            <w:shd w:val="clear" w:color="auto" w:fill="FFFFFF" w:themeFill="background1"/>
            <w:tcMar>
              <w:top w:w="29" w:type="dxa"/>
              <w:left w:w="108" w:type="dxa"/>
              <w:bottom w:w="29" w:type="dxa"/>
              <w:right w:w="108" w:type="dxa"/>
            </w:tcMar>
          </w:tcPr>
          <w:p w14:paraId="2D523E5A" w14:textId="77777777" w:rsidR="00A05F2B" w:rsidRPr="00546D6F" w:rsidRDefault="00A05F2B">
            <w:pPr>
              <w:jc w:val="center"/>
              <w:rPr>
                <w:rFonts w:cs="Calibri"/>
                <w:color w:val="000000" w:themeColor="text1"/>
              </w:rPr>
            </w:pPr>
            <w:r w:rsidRPr="00546D6F">
              <w:rPr>
                <w:rFonts w:cs="Calibri"/>
                <w:color w:val="000000" w:themeColor="text1"/>
              </w:rPr>
              <w:t>30%</w:t>
            </w:r>
          </w:p>
        </w:tc>
      </w:tr>
      <w:tr w:rsidR="00A05F2B" w:rsidRPr="00546D6F" w14:paraId="605A07C0" w14:textId="77777777" w:rsidTr="008F4312">
        <w:trPr>
          <w:trHeight w:val="300"/>
          <w:jc w:val="center"/>
        </w:trPr>
        <w:tc>
          <w:tcPr>
            <w:tcW w:w="4490" w:type="dxa"/>
            <w:tcBorders>
              <w:top w:val="single" w:sz="8" w:space="0" w:color="auto"/>
              <w:left w:val="single" w:sz="8" w:space="0" w:color="auto"/>
              <w:bottom w:val="single" w:sz="8" w:space="0" w:color="auto"/>
              <w:right w:val="single" w:sz="8" w:space="0" w:color="auto"/>
            </w:tcBorders>
            <w:shd w:val="clear" w:color="auto" w:fill="085A9B"/>
            <w:tcMar>
              <w:top w:w="29" w:type="dxa"/>
              <w:left w:w="108" w:type="dxa"/>
              <w:bottom w:w="29" w:type="dxa"/>
              <w:right w:w="108" w:type="dxa"/>
            </w:tcMar>
          </w:tcPr>
          <w:p w14:paraId="6C1CE1F2" w14:textId="77777777" w:rsidR="00A05F2B" w:rsidRPr="00546D6F" w:rsidRDefault="00A05F2B">
            <w:pPr>
              <w:spacing w:before="60" w:after="60"/>
            </w:pPr>
            <w:r w:rsidRPr="00546D6F">
              <w:rPr>
                <w:rFonts w:cs="Calibri"/>
                <w:b/>
                <w:bCs/>
                <w:color w:val="FFFFFF" w:themeColor="background1"/>
              </w:rPr>
              <w:t xml:space="preserve">Workplan in Statement of Project Objectives </w:t>
            </w:r>
          </w:p>
        </w:tc>
        <w:tc>
          <w:tcPr>
            <w:tcW w:w="4542" w:type="dxa"/>
            <w:tcBorders>
              <w:top w:val="single" w:sz="8" w:space="0" w:color="auto"/>
              <w:left w:val="single" w:sz="8" w:space="0" w:color="auto"/>
              <w:bottom w:val="single" w:sz="8" w:space="0" w:color="auto"/>
              <w:right w:val="single" w:sz="8" w:space="0" w:color="auto"/>
            </w:tcBorders>
            <w:shd w:val="clear" w:color="auto" w:fill="FFFFFF" w:themeFill="background1"/>
            <w:tcMar>
              <w:top w:w="29" w:type="dxa"/>
              <w:left w:w="108" w:type="dxa"/>
              <w:bottom w:w="29" w:type="dxa"/>
              <w:right w:w="108" w:type="dxa"/>
            </w:tcMar>
          </w:tcPr>
          <w:p w14:paraId="2B15047D" w14:textId="77777777" w:rsidR="00A05F2B" w:rsidRPr="00546D6F" w:rsidRDefault="00A05F2B">
            <w:pPr>
              <w:jc w:val="center"/>
              <w:rPr>
                <w:rFonts w:cs="Calibri"/>
                <w:color w:val="000000" w:themeColor="text1"/>
              </w:rPr>
            </w:pPr>
            <w:r w:rsidRPr="00546D6F">
              <w:rPr>
                <w:rFonts w:cs="Calibri"/>
                <w:color w:val="000000" w:themeColor="text1"/>
              </w:rPr>
              <w:t>40%</w:t>
            </w:r>
          </w:p>
        </w:tc>
      </w:tr>
      <w:tr w:rsidR="00A05F2B" w:rsidRPr="00546D6F" w14:paraId="6CF325DE" w14:textId="77777777" w:rsidTr="008F4312">
        <w:trPr>
          <w:trHeight w:val="300"/>
          <w:jc w:val="center"/>
        </w:trPr>
        <w:tc>
          <w:tcPr>
            <w:tcW w:w="4490" w:type="dxa"/>
            <w:tcBorders>
              <w:top w:val="single" w:sz="8" w:space="0" w:color="auto"/>
              <w:left w:val="single" w:sz="8" w:space="0" w:color="auto"/>
              <w:bottom w:val="single" w:sz="8" w:space="0" w:color="auto"/>
              <w:right w:val="single" w:sz="8" w:space="0" w:color="auto"/>
            </w:tcBorders>
            <w:shd w:val="clear" w:color="auto" w:fill="085A9B"/>
            <w:tcMar>
              <w:top w:w="29" w:type="dxa"/>
              <w:left w:w="108" w:type="dxa"/>
              <w:bottom w:w="29" w:type="dxa"/>
              <w:right w:w="108" w:type="dxa"/>
            </w:tcMar>
          </w:tcPr>
          <w:p w14:paraId="78E83081" w14:textId="77777777" w:rsidR="00A05F2B" w:rsidRPr="00546D6F" w:rsidRDefault="00A05F2B">
            <w:pPr>
              <w:spacing w:before="144"/>
              <w:rPr>
                <w:rFonts w:cs="Calibri"/>
                <w:color w:val="FFFFFF" w:themeColor="background1"/>
              </w:rPr>
            </w:pPr>
            <w:r w:rsidRPr="00546D6F">
              <w:rPr>
                <w:rFonts w:cs="Calibri"/>
                <w:b/>
                <w:bCs/>
                <w:color w:val="FFFFFF" w:themeColor="background1"/>
              </w:rPr>
              <w:t>Technical Qualifications and Resources</w:t>
            </w:r>
          </w:p>
        </w:tc>
        <w:tc>
          <w:tcPr>
            <w:tcW w:w="4542" w:type="dxa"/>
            <w:tcBorders>
              <w:top w:val="single" w:sz="8" w:space="0" w:color="auto"/>
              <w:left w:val="single" w:sz="8" w:space="0" w:color="auto"/>
              <w:bottom w:val="single" w:sz="8" w:space="0" w:color="auto"/>
              <w:right w:val="single" w:sz="8" w:space="0" w:color="auto"/>
            </w:tcBorders>
            <w:shd w:val="clear" w:color="auto" w:fill="FFFFFF" w:themeFill="background1"/>
            <w:tcMar>
              <w:top w:w="29" w:type="dxa"/>
              <w:left w:w="108" w:type="dxa"/>
              <w:bottom w:w="29" w:type="dxa"/>
              <w:right w:w="108" w:type="dxa"/>
            </w:tcMar>
          </w:tcPr>
          <w:p w14:paraId="7E99CA4F" w14:textId="77777777" w:rsidR="00A05F2B" w:rsidRPr="00546D6F" w:rsidRDefault="00A05F2B">
            <w:pPr>
              <w:jc w:val="center"/>
              <w:rPr>
                <w:rFonts w:cs="Calibri"/>
                <w:color w:val="000000" w:themeColor="text1"/>
              </w:rPr>
            </w:pPr>
            <w:r w:rsidRPr="00546D6F">
              <w:rPr>
                <w:rFonts w:cs="Calibri"/>
                <w:color w:val="000000" w:themeColor="text1"/>
              </w:rPr>
              <w:t>20%</w:t>
            </w:r>
          </w:p>
        </w:tc>
      </w:tr>
    </w:tbl>
    <w:p w14:paraId="3099351D" w14:textId="55F627F4" w:rsidR="35FD0492" w:rsidRDefault="35FD0492" w:rsidP="6DED56FE"/>
    <w:p w14:paraId="20B761EE" w14:textId="3E62AFAD" w:rsidR="393EC56D" w:rsidRDefault="393EC56D">
      <w:pPr>
        <w:rPr>
          <w:rFonts w:cs="Calibri"/>
          <w:b/>
          <w:bCs/>
        </w:rPr>
      </w:pPr>
      <w:r w:rsidRPr="6DED56FE">
        <w:rPr>
          <w:rFonts w:cs="Calibri"/>
          <w:b/>
          <w:bCs/>
        </w:rPr>
        <w:t xml:space="preserve">Cover Page: </w:t>
      </w:r>
    </w:p>
    <w:p w14:paraId="3FF02D3E" w14:textId="789EE750" w:rsidR="393EC56D" w:rsidRDefault="393EC56D" w:rsidP="000A62B1">
      <w:pPr>
        <w:ind w:left="20"/>
        <w:rPr>
          <w:rFonts w:cs="Calibri"/>
        </w:rPr>
      </w:pPr>
      <w:r w:rsidRPr="6DED56FE">
        <w:rPr>
          <w:rFonts w:cs="Calibri"/>
        </w:rPr>
        <w:t xml:space="preserve">The cover page must include all of the following: </w:t>
      </w:r>
    </w:p>
    <w:p w14:paraId="106CA7CE" w14:textId="77E32D8C" w:rsidR="393EC56D" w:rsidRPr="003A183A" w:rsidRDefault="393EC56D" w:rsidP="00D638EA">
      <w:pPr>
        <w:pStyle w:val="ListParagraph"/>
        <w:numPr>
          <w:ilvl w:val="0"/>
          <w:numId w:val="17"/>
        </w:numPr>
      </w:pPr>
      <w:r w:rsidRPr="003A183A">
        <w:t>The project title</w:t>
      </w:r>
    </w:p>
    <w:p w14:paraId="4D4EBBE3" w14:textId="45B899E0" w:rsidR="393EC56D" w:rsidRPr="003A183A" w:rsidRDefault="393EC56D" w:rsidP="00D638EA">
      <w:pPr>
        <w:pStyle w:val="ListParagraph"/>
        <w:numPr>
          <w:ilvl w:val="0"/>
          <w:numId w:val="17"/>
        </w:numPr>
      </w:pPr>
      <w:r w:rsidRPr="003A183A">
        <w:t xml:space="preserve">Specific </w:t>
      </w:r>
      <w:r w:rsidR="00BB68DE">
        <w:t xml:space="preserve">NOFO </w:t>
      </w:r>
      <w:r w:rsidRPr="003A183A">
        <w:t>topic areas (if applicable)</w:t>
      </w:r>
    </w:p>
    <w:p w14:paraId="2B9806F8" w14:textId="57BCCB40" w:rsidR="393EC56D" w:rsidRPr="003A183A" w:rsidRDefault="393EC56D" w:rsidP="00D638EA">
      <w:pPr>
        <w:pStyle w:val="ListParagraph"/>
        <w:numPr>
          <w:ilvl w:val="0"/>
          <w:numId w:val="17"/>
        </w:numPr>
      </w:pPr>
      <w:r w:rsidRPr="003A183A">
        <w:t>Technical and business POCs</w:t>
      </w:r>
    </w:p>
    <w:p w14:paraId="77DD8361" w14:textId="6FD2E798" w:rsidR="393EC56D" w:rsidRPr="003A183A" w:rsidRDefault="393EC56D" w:rsidP="00D638EA">
      <w:pPr>
        <w:pStyle w:val="ListParagraph"/>
        <w:numPr>
          <w:ilvl w:val="0"/>
          <w:numId w:val="17"/>
        </w:numPr>
      </w:pPr>
      <w:r w:rsidRPr="003A183A">
        <w:t>The project team, including recipient name, entity type and names of all team member organizations</w:t>
      </w:r>
    </w:p>
    <w:p w14:paraId="09478970" w14:textId="536DB193" w:rsidR="393EC56D" w:rsidRPr="003A183A" w:rsidRDefault="393EC56D" w:rsidP="00D638EA">
      <w:pPr>
        <w:pStyle w:val="ListParagraph"/>
        <w:numPr>
          <w:ilvl w:val="0"/>
          <w:numId w:val="17"/>
        </w:numPr>
      </w:pPr>
      <w:r w:rsidRPr="003A183A">
        <w:t>The project location(s)</w:t>
      </w:r>
    </w:p>
    <w:p w14:paraId="1C099780" w14:textId="5A2A794B" w:rsidR="393EC56D" w:rsidRPr="003A183A" w:rsidRDefault="393EC56D" w:rsidP="00D638EA">
      <w:pPr>
        <w:pStyle w:val="ListParagraph"/>
        <w:numPr>
          <w:ilvl w:val="0"/>
          <w:numId w:val="17"/>
        </w:numPr>
      </w:pPr>
      <w:r w:rsidRPr="003A183A">
        <w:t xml:space="preserve">The proposed </w:t>
      </w:r>
      <w:r w:rsidR="00FB547A">
        <w:t>f</w:t>
      </w:r>
      <w:r w:rsidRPr="003A183A">
        <w:t>ederal funding level, cost share and period of performance</w:t>
      </w:r>
    </w:p>
    <w:p w14:paraId="1147504F" w14:textId="76DB99E9" w:rsidR="393EC56D" w:rsidRPr="003A183A" w:rsidRDefault="393EC56D" w:rsidP="00D638EA">
      <w:pPr>
        <w:pStyle w:val="ListParagraph"/>
        <w:numPr>
          <w:ilvl w:val="0"/>
          <w:numId w:val="17"/>
        </w:numPr>
      </w:pPr>
      <w:r w:rsidRPr="003A183A">
        <w:t xml:space="preserve">Senior/key personnel and other covered individuals </w:t>
      </w:r>
    </w:p>
    <w:p w14:paraId="7D5FDD61" w14:textId="3A1F1BEF" w:rsidR="393EC56D" w:rsidRPr="003A183A" w:rsidRDefault="393EC56D" w:rsidP="00D638EA">
      <w:pPr>
        <w:pStyle w:val="ListParagraph"/>
        <w:numPr>
          <w:ilvl w:val="0"/>
          <w:numId w:val="17"/>
        </w:numPr>
      </w:pPr>
      <w:r w:rsidRPr="003A183A">
        <w:t xml:space="preserve">Statements regarding confidentiality </w:t>
      </w:r>
    </w:p>
    <w:p w14:paraId="52A7C962" w14:textId="3B184D7B" w:rsidR="393EC56D" w:rsidRDefault="393EC56D" w:rsidP="00B93B52">
      <w:pPr>
        <w:ind w:left="360"/>
        <w:rPr>
          <w:rFonts w:cs="Calibri"/>
          <w:color w:val="156082"/>
        </w:rPr>
      </w:pPr>
    </w:p>
    <w:p w14:paraId="4E215415" w14:textId="23CF79BE" w:rsidR="393EC56D" w:rsidRDefault="393EC56D" w:rsidP="000A62B1">
      <w:pPr>
        <w:ind w:left="360"/>
        <w:rPr>
          <w:rFonts w:cs="Calibri"/>
          <w:color w:val="156082"/>
        </w:rPr>
      </w:pPr>
      <w:r w:rsidRPr="6DED56FE">
        <w:rPr>
          <w:rFonts w:cs="Calibri"/>
          <w:color w:val="156082"/>
        </w:rPr>
        <w:t xml:space="preserve"> </w:t>
      </w:r>
    </w:p>
    <w:p w14:paraId="17FFB2EB" w14:textId="59332955" w:rsidR="393EC56D" w:rsidRPr="006B5361" w:rsidRDefault="393EC56D" w:rsidP="00BA1BD7">
      <w:pPr>
        <w:rPr>
          <w:rFonts w:cs="Calibri"/>
        </w:rPr>
      </w:pPr>
      <w:r w:rsidRPr="788EF498">
        <w:rPr>
          <w:rFonts w:cs="Calibri"/>
          <w:b/>
          <w:bCs/>
        </w:rPr>
        <w:t xml:space="preserve">Project Overview </w:t>
      </w:r>
      <w:r w:rsidRPr="009C10D0">
        <w:rPr>
          <w:rFonts w:asciiTheme="minorHAnsi" w:eastAsiaTheme="minorEastAsia" w:hAnsiTheme="minorHAnsi" w:cstheme="minorBidi"/>
          <w:sz w:val="24"/>
          <w:szCs w:val="24"/>
        </w:rPr>
        <w:t xml:space="preserve">(Approximately 10% of the Technical Volume) </w:t>
      </w:r>
    </w:p>
    <w:p w14:paraId="5434C16C" w14:textId="2A473A9A" w:rsidR="393EC56D" w:rsidRPr="006B5361" w:rsidRDefault="393EC56D" w:rsidP="00BA1BD7">
      <w:pPr>
        <w:rPr>
          <w:rFonts w:cs="Calibri"/>
        </w:rPr>
      </w:pPr>
      <w:r w:rsidRPr="006B5361">
        <w:rPr>
          <w:rFonts w:cs="Calibri"/>
        </w:rPr>
        <w:t xml:space="preserve">The Project Overview should contain the following information: </w:t>
      </w:r>
    </w:p>
    <w:p w14:paraId="26EAA6CA" w14:textId="4B768C72" w:rsidR="393EC56D" w:rsidRPr="006B5361" w:rsidRDefault="393EC56D" w:rsidP="00D638EA">
      <w:pPr>
        <w:pStyle w:val="ListParagraph"/>
        <w:numPr>
          <w:ilvl w:val="0"/>
          <w:numId w:val="17"/>
        </w:numPr>
        <w:rPr>
          <w:rFonts w:cs="Calibri"/>
        </w:rPr>
      </w:pPr>
      <w:r w:rsidRPr="006B5361">
        <w:rPr>
          <w:rFonts w:cs="Calibri"/>
          <w:b/>
          <w:bCs/>
        </w:rPr>
        <w:t>Background:</w:t>
      </w:r>
      <w:r w:rsidRPr="006B5361">
        <w:rPr>
          <w:rFonts w:cs="Calibri"/>
        </w:rPr>
        <w:t xml:space="preserve"> The applicant should discuss the history, successes, and current research and development status (i.e., the technical baseline) relevant to the technical topic being addressed in the </w:t>
      </w:r>
      <w:r w:rsidR="615C61A5" w:rsidRPr="6354474D">
        <w:rPr>
          <w:rFonts w:cs="Calibri"/>
        </w:rPr>
        <w:t>a</w:t>
      </w:r>
      <w:r w:rsidRPr="6354474D">
        <w:rPr>
          <w:rFonts w:cs="Calibri"/>
        </w:rPr>
        <w:t xml:space="preserve">pplication. </w:t>
      </w:r>
    </w:p>
    <w:p w14:paraId="4389B5CE" w14:textId="1192AFDC" w:rsidR="393EC56D" w:rsidRPr="006B5361" w:rsidRDefault="393EC56D" w:rsidP="00D638EA">
      <w:pPr>
        <w:pStyle w:val="ListParagraph"/>
        <w:numPr>
          <w:ilvl w:val="0"/>
          <w:numId w:val="17"/>
        </w:numPr>
        <w:rPr>
          <w:rFonts w:cs="Calibri"/>
        </w:rPr>
      </w:pPr>
      <w:r w:rsidRPr="006B5361">
        <w:rPr>
          <w:rFonts w:cs="Calibri"/>
          <w:b/>
          <w:bCs/>
        </w:rPr>
        <w:t>Project Goal:</w:t>
      </w:r>
      <w:r w:rsidRPr="006B5361">
        <w:rPr>
          <w:rFonts w:cs="Calibri"/>
        </w:rPr>
        <w:t xml:space="preserve"> The applicant should explicitly identify the targeted improvements to the baseline technology and the critical success factors in achieving that goal. </w:t>
      </w:r>
    </w:p>
    <w:p w14:paraId="4557FE46" w14:textId="6B8FC8D8" w:rsidR="393EC56D" w:rsidRPr="006B5361" w:rsidRDefault="393EC56D" w:rsidP="00D638EA">
      <w:pPr>
        <w:pStyle w:val="ListParagraph"/>
        <w:numPr>
          <w:ilvl w:val="0"/>
          <w:numId w:val="17"/>
        </w:numPr>
        <w:rPr>
          <w:rFonts w:cs="Calibri"/>
        </w:rPr>
      </w:pPr>
      <w:r w:rsidRPr="006B5361">
        <w:rPr>
          <w:rFonts w:cs="Calibri"/>
          <w:b/>
          <w:bCs/>
        </w:rPr>
        <w:t>DOE Impact:</w:t>
      </w:r>
      <w:r w:rsidRPr="006B5361">
        <w:rPr>
          <w:rFonts w:cs="Calibri"/>
        </w:rPr>
        <w:t xml:space="preserve"> The applicant should discuss the impact that DOE funding would have on the proposed project. Applicants should specifically explain how DOE funding, relative to prior, current, or anticipated funding from other public and private sources, is necessary to achieve the project objectives.</w:t>
      </w:r>
    </w:p>
    <w:p w14:paraId="37E06900" w14:textId="261B8126" w:rsidR="393EC56D" w:rsidRPr="000A62B1" w:rsidRDefault="393EC56D" w:rsidP="00BA1BD7">
      <w:pPr>
        <w:rPr>
          <w:rFonts w:cs="Calibri"/>
          <w:color w:val="2460AD" w:themeColor="accent2"/>
        </w:rPr>
      </w:pPr>
      <w:r w:rsidRPr="000A62B1">
        <w:rPr>
          <w:rFonts w:cs="Calibri"/>
          <w:color w:val="2460AD" w:themeColor="accent2"/>
        </w:rPr>
        <w:t xml:space="preserve"> </w:t>
      </w:r>
    </w:p>
    <w:p w14:paraId="2EE48F14" w14:textId="72F2EA68" w:rsidR="393EC56D" w:rsidRPr="006B5361" w:rsidRDefault="393EC56D" w:rsidP="00BA1BD7">
      <w:pPr>
        <w:rPr>
          <w:rFonts w:cs="Calibri"/>
          <w:b/>
          <w:bCs/>
        </w:rPr>
      </w:pPr>
      <w:r w:rsidRPr="006B5361">
        <w:rPr>
          <w:rFonts w:cs="Calibri"/>
          <w:b/>
          <w:bCs/>
        </w:rPr>
        <w:t xml:space="preserve">Technical Description, Innovation, and Impact (Approximately 30% of the Technical Volume) </w:t>
      </w:r>
    </w:p>
    <w:p w14:paraId="0C68A479" w14:textId="5D94DC88" w:rsidR="393EC56D" w:rsidRPr="006B5361" w:rsidRDefault="393EC56D" w:rsidP="00BA1BD7">
      <w:pPr>
        <w:rPr>
          <w:rFonts w:cs="Calibri"/>
        </w:rPr>
      </w:pPr>
      <w:r w:rsidRPr="006B5361">
        <w:rPr>
          <w:rFonts w:cs="Calibri"/>
        </w:rPr>
        <w:t xml:space="preserve">The Technical Description should contain the following information: </w:t>
      </w:r>
    </w:p>
    <w:p w14:paraId="789D46F2" w14:textId="618AB508" w:rsidR="393EC56D" w:rsidRPr="006B5361" w:rsidRDefault="393EC56D" w:rsidP="00D638EA">
      <w:pPr>
        <w:pStyle w:val="ListParagraph"/>
        <w:numPr>
          <w:ilvl w:val="0"/>
          <w:numId w:val="17"/>
        </w:numPr>
        <w:rPr>
          <w:rFonts w:cs="Calibri"/>
        </w:rPr>
      </w:pPr>
      <w:r w:rsidRPr="006B5361">
        <w:rPr>
          <w:rFonts w:cs="Calibri"/>
          <w:b/>
          <w:bCs/>
        </w:rPr>
        <w:t xml:space="preserve">Relevance and Outcomes: </w:t>
      </w:r>
      <w:r w:rsidRPr="006B5361">
        <w:rPr>
          <w:rFonts w:cs="Calibri"/>
        </w:rPr>
        <w:t xml:space="preserve">The applicant should provide a detailed description of the technology or focus area, including the scientific and other principles and objectives that will be pursued during the project. This section should describe the relevance of the proposed project to the goals and objectives of the NOFO, including the potential to meet specific DOE technical targets </w:t>
      </w:r>
      <w:r w:rsidRPr="006B5361">
        <w:rPr>
          <w:rFonts w:cs="Calibri"/>
        </w:rPr>
        <w:lastRenderedPageBreak/>
        <w:t xml:space="preserve">or other relevant performance targets. The applicant should clearly specify the expected outcomes of the project. </w:t>
      </w:r>
    </w:p>
    <w:p w14:paraId="7D6F3346" w14:textId="7BB55500" w:rsidR="393EC56D" w:rsidRPr="006B5361" w:rsidRDefault="393EC56D" w:rsidP="00D638EA">
      <w:pPr>
        <w:pStyle w:val="ListParagraph"/>
        <w:numPr>
          <w:ilvl w:val="0"/>
          <w:numId w:val="17"/>
        </w:numPr>
        <w:rPr>
          <w:rFonts w:cs="Calibri"/>
        </w:rPr>
      </w:pPr>
      <w:r w:rsidRPr="006B5361">
        <w:rPr>
          <w:rFonts w:cs="Calibri"/>
          <w:b/>
          <w:bCs/>
        </w:rPr>
        <w:t xml:space="preserve">Feasibility: </w:t>
      </w:r>
      <w:r w:rsidRPr="006B5361">
        <w:rPr>
          <w:rFonts w:cs="Calibri"/>
        </w:rPr>
        <w:t xml:space="preserve">The applicant should demonstrate the technical feasibility of the proposed technology and capability of achieving the anticipated performance targets, including a description of previous work done and prior results. This section should also address the project’s access to necessary infrastructure (e.g., transportation, water, electricity transmission), including any use of existing infrastructure, as well as to a skilled workforce.  </w:t>
      </w:r>
    </w:p>
    <w:p w14:paraId="122B8111" w14:textId="35049C0D" w:rsidR="393EC56D" w:rsidRPr="006B5361" w:rsidRDefault="393EC56D" w:rsidP="00D638EA">
      <w:pPr>
        <w:pStyle w:val="ListParagraph"/>
        <w:numPr>
          <w:ilvl w:val="0"/>
          <w:numId w:val="17"/>
        </w:numPr>
        <w:rPr>
          <w:rFonts w:cs="Calibri"/>
        </w:rPr>
      </w:pPr>
      <w:r w:rsidRPr="006B5361">
        <w:rPr>
          <w:rFonts w:cs="Calibri"/>
          <w:b/>
          <w:bCs/>
        </w:rPr>
        <w:t>Innovation and Impacts:</w:t>
      </w:r>
      <w:r w:rsidRPr="006B5361">
        <w:rPr>
          <w:rFonts w:cs="Calibri"/>
        </w:rPr>
        <w:t xml:space="preserve"> The applicant should describe the current state-of-the-art in the applicable field, the specific innovation of the proposed technology or focus area, the advantages of proposed technology over current and emerging technologies, and the overall impact on advancing the state-of-the-art/technical baseline if the project is successful.</w:t>
      </w:r>
      <w:r w:rsidR="00A714BA">
        <w:rPr>
          <w:rFonts w:cs="Calibri"/>
        </w:rPr>
        <w:t xml:space="preserve"> The applicant should also include </w:t>
      </w:r>
      <w:r w:rsidR="00BE2A89">
        <w:rPr>
          <w:rFonts w:cs="Calibri"/>
        </w:rPr>
        <w:t>information on the current techno-economic and life</w:t>
      </w:r>
      <w:r w:rsidR="00354A61">
        <w:rPr>
          <w:rFonts w:cs="Calibri"/>
        </w:rPr>
        <w:t xml:space="preserve"> </w:t>
      </w:r>
      <w:r w:rsidR="00BE2A89">
        <w:rPr>
          <w:rFonts w:cs="Calibri"/>
        </w:rPr>
        <w:t>cycle analysis of the proposed technology.</w:t>
      </w:r>
    </w:p>
    <w:p w14:paraId="210C55BB" w14:textId="3CF26660" w:rsidR="393EC56D" w:rsidRPr="00296A5F" w:rsidRDefault="393EC56D" w:rsidP="00BA1BD7">
      <w:pPr>
        <w:rPr>
          <w:rFonts w:cs="Calibri"/>
        </w:rPr>
      </w:pPr>
      <w:r w:rsidRPr="000A62B1">
        <w:rPr>
          <w:rFonts w:cs="Calibri"/>
          <w:color w:val="2460AD" w:themeColor="accent2"/>
        </w:rPr>
        <w:t xml:space="preserve"> </w:t>
      </w:r>
    </w:p>
    <w:p w14:paraId="4EE7C680" w14:textId="171D4734" w:rsidR="393EC56D" w:rsidRPr="00296A5F" w:rsidRDefault="393EC56D" w:rsidP="00BA1BD7">
      <w:pPr>
        <w:rPr>
          <w:rFonts w:cs="Calibri"/>
          <w:b/>
          <w:bCs/>
        </w:rPr>
      </w:pPr>
      <w:r w:rsidRPr="00296A5F">
        <w:rPr>
          <w:rFonts w:cs="Calibri"/>
          <w:b/>
          <w:bCs/>
        </w:rPr>
        <w:t>Workplan (Approximately 40% of the Technical Volume)</w:t>
      </w:r>
    </w:p>
    <w:p w14:paraId="0B590AE5" w14:textId="27F8A0FA" w:rsidR="393EC56D" w:rsidRPr="00296A5F" w:rsidRDefault="393EC56D" w:rsidP="00BA1BD7">
      <w:pPr>
        <w:rPr>
          <w:rFonts w:cs="Calibri"/>
        </w:rPr>
      </w:pPr>
      <w:r w:rsidRPr="00296A5F">
        <w:rPr>
          <w:rFonts w:cs="Calibri"/>
        </w:rPr>
        <w:t>The Workplan</w:t>
      </w:r>
      <w:r w:rsidRPr="61583422">
        <w:rPr>
          <w:rFonts w:cs="Calibri"/>
        </w:rPr>
        <w:t xml:space="preserve"> </w:t>
      </w:r>
      <w:r w:rsidR="14F0430E" w:rsidRPr="00BA1BD7">
        <w:rPr>
          <w:rFonts w:cs="Calibri"/>
          <w:color w:val="000000" w:themeColor="text1"/>
        </w:rPr>
        <w:t xml:space="preserve">should </w:t>
      </w:r>
      <w:r w:rsidR="6D391EA4" w:rsidRPr="00BA1BD7">
        <w:rPr>
          <w:rFonts w:cs="Calibri"/>
          <w:color w:val="000000" w:themeColor="text1"/>
        </w:rPr>
        <w:t>include</w:t>
      </w:r>
      <w:r w:rsidRPr="431AC646">
        <w:rPr>
          <w:rFonts w:cs="Calibri"/>
          <w:color w:val="000000" w:themeColor="text1"/>
        </w:rPr>
        <w:t xml:space="preserve"> </w:t>
      </w:r>
      <w:r w:rsidRPr="00296A5F">
        <w:rPr>
          <w:rFonts w:cs="Calibri"/>
        </w:rPr>
        <w:t xml:space="preserve">a summary of the Project Objectives, Technical Scope, </w:t>
      </w:r>
      <w:r w:rsidR="6EC97F81" w:rsidRPr="2D331F6F">
        <w:rPr>
          <w:rFonts w:cs="Calibri"/>
        </w:rPr>
        <w:t xml:space="preserve">Work Breakdown Structure (WBS), </w:t>
      </w:r>
      <w:r w:rsidRPr="00296A5F">
        <w:rPr>
          <w:rFonts w:cs="Calibri"/>
        </w:rPr>
        <w:t>Project Tasks, Milestones, Go/No-Go decision points</w:t>
      </w:r>
      <w:r w:rsidR="15CE611F" w:rsidRPr="1B8F2825">
        <w:rPr>
          <w:rFonts w:cs="Calibri"/>
        </w:rPr>
        <w:t>, and project schedule</w:t>
      </w:r>
      <w:r w:rsidRPr="1B8F2825">
        <w:rPr>
          <w:rFonts w:cs="Calibri"/>
        </w:rPr>
        <w:t>.</w:t>
      </w:r>
      <w:r w:rsidRPr="00296A5F">
        <w:rPr>
          <w:rFonts w:cs="Calibri"/>
        </w:rPr>
        <w:t xml:space="preserve"> </w:t>
      </w:r>
      <w:r w:rsidR="13581755" w:rsidRPr="5123193B">
        <w:rPr>
          <w:rFonts w:cs="Calibri"/>
        </w:rPr>
        <w:t>A detailed</w:t>
      </w:r>
      <w:r w:rsidRPr="00296A5F">
        <w:rPr>
          <w:rFonts w:cs="Calibri"/>
        </w:rPr>
        <w:t xml:space="preserve"> </w:t>
      </w:r>
      <w:r w:rsidR="00EE1E09">
        <w:rPr>
          <w:rFonts w:cs="Calibri"/>
        </w:rPr>
        <w:t>statement of project objectives (</w:t>
      </w:r>
      <w:r w:rsidRPr="00296A5F">
        <w:rPr>
          <w:rFonts w:cs="Calibri"/>
        </w:rPr>
        <w:t>SOPO</w:t>
      </w:r>
      <w:r w:rsidR="00EE1E09">
        <w:rPr>
          <w:rFonts w:cs="Calibri"/>
        </w:rPr>
        <w:t>)</w:t>
      </w:r>
      <w:r w:rsidRPr="00296A5F">
        <w:rPr>
          <w:rFonts w:cs="Calibri"/>
        </w:rPr>
        <w:t xml:space="preserve"> is </w:t>
      </w:r>
      <w:r w:rsidR="3CE8B4F2" w:rsidRPr="2725C9B3">
        <w:rPr>
          <w:rFonts w:cs="Calibri"/>
        </w:rPr>
        <w:t xml:space="preserve">separately requested </w:t>
      </w:r>
      <w:r w:rsidRPr="00296A5F">
        <w:rPr>
          <w:rFonts w:cs="Calibri"/>
        </w:rPr>
        <w:t xml:space="preserve">as part of the application. The </w:t>
      </w:r>
      <w:r w:rsidR="4EC30068" w:rsidRPr="002A18A0">
        <w:rPr>
          <w:rFonts w:cs="Calibri"/>
        </w:rPr>
        <w:t>Workplan</w:t>
      </w:r>
      <w:r w:rsidRPr="00296A5F">
        <w:rPr>
          <w:rFonts w:cs="Calibri"/>
        </w:rPr>
        <w:t xml:space="preserve"> should contain the following information: </w:t>
      </w:r>
    </w:p>
    <w:p w14:paraId="25AF9ADF" w14:textId="218BCFA8" w:rsidR="393EC56D" w:rsidRPr="00296A5F" w:rsidRDefault="393EC56D" w:rsidP="00D638EA">
      <w:pPr>
        <w:pStyle w:val="ListParagraph"/>
        <w:numPr>
          <w:ilvl w:val="0"/>
          <w:numId w:val="17"/>
        </w:numPr>
        <w:rPr>
          <w:rFonts w:cs="Calibri"/>
          <w:b/>
          <w:bCs/>
        </w:rPr>
      </w:pPr>
      <w:r w:rsidRPr="00296A5F">
        <w:rPr>
          <w:rFonts w:cs="Calibri"/>
          <w:b/>
          <w:bCs/>
        </w:rPr>
        <w:t xml:space="preserve">Project Objectives: </w:t>
      </w:r>
      <w:r w:rsidRPr="00296A5F">
        <w:rPr>
          <w:rFonts w:cs="Calibri"/>
        </w:rPr>
        <w:t>The applicant should provide a clear and concise (high-level) statement of the goals and objectives of the project as well as the expected outcomes.</w:t>
      </w:r>
    </w:p>
    <w:p w14:paraId="33136E83" w14:textId="3A412DED" w:rsidR="393EC56D" w:rsidRPr="00296A5F" w:rsidRDefault="393EC56D" w:rsidP="00D638EA">
      <w:pPr>
        <w:pStyle w:val="ListParagraph"/>
        <w:numPr>
          <w:ilvl w:val="0"/>
          <w:numId w:val="17"/>
        </w:numPr>
        <w:rPr>
          <w:rFonts w:cs="Calibri"/>
        </w:rPr>
      </w:pPr>
      <w:r w:rsidRPr="00296A5F">
        <w:rPr>
          <w:rFonts w:cs="Calibri"/>
          <w:b/>
          <w:bCs/>
        </w:rPr>
        <w:t xml:space="preserve">Technical Scope Summary: </w:t>
      </w:r>
      <w:r w:rsidRPr="00296A5F">
        <w:rPr>
          <w:rFonts w:cs="Calibri"/>
        </w:rPr>
        <w:t>The applicant should provide a summary description of the overall work scope and approach to achieve the objective(s). The overall work scope is to be divided by performance periods that are separated by discrete, approximately annual decision points (see below for more information on Go/No-Go decision points). The applicant should describe the specific expected end result of each performance period</w:t>
      </w:r>
      <w:r w:rsidR="00B37550">
        <w:rPr>
          <w:rFonts w:cs="Calibri"/>
        </w:rPr>
        <w:t>.</w:t>
      </w:r>
    </w:p>
    <w:p w14:paraId="2380CD36" w14:textId="397146E6" w:rsidR="393EC56D" w:rsidRPr="00296A5F" w:rsidRDefault="1D0271D5" w:rsidP="00D638EA">
      <w:pPr>
        <w:pStyle w:val="ListParagraph"/>
        <w:numPr>
          <w:ilvl w:val="0"/>
          <w:numId w:val="17"/>
        </w:numPr>
        <w:rPr>
          <w:rFonts w:cs="Calibri"/>
          <w:color w:val="000000" w:themeColor="text1"/>
        </w:rPr>
      </w:pPr>
      <w:r w:rsidRPr="2D331F6F">
        <w:rPr>
          <w:rFonts w:cs="Calibri"/>
          <w:b/>
          <w:bCs/>
        </w:rPr>
        <w:t xml:space="preserve">WBS and </w:t>
      </w:r>
      <w:r w:rsidR="393EC56D" w:rsidRPr="00296A5F">
        <w:rPr>
          <w:rFonts w:cs="Calibri"/>
          <w:b/>
          <w:bCs/>
        </w:rPr>
        <w:t xml:space="preserve">Task Description Summary: </w:t>
      </w:r>
      <w:r w:rsidR="40B10AA0" w:rsidRPr="00BA1BD7">
        <w:rPr>
          <w:rFonts w:cs="Calibri"/>
          <w:color w:val="000000" w:themeColor="text1"/>
        </w:rPr>
        <w:t xml:space="preserve">The Workplan should describe the work to be accomplished and how the applicant will achieve the milestones, will accomplish the final project goal(s), and will produce all deliverables. The Workplan is to be structured with a hierarchy of performance period (approximately annual), task and subtasks, which is typical of a standard WBS for any project. The Workplan shall contain a concise description of the specific activities to be conducted over the life of the project. The description shall be a full explanation and disclosure of the project being proposed (i.e., a statement such as “we will then complete a proprietary process” is unacceptable). It is the applicant’s responsibility to prepare an adequately detailed task plan to describe the proposed project and the plan for addressing the objectives of this </w:t>
      </w:r>
      <w:r w:rsidR="61C9C6A1" w:rsidRPr="5406DF93">
        <w:rPr>
          <w:rFonts w:cs="Calibri"/>
          <w:color w:val="000000" w:themeColor="text1"/>
        </w:rPr>
        <w:t>NOFO</w:t>
      </w:r>
      <w:r w:rsidR="40B10AA0" w:rsidRPr="5406DF93">
        <w:rPr>
          <w:rFonts w:cs="Calibri"/>
          <w:color w:val="000000" w:themeColor="text1"/>
        </w:rPr>
        <w:t>.</w:t>
      </w:r>
      <w:r w:rsidR="40B10AA0" w:rsidRPr="00BA1BD7">
        <w:rPr>
          <w:rFonts w:cs="Calibri"/>
          <w:color w:val="000000" w:themeColor="text1"/>
        </w:rPr>
        <w:t xml:space="preserve"> The summary provided should be consistent with the SOPO. The SOPO will contain a more detailed description of the WBS and tasks.</w:t>
      </w:r>
    </w:p>
    <w:p w14:paraId="139909A6" w14:textId="6C2A54CD" w:rsidR="393EC56D" w:rsidRPr="009C10D0" w:rsidRDefault="393EC56D" w:rsidP="00D638EA">
      <w:pPr>
        <w:pStyle w:val="ListParagraph"/>
        <w:numPr>
          <w:ilvl w:val="0"/>
          <w:numId w:val="17"/>
        </w:numPr>
        <w:rPr>
          <w:rFonts w:cs="Calibri"/>
        </w:rPr>
      </w:pPr>
      <w:r w:rsidRPr="00296A5F">
        <w:rPr>
          <w:rFonts w:cs="Calibri"/>
          <w:b/>
          <w:bCs/>
        </w:rPr>
        <w:t xml:space="preserve">Milestone Summary: </w:t>
      </w:r>
      <w:r w:rsidRPr="00296A5F">
        <w:rPr>
          <w:rFonts w:cs="Calibri"/>
        </w:rPr>
        <w:t xml:space="preserve">The SOPO should provide a summary of appropriate milestones throughout the project to demonstrate progress and success. A milestone may be either a progress measure (which can be activity based) or a SMART technical milestone. SMART milestones should be Specific, Measurable, Achievable, Relevant, and Timely, and must demonstrate a technical achievement rather than simply completing a task. Unless otherwise specified in the NOFO, the minimum requirement is that each project must have at least one milestone per quarter for the duration of the project with at least one SMART technical milestone per year (depending on the project, more milestones may be necessary to comprehensively demonstrate progress). The applicant should also provide the means by which </w:t>
      </w:r>
      <w:r w:rsidRPr="00296A5F">
        <w:rPr>
          <w:rFonts w:cs="Calibri"/>
        </w:rPr>
        <w:lastRenderedPageBreak/>
        <w:t>the milestone will be verified.</w:t>
      </w:r>
      <w:r w:rsidRPr="00296A5F">
        <w:rPr>
          <w:rFonts w:cs="Calibri"/>
          <w:b/>
          <w:bCs/>
        </w:rPr>
        <w:t xml:space="preserve"> </w:t>
      </w:r>
      <w:r w:rsidR="583757E9" w:rsidRPr="009C10D0">
        <w:rPr>
          <w:rFonts w:cs="Calibri"/>
        </w:rPr>
        <w:t>The summary provided should be consistent with the Milestone Summary Table in the SOPO.</w:t>
      </w:r>
    </w:p>
    <w:p w14:paraId="37A8E563" w14:textId="3CC7D65D" w:rsidR="393EC56D" w:rsidRPr="00296A5F" w:rsidRDefault="393EC56D" w:rsidP="00D638EA">
      <w:pPr>
        <w:pStyle w:val="ListParagraph"/>
        <w:numPr>
          <w:ilvl w:val="0"/>
          <w:numId w:val="17"/>
        </w:numPr>
        <w:rPr>
          <w:rFonts w:cs="Calibri"/>
          <w:b/>
          <w:bCs/>
        </w:rPr>
      </w:pPr>
      <w:r w:rsidRPr="00296A5F">
        <w:rPr>
          <w:rFonts w:cs="Calibri"/>
          <w:b/>
          <w:bCs/>
        </w:rPr>
        <w:t xml:space="preserve">Go/No-Go Decision Points: </w:t>
      </w:r>
      <w:r w:rsidRPr="00296A5F">
        <w:rPr>
          <w:rFonts w:cs="Calibri"/>
        </w:rPr>
        <w:t xml:space="preserve">The applicant should provide a summary of project-wide Go/No-Go decision points </w:t>
      </w:r>
      <w:r w:rsidR="2897E879" w:rsidRPr="318AA293">
        <w:rPr>
          <w:rFonts w:cs="Calibri"/>
        </w:rPr>
        <w:t xml:space="preserve">at appropriate </w:t>
      </w:r>
      <w:r w:rsidR="2897E879" w:rsidRPr="04178C8C">
        <w:rPr>
          <w:rFonts w:cs="Calibri"/>
        </w:rPr>
        <w:t xml:space="preserve">points </w:t>
      </w:r>
      <w:r w:rsidRPr="04178C8C">
        <w:rPr>
          <w:rFonts w:cs="Calibri"/>
        </w:rPr>
        <w:t>in</w:t>
      </w:r>
      <w:r w:rsidRPr="318AA293">
        <w:rPr>
          <w:rFonts w:cs="Calibri"/>
        </w:rPr>
        <w:t xml:space="preserve"> the </w:t>
      </w:r>
      <w:r w:rsidR="17032B0C" w:rsidRPr="04178C8C">
        <w:rPr>
          <w:rFonts w:cs="Calibri"/>
        </w:rPr>
        <w:t>Workplan</w:t>
      </w:r>
      <w:r w:rsidRPr="04178C8C">
        <w:rPr>
          <w:rFonts w:cs="Calibri"/>
        </w:rPr>
        <w:t>.</w:t>
      </w:r>
      <w:r w:rsidRPr="00296A5F">
        <w:rPr>
          <w:rFonts w:cs="Calibri"/>
        </w:rPr>
        <w:t xml:space="preserve"> At a minimum, each project must have at least one project-wide Go/No-Go decision point for each budget period (12 to 18-month period) of the project. See</w:t>
      </w:r>
      <w:r w:rsidR="005C7C1D">
        <w:rPr>
          <w:rFonts w:cs="Calibri"/>
        </w:rPr>
        <w:t xml:space="preserve"> the</w:t>
      </w:r>
      <w:r w:rsidR="00235C3D">
        <w:rPr>
          <w:rFonts w:cs="Calibri"/>
        </w:rPr>
        <w:t xml:space="preserve"> </w:t>
      </w:r>
      <w:hyperlink w:anchor="_Key_Facts" w:history="1">
        <w:r w:rsidR="00235C3D" w:rsidRPr="00235C3D">
          <w:rPr>
            <w:rStyle w:val="Hyperlink"/>
            <w:rFonts w:cs="Calibri"/>
          </w:rPr>
          <w:t>Key Facts</w:t>
        </w:r>
      </w:hyperlink>
      <w:r w:rsidR="00235C3D">
        <w:rPr>
          <w:rFonts w:cs="Calibri"/>
        </w:rPr>
        <w:t xml:space="preserve"> </w:t>
      </w:r>
      <w:r w:rsidR="005C7C1D">
        <w:rPr>
          <w:rFonts w:cs="Calibri"/>
        </w:rPr>
        <w:t xml:space="preserve">section above </w:t>
      </w:r>
      <w:r w:rsidR="00235C3D">
        <w:rPr>
          <w:rFonts w:cs="Calibri"/>
        </w:rPr>
        <w:t xml:space="preserve">for </w:t>
      </w:r>
      <w:r w:rsidR="00805A00">
        <w:rPr>
          <w:rFonts w:cs="Calibri"/>
        </w:rPr>
        <w:t>Go/No-Go and budget period information</w:t>
      </w:r>
      <w:r w:rsidRPr="00296A5F">
        <w:rPr>
          <w:rFonts w:cs="Calibri"/>
        </w:rPr>
        <w:t xml:space="preserve">. The applicant should also provide the specific technical criteria to be used to evaluate the project at the Go/No-Go decision point. </w:t>
      </w:r>
      <w:r w:rsidR="68B5DF05" w:rsidRPr="0EA5FD65">
        <w:rPr>
          <w:rFonts w:cs="Calibri"/>
        </w:rPr>
        <w:t xml:space="preserve">The summary provided should be consistent with the SOPO. </w:t>
      </w:r>
      <w:r w:rsidRPr="00296A5F">
        <w:rPr>
          <w:rFonts w:cs="Calibri"/>
        </w:rPr>
        <w:t>Go/No-Go decision points are considered “SMART” and can fulfill the requirement for an annual SMART milestone.</w:t>
      </w:r>
      <w:r w:rsidRPr="00296A5F">
        <w:rPr>
          <w:rFonts w:cs="Calibri"/>
          <w:b/>
          <w:bCs/>
        </w:rPr>
        <w:t xml:space="preserve"> </w:t>
      </w:r>
    </w:p>
    <w:p w14:paraId="1665E7DD" w14:textId="7DE0B462" w:rsidR="393EC56D" w:rsidRPr="00296A5F" w:rsidRDefault="393EC56D" w:rsidP="00D638EA">
      <w:pPr>
        <w:pStyle w:val="ListParagraph"/>
        <w:numPr>
          <w:ilvl w:val="0"/>
          <w:numId w:val="17"/>
        </w:numPr>
        <w:rPr>
          <w:rFonts w:cs="Calibri"/>
          <w:b/>
          <w:bCs/>
        </w:rPr>
      </w:pPr>
      <w:r w:rsidRPr="00296A5F">
        <w:rPr>
          <w:rFonts w:cs="Calibri"/>
          <w:b/>
          <w:bCs/>
        </w:rPr>
        <w:t xml:space="preserve">End of Project Goal: </w:t>
      </w:r>
      <w:r w:rsidRPr="00296A5F">
        <w:rPr>
          <w:rFonts w:cs="Calibri"/>
        </w:rPr>
        <w:t xml:space="preserve">The </w:t>
      </w:r>
      <w:r w:rsidR="6A00BB5B" w:rsidRPr="2CF6831C">
        <w:rPr>
          <w:rFonts w:cs="Calibri"/>
        </w:rPr>
        <w:t xml:space="preserve">Workplan </w:t>
      </w:r>
      <w:r w:rsidRPr="2CF6831C">
        <w:rPr>
          <w:rFonts w:cs="Calibri"/>
        </w:rPr>
        <w:t>should</w:t>
      </w:r>
      <w:r w:rsidRPr="00296A5F">
        <w:rPr>
          <w:rFonts w:cs="Calibri"/>
        </w:rPr>
        <w:t xml:space="preserve"> include a summary of the end of project goal(s). At a minimum, each project must have one SMART end of project goal.</w:t>
      </w:r>
      <w:r w:rsidRPr="00296A5F">
        <w:rPr>
          <w:rFonts w:cs="Calibri"/>
          <w:b/>
          <w:bCs/>
        </w:rPr>
        <w:t xml:space="preserve"> </w:t>
      </w:r>
      <w:r w:rsidR="3CA50A72" w:rsidRPr="009C10D0">
        <w:rPr>
          <w:rFonts w:cs="Calibri"/>
        </w:rPr>
        <w:t>The summary provided should be consistent with the SOPO.</w:t>
      </w:r>
    </w:p>
    <w:p w14:paraId="1D07B654" w14:textId="779035F8" w:rsidR="393EC56D" w:rsidRPr="00296A5F" w:rsidRDefault="393EC56D" w:rsidP="00D638EA">
      <w:pPr>
        <w:pStyle w:val="ListParagraph"/>
        <w:numPr>
          <w:ilvl w:val="0"/>
          <w:numId w:val="17"/>
        </w:numPr>
        <w:rPr>
          <w:rFonts w:cs="Calibri"/>
          <w:b/>
          <w:bCs/>
        </w:rPr>
      </w:pPr>
      <w:r w:rsidRPr="00296A5F">
        <w:rPr>
          <w:rFonts w:cs="Calibri"/>
          <w:b/>
          <w:bCs/>
        </w:rPr>
        <w:t xml:space="preserve">Project Schedule (Gantt Chart or similar): </w:t>
      </w:r>
      <w:r w:rsidRPr="00296A5F">
        <w:rPr>
          <w:rFonts w:cs="Calibri"/>
        </w:rPr>
        <w:t>The applicant should provide a schedule for the entire project, including task and subtask durations, any milestones, and any Go/No-Go decision points.</w:t>
      </w:r>
      <w:r w:rsidRPr="00296A5F">
        <w:rPr>
          <w:rFonts w:cs="Calibri"/>
          <w:b/>
          <w:bCs/>
        </w:rPr>
        <w:t xml:space="preserve"> </w:t>
      </w:r>
    </w:p>
    <w:p w14:paraId="4270B2D3" w14:textId="212EE950" w:rsidR="00AD0344" w:rsidRPr="00AD0344" w:rsidRDefault="00AD0344" w:rsidP="00D638EA">
      <w:pPr>
        <w:pStyle w:val="ListParagraph"/>
        <w:numPr>
          <w:ilvl w:val="0"/>
          <w:numId w:val="17"/>
        </w:numPr>
        <w:rPr>
          <w:rFonts w:cs="Calibri"/>
          <w:b/>
          <w:bCs/>
          <w:color w:val="2460AD" w:themeColor="accent2"/>
        </w:rPr>
      </w:pPr>
      <w:r w:rsidRPr="00296A5F">
        <w:rPr>
          <w:rFonts w:cs="Calibri"/>
          <w:b/>
          <w:bCs/>
        </w:rPr>
        <w:t>Bu</w:t>
      </w:r>
      <w:r w:rsidR="004D7159">
        <w:rPr>
          <w:rFonts w:cs="Calibri"/>
          <w:b/>
          <w:bCs/>
        </w:rPr>
        <w:t xml:space="preserve">ild </w:t>
      </w:r>
      <w:r w:rsidRPr="00296A5F">
        <w:rPr>
          <w:rFonts w:cs="Calibri"/>
          <w:b/>
          <w:bCs/>
        </w:rPr>
        <w:t xml:space="preserve">America </w:t>
      </w:r>
      <w:r>
        <w:rPr>
          <w:rFonts w:cs="Calibri"/>
          <w:b/>
          <w:bCs/>
        </w:rPr>
        <w:t xml:space="preserve">Buy America (BABA) </w:t>
      </w:r>
      <w:r w:rsidRPr="00296A5F">
        <w:rPr>
          <w:rFonts w:cs="Calibri"/>
          <w:b/>
          <w:bCs/>
        </w:rPr>
        <w:t xml:space="preserve">Requirements for Infrastructure Projects:  </w:t>
      </w:r>
      <w:r w:rsidR="671046E8" w:rsidRPr="009C10D0">
        <w:rPr>
          <w:rFonts w:cs="Calibri"/>
        </w:rPr>
        <w:t>Within</w:t>
      </w:r>
      <w:r w:rsidR="671046E8" w:rsidRPr="27BB721C">
        <w:rPr>
          <w:rFonts w:cs="Calibri"/>
        </w:rPr>
        <w:t xml:space="preserve"> the first two pages of the Workplan, </w:t>
      </w:r>
      <w:r w:rsidRPr="00296A5F">
        <w:rPr>
          <w:rFonts w:cs="Calibri"/>
        </w:rPr>
        <w:t xml:space="preserve">include a short statement on whether the project will involve the construction, alteration, </w:t>
      </w:r>
      <w:r w:rsidR="7181EB9B" w:rsidRPr="00BA1BD7">
        <w:rPr>
          <w:rFonts w:cs="Calibri"/>
        </w:rPr>
        <w:t xml:space="preserve">maintenance </w:t>
      </w:r>
      <w:r w:rsidRPr="00296A5F">
        <w:rPr>
          <w:rFonts w:cs="Calibri"/>
        </w:rPr>
        <w:t xml:space="preserve">and/or repair of </w:t>
      </w:r>
      <w:r w:rsidR="08FEC047" w:rsidRPr="759A7DA0">
        <w:rPr>
          <w:rFonts w:cs="Calibri"/>
        </w:rPr>
        <w:t xml:space="preserve">public </w:t>
      </w:r>
      <w:r w:rsidRPr="00296A5F">
        <w:rPr>
          <w:rFonts w:cs="Calibri"/>
        </w:rPr>
        <w:t xml:space="preserve">infrastructure in the United States. </w:t>
      </w:r>
      <w:r w:rsidR="65223ABE" w:rsidRPr="00BA1BD7">
        <w:rPr>
          <w:rFonts w:cs="Calibri"/>
        </w:rPr>
        <w:t xml:space="preserve">See </w:t>
      </w:r>
      <w:hyperlink r:id="rId44">
        <w:r w:rsidR="393EC56D" w:rsidRPr="00BA1BD7">
          <w:rPr>
            <w:rStyle w:val="Hyperlink"/>
            <w:rFonts w:cs="Calibri"/>
          </w:rPr>
          <w:t>Build America, Buy America | Department of Energy</w:t>
        </w:r>
      </w:hyperlink>
      <w:r w:rsidRPr="00BA1BD7">
        <w:rPr>
          <w:rFonts w:cs="Calibri"/>
          <w:color w:val="2460AD" w:themeColor="accent2"/>
        </w:rPr>
        <w:t xml:space="preserve"> </w:t>
      </w:r>
      <w:r w:rsidR="62F80D3D" w:rsidRPr="00BA1BD7">
        <w:rPr>
          <w:rFonts w:cs="Calibri"/>
          <w:color w:val="2460AD" w:themeColor="accent2"/>
        </w:rPr>
        <w:t xml:space="preserve">and 2 CFR 184 </w:t>
      </w:r>
      <w:r w:rsidRPr="00BA1BD7">
        <w:rPr>
          <w:rFonts w:cs="Calibri"/>
        </w:rPr>
        <w:t xml:space="preserve">for applicable definitions and other information </w:t>
      </w:r>
      <w:r w:rsidR="6C960499" w:rsidRPr="00BA1BD7">
        <w:rPr>
          <w:rFonts w:cs="Calibri"/>
        </w:rPr>
        <w:t>regarding Infrastructure Projects and the Buy America Requirement</w:t>
      </w:r>
      <w:r w:rsidRPr="00BA1BD7">
        <w:rPr>
          <w:rFonts w:cs="Calibri"/>
        </w:rPr>
        <w:t>.</w:t>
      </w:r>
      <w:r w:rsidRPr="00BA1BD7">
        <w:rPr>
          <w:rFonts w:cs="Calibri"/>
          <w:b/>
          <w:bCs/>
        </w:rPr>
        <w:t xml:space="preserve"> </w:t>
      </w:r>
    </w:p>
    <w:p w14:paraId="4875A712" w14:textId="79F2EFC4" w:rsidR="393EC56D" w:rsidRPr="00296A5F" w:rsidRDefault="393EC56D" w:rsidP="00D638EA">
      <w:pPr>
        <w:pStyle w:val="ListParagraph"/>
        <w:numPr>
          <w:ilvl w:val="0"/>
          <w:numId w:val="26"/>
        </w:numPr>
        <w:rPr>
          <w:rFonts w:cs="Calibri"/>
        </w:rPr>
      </w:pPr>
      <w:r w:rsidRPr="00296A5F">
        <w:rPr>
          <w:rFonts w:cs="Calibri"/>
          <w:b/>
          <w:bCs/>
        </w:rPr>
        <w:t xml:space="preserve">Project Management: </w:t>
      </w:r>
      <w:r w:rsidRPr="00296A5F">
        <w:rPr>
          <w:rFonts w:cs="Calibri"/>
        </w:rPr>
        <w:t xml:space="preserve">The applicant should discuss the team’s proposed management plan, including the following: </w:t>
      </w:r>
    </w:p>
    <w:p w14:paraId="015114AB" w14:textId="28EB5566" w:rsidR="393EC56D" w:rsidRPr="00296A5F" w:rsidRDefault="393EC56D" w:rsidP="00D638EA">
      <w:pPr>
        <w:pStyle w:val="ListParagraph"/>
        <w:numPr>
          <w:ilvl w:val="1"/>
          <w:numId w:val="26"/>
        </w:numPr>
        <w:rPr>
          <w:rFonts w:cs="Calibri"/>
        </w:rPr>
      </w:pPr>
      <w:r w:rsidRPr="00296A5F">
        <w:rPr>
          <w:rFonts w:cs="Calibri"/>
        </w:rPr>
        <w:t xml:space="preserve">The overall approach to and organization for managing the work; </w:t>
      </w:r>
    </w:p>
    <w:p w14:paraId="7A598F35" w14:textId="7FF190B1" w:rsidR="393EC56D" w:rsidRPr="00296A5F" w:rsidRDefault="393EC56D" w:rsidP="00D638EA">
      <w:pPr>
        <w:pStyle w:val="ListParagraph"/>
        <w:numPr>
          <w:ilvl w:val="1"/>
          <w:numId w:val="26"/>
        </w:numPr>
        <w:rPr>
          <w:rFonts w:cs="Calibri"/>
        </w:rPr>
      </w:pPr>
      <w:r w:rsidRPr="00296A5F">
        <w:rPr>
          <w:rFonts w:cs="Calibri"/>
        </w:rPr>
        <w:t xml:space="preserve">The roles of each project team member; </w:t>
      </w:r>
    </w:p>
    <w:p w14:paraId="2882F74D" w14:textId="2AB4550C" w:rsidR="393EC56D" w:rsidRPr="00296A5F" w:rsidRDefault="393EC56D" w:rsidP="00D638EA">
      <w:pPr>
        <w:pStyle w:val="ListParagraph"/>
        <w:numPr>
          <w:ilvl w:val="1"/>
          <w:numId w:val="26"/>
        </w:numPr>
        <w:rPr>
          <w:rFonts w:cs="Calibri"/>
        </w:rPr>
      </w:pPr>
      <w:r w:rsidRPr="00296A5F">
        <w:rPr>
          <w:rFonts w:cs="Calibri"/>
        </w:rPr>
        <w:t xml:space="preserve">Any critical handoffs/interdependencies among project team members; </w:t>
      </w:r>
    </w:p>
    <w:p w14:paraId="3DE7138E" w14:textId="15F5969E" w:rsidR="393EC56D" w:rsidRPr="00296A5F" w:rsidRDefault="393EC56D" w:rsidP="00D638EA">
      <w:pPr>
        <w:pStyle w:val="ListParagraph"/>
        <w:numPr>
          <w:ilvl w:val="1"/>
          <w:numId w:val="26"/>
        </w:numPr>
        <w:rPr>
          <w:rFonts w:cs="Calibri"/>
        </w:rPr>
      </w:pPr>
      <w:r w:rsidRPr="00296A5F">
        <w:rPr>
          <w:rFonts w:cs="Calibri"/>
        </w:rPr>
        <w:t xml:space="preserve">The technical and management aspects of the management plan, including systems and practices, such as financial and project management practices; </w:t>
      </w:r>
    </w:p>
    <w:p w14:paraId="418F5FCE" w14:textId="1E77B107" w:rsidR="393EC56D" w:rsidRDefault="393EC56D" w:rsidP="00D638EA">
      <w:pPr>
        <w:pStyle w:val="ListParagraph"/>
        <w:numPr>
          <w:ilvl w:val="1"/>
          <w:numId w:val="26"/>
        </w:numPr>
        <w:rPr>
          <w:rFonts w:cs="Calibri"/>
        </w:rPr>
      </w:pPr>
      <w:r w:rsidRPr="00296A5F">
        <w:rPr>
          <w:rFonts w:cs="Calibri"/>
        </w:rPr>
        <w:t>The approach to project risk management, including a plan for securing a qualified workforce and mitigating risks to project performance including but not limited to community or labor disputes</w:t>
      </w:r>
      <w:r w:rsidR="00B06578">
        <w:rPr>
          <w:rFonts w:cs="Calibri"/>
        </w:rPr>
        <w:t xml:space="preserve"> or conflicts related to siting</w:t>
      </w:r>
      <w:r w:rsidRPr="00296A5F">
        <w:rPr>
          <w:rFonts w:cs="Calibri"/>
        </w:rPr>
        <w:t xml:space="preserve">; </w:t>
      </w:r>
    </w:p>
    <w:p w14:paraId="6E1B0D42" w14:textId="2E09E887" w:rsidR="002A1FCE" w:rsidRPr="00B06578" w:rsidRDefault="002A1FCE" w:rsidP="00D638EA">
      <w:pPr>
        <w:pStyle w:val="ListParagraph"/>
        <w:numPr>
          <w:ilvl w:val="1"/>
          <w:numId w:val="26"/>
        </w:numPr>
        <w:rPr>
          <w:rFonts w:cs="Calibri"/>
        </w:rPr>
      </w:pPr>
      <w:r w:rsidRPr="009C10D0">
        <w:rPr>
          <w:rFonts w:cs="Calibri"/>
        </w:rPr>
        <w:t>Approach to addressing permits and tory approvals, including compliance with any current permits, and any permits and natural or cultural resource issues that could require discretionary permits or approvals</w:t>
      </w:r>
      <w:r w:rsidR="278FE1BE" w:rsidRPr="431AC646">
        <w:rPr>
          <w:rFonts w:cs="Calibri"/>
        </w:rPr>
        <w:t>;</w:t>
      </w:r>
      <w:r w:rsidRPr="009C10D0">
        <w:rPr>
          <w:rFonts w:cs="Calibri"/>
        </w:rPr>
        <w:t xml:space="preserve"> </w:t>
      </w:r>
    </w:p>
    <w:p w14:paraId="18AC95B4" w14:textId="3F554FAD" w:rsidR="393EC56D" w:rsidRPr="00296A5F" w:rsidRDefault="393EC56D" w:rsidP="00D638EA">
      <w:pPr>
        <w:pStyle w:val="ListParagraph"/>
        <w:numPr>
          <w:ilvl w:val="1"/>
          <w:numId w:val="26"/>
        </w:numPr>
        <w:rPr>
          <w:rFonts w:cs="Calibri"/>
        </w:rPr>
      </w:pPr>
      <w:r w:rsidRPr="00296A5F">
        <w:rPr>
          <w:rFonts w:cs="Calibri"/>
        </w:rPr>
        <w:t xml:space="preserve">A description of how project changes will be handled; </w:t>
      </w:r>
    </w:p>
    <w:p w14:paraId="5E95F054" w14:textId="7ECCA1CB" w:rsidR="393EC56D" w:rsidRPr="00296A5F" w:rsidRDefault="393EC56D" w:rsidP="00D638EA">
      <w:pPr>
        <w:pStyle w:val="ListParagraph"/>
        <w:numPr>
          <w:ilvl w:val="1"/>
          <w:numId w:val="26"/>
        </w:numPr>
        <w:rPr>
          <w:rFonts w:cs="Calibri"/>
        </w:rPr>
      </w:pPr>
      <w:r w:rsidRPr="00296A5F">
        <w:rPr>
          <w:rFonts w:cs="Calibri"/>
        </w:rPr>
        <w:t xml:space="preserve">If applicable, the approach to Quality Assurance/Control; </w:t>
      </w:r>
    </w:p>
    <w:p w14:paraId="2A5BAEAB" w14:textId="7970CB87" w:rsidR="393EC56D" w:rsidRPr="000A62B1" w:rsidRDefault="393EC56D" w:rsidP="00D638EA">
      <w:pPr>
        <w:pStyle w:val="ListParagraph"/>
        <w:numPr>
          <w:ilvl w:val="1"/>
          <w:numId w:val="26"/>
        </w:numPr>
        <w:rPr>
          <w:rFonts w:cs="Calibri"/>
          <w:color w:val="2460AD" w:themeColor="accent2"/>
        </w:rPr>
      </w:pPr>
      <w:r w:rsidRPr="00296A5F">
        <w:rPr>
          <w:rFonts w:cs="Calibri"/>
        </w:rPr>
        <w:t xml:space="preserve">How communications will be maintained among project team members. </w:t>
      </w:r>
    </w:p>
    <w:p w14:paraId="29CE3BDF" w14:textId="27260A5B" w:rsidR="393EC56D" w:rsidRPr="00BA1BD7" w:rsidRDefault="3416979B" w:rsidP="00D638EA">
      <w:pPr>
        <w:pStyle w:val="ListParagraph"/>
        <w:numPr>
          <w:ilvl w:val="0"/>
          <w:numId w:val="24"/>
        </w:numPr>
        <w:rPr>
          <w:rFonts w:cs="Calibri"/>
          <w:color w:val="000000" w:themeColor="text1"/>
        </w:rPr>
      </w:pPr>
      <w:r w:rsidRPr="007736B6">
        <w:rPr>
          <w:rFonts w:cs="Calibri"/>
          <w:b/>
          <w:color w:val="000000" w:themeColor="text1"/>
        </w:rPr>
        <w:t>Market Transformation Plan:</w:t>
      </w:r>
      <w:r w:rsidRPr="00BA1BD7">
        <w:rPr>
          <w:rFonts w:cs="Calibri"/>
          <w:color w:val="000000" w:themeColor="text1"/>
        </w:rPr>
        <w:t xml:space="preserve"> The applicant should provide a market transformation plan, including the following:</w:t>
      </w:r>
    </w:p>
    <w:p w14:paraId="71FCED0D" w14:textId="59D5204E" w:rsidR="393EC56D" w:rsidRPr="00BA1BD7" w:rsidRDefault="3416979B" w:rsidP="00D638EA">
      <w:pPr>
        <w:pStyle w:val="ListParagraph"/>
        <w:numPr>
          <w:ilvl w:val="1"/>
          <w:numId w:val="24"/>
        </w:numPr>
        <w:rPr>
          <w:rFonts w:cs="Calibri"/>
          <w:color w:val="000000" w:themeColor="text1"/>
        </w:rPr>
      </w:pPr>
      <w:r w:rsidRPr="00BA1BD7">
        <w:rPr>
          <w:rFonts w:cs="Calibri"/>
          <w:color w:val="000000" w:themeColor="text1"/>
        </w:rPr>
        <w:t>Identification of target market, competitors, and distribution channels for proposed technology along with known or perceived barriers to market penetration, including a mitigation plan.</w:t>
      </w:r>
    </w:p>
    <w:p w14:paraId="2E6A5602" w14:textId="5AB93836" w:rsidR="393EC56D" w:rsidRPr="00BA1BD7" w:rsidRDefault="002E46D5" w:rsidP="00D638EA">
      <w:pPr>
        <w:pStyle w:val="ListParagraph"/>
        <w:numPr>
          <w:ilvl w:val="0"/>
          <w:numId w:val="38"/>
        </w:numPr>
        <w:rPr>
          <w:rFonts w:cs="Calibri"/>
          <w:color w:val="000000" w:themeColor="text1"/>
        </w:rPr>
      </w:pPr>
      <w:r w:rsidRPr="00C53B17">
        <w:t>to</w:t>
      </w:r>
      <w:r w:rsidR="3416979B" w:rsidRPr="00C53B17">
        <w:t xml:space="preserve"> product development </w:t>
      </w:r>
      <w:r w:rsidR="3416979B">
        <w:t>and</w:t>
      </w:r>
      <w:r>
        <w:t xml:space="preserve"> testing</w:t>
      </w:r>
      <w:r w:rsidR="3416979B" w:rsidRPr="00C53B17">
        <w:t xml:space="preserve">, commercialization timeline, financing, legal/regulatory considerations including intellectual property, infrastructure requirements, </w:t>
      </w:r>
      <w:r w:rsidRPr="00C53B17">
        <w:t>etc.,</w:t>
      </w:r>
      <w:r w:rsidR="3416979B" w:rsidRPr="00C53B17">
        <w:t xml:space="preserve"> and product distribution</w:t>
      </w:r>
      <w:r w:rsidR="3416979B" w:rsidRPr="00BA1BD7">
        <w:rPr>
          <w:rFonts w:asciiTheme="minorHAnsi" w:eastAsiaTheme="minorEastAsia" w:hAnsiTheme="minorHAnsi" w:cstheme="minorBidi"/>
          <w:color w:val="000000" w:themeColor="text1"/>
        </w:rPr>
        <w:t>.</w:t>
      </w:r>
    </w:p>
    <w:p w14:paraId="030144AF" w14:textId="1D88CF75" w:rsidR="2D331F6F" w:rsidRPr="00832B2A" w:rsidRDefault="47E754E1" w:rsidP="00D638EA">
      <w:pPr>
        <w:pStyle w:val="ListParagraph"/>
        <w:numPr>
          <w:ilvl w:val="0"/>
          <w:numId w:val="38"/>
        </w:numPr>
        <w:rPr>
          <w:rFonts w:cs="Calibri"/>
          <w:color w:val="2460AD" w:themeColor="accent2"/>
        </w:rPr>
      </w:pPr>
      <w:r w:rsidRPr="00BA1BD7">
        <w:rPr>
          <w:rFonts w:asciiTheme="minorHAnsi" w:eastAsiaTheme="minorEastAsia" w:hAnsiTheme="minorHAnsi" w:cstheme="minorBidi"/>
          <w:color w:val="000000" w:themeColor="text1"/>
        </w:rPr>
        <w:t>Identification of current industry interest, commitments for adoption if the project is successful, and impact of those commitments across the industry.</w:t>
      </w:r>
      <w:r w:rsidR="3416979B" w:rsidRPr="00BA1BD7">
        <w:rPr>
          <w:rFonts w:cs="Calibri"/>
          <w:color w:val="000000" w:themeColor="text1"/>
        </w:rPr>
        <w:t xml:space="preserve"> </w:t>
      </w:r>
    </w:p>
    <w:p w14:paraId="3EC3E666" w14:textId="77777777" w:rsidR="00BA1BD7" w:rsidRDefault="00BA1BD7" w:rsidP="00BA1BD7">
      <w:pPr>
        <w:rPr>
          <w:rFonts w:cs="Calibri"/>
          <w:b/>
          <w:bCs/>
        </w:rPr>
      </w:pPr>
    </w:p>
    <w:p w14:paraId="426EF9FF" w14:textId="3AE3586B" w:rsidR="393EC56D" w:rsidRPr="00296A5F" w:rsidRDefault="393EC56D" w:rsidP="00BA1BD7">
      <w:pPr>
        <w:rPr>
          <w:rFonts w:cs="Calibri"/>
          <w:b/>
          <w:bCs/>
        </w:rPr>
      </w:pPr>
      <w:r w:rsidRPr="00296A5F">
        <w:rPr>
          <w:rFonts w:cs="Calibri"/>
          <w:b/>
          <w:bCs/>
        </w:rPr>
        <w:t xml:space="preserve">Technical Qualifications and Resources (Approximately 20% of the Technical Volume) </w:t>
      </w:r>
    </w:p>
    <w:p w14:paraId="3A95645C" w14:textId="5ED061F8" w:rsidR="393EC56D" w:rsidRPr="00296A5F" w:rsidRDefault="393EC56D" w:rsidP="00BA1BD7">
      <w:pPr>
        <w:rPr>
          <w:rFonts w:cs="Calibri"/>
        </w:rPr>
      </w:pPr>
      <w:r w:rsidRPr="00296A5F">
        <w:rPr>
          <w:rFonts w:cs="Calibri"/>
        </w:rPr>
        <w:t xml:space="preserve">The Technical Qualifications and Resources should contain the following information: </w:t>
      </w:r>
    </w:p>
    <w:p w14:paraId="397EEBF4" w14:textId="16A0E923" w:rsidR="393EC56D" w:rsidRPr="0059403C" w:rsidRDefault="393EC56D" w:rsidP="00D638EA">
      <w:pPr>
        <w:pStyle w:val="ListParagraph"/>
        <w:numPr>
          <w:ilvl w:val="0"/>
          <w:numId w:val="17"/>
        </w:numPr>
        <w:rPr>
          <w:rFonts w:cs="Calibri"/>
        </w:rPr>
      </w:pPr>
      <w:r w:rsidRPr="0059403C">
        <w:rPr>
          <w:rFonts w:cs="Calibri"/>
        </w:rPr>
        <w:t xml:space="preserve">A description of the project team’s unique qualifications and expertise, including those of key subrecipients; </w:t>
      </w:r>
    </w:p>
    <w:p w14:paraId="4B6D499B" w14:textId="4C51E95D" w:rsidR="393EC56D" w:rsidRPr="0059403C" w:rsidRDefault="393EC56D" w:rsidP="00D638EA">
      <w:pPr>
        <w:pStyle w:val="ListParagraph"/>
        <w:numPr>
          <w:ilvl w:val="0"/>
          <w:numId w:val="17"/>
        </w:numPr>
        <w:rPr>
          <w:rFonts w:cs="Calibri"/>
        </w:rPr>
      </w:pPr>
      <w:r w:rsidRPr="0059403C">
        <w:rPr>
          <w:rFonts w:cs="Calibri"/>
        </w:rPr>
        <w:t xml:space="preserve">A description of the project team’s existing equipment and facilities, or equipment or facilities already in place on the proposed project site, that will facilitate the successful completion of the proposed project; include a justification of any new equipment or facilities requested as part of the project; </w:t>
      </w:r>
    </w:p>
    <w:p w14:paraId="208D06A5" w14:textId="7B69C08E" w:rsidR="393EC56D" w:rsidRPr="0059403C" w:rsidRDefault="393EC56D" w:rsidP="00D638EA">
      <w:pPr>
        <w:pStyle w:val="ListParagraph"/>
        <w:numPr>
          <w:ilvl w:val="0"/>
          <w:numId w:val="17"/>
        </w:numPr>
        <w:rPr>
          <w:rFonts w:cs="Calibri"/>
        </w:rPr>
      </w:pPr>
      <w:r w:rsidRPr="0059403C">
        <w:rPr>
          <w:rFonts w:cs="Calibri"/>
        </w:rPr>
        <w:t xml:space="preserve">Relevant, previous work efforts, demonstrated innovations, and how these enable the applicant to achieve the project objectives; </w:t>
      </w:r>
    </w:p>
    <w:p w14:paraId="1A68FFDD" w14:textId="235F892F" w:rsidR="393EC56D" w:rsidRPr="0059403C" w:rsidRDefault="393EC56D" w:rsidP="00D638EA">
      <w:pPr>
        <w:pStyle w:val="ListParagraph"/>
        <w:numPr>
          <w:ilvl w:val="0"/>
          <w:numId w:val="17"/>
        </w:numPr>
        <w:rPr>
          <w:rFonts w:cs="Calibri"/>
        </w:rPr>
      </w:pPr>
      <w:r w:rsidRPr="0059403C">
        <w:rPr>
          <w:rFonts w:cs="Calibri"/>
        </w:rPr>
        <w:t xml:space="preserve">The time commitment of the key team members to support the project; </w:t>
      </w:r>
    </w:p>
    <w:p w14:paraId="48502BFA" w14:textId="5C1D14BF" w:rsidR="393EC56D" w:rsidRPr="0059403C" w:rsidRDefault="393EC56D" w:rsidP="00D638EA">
      <w:pPr>
        <w:pStyle w:val="ListParagraph"/>
        <w:numPr>
          <w:ilvl w:val="0"/>
          <w:numId w:val="17"/>
        </w:numPr>
        <w:rPr>
          <w:rFonts w:cs="Calibri"/>
        </w:rPr>
      </w:pPr>
      <w:r w:rsidRPr="0059403C">
        <w:rPr>
          <w:rFonts w:cs="Calibri"/>
        </w:rPr>
        <w:t xml:space="preserve">A description of the technical services to be provided by DOE FFRDCs, if applicable; </w:t>
      </w:r>
    </w:p>
    <w:p w14:paraId="2C621F2A" w14:textId="06CF02CC" w:rsidR="393EC56D" w:rsidRPr="0059403C" w:rsidRDefault="393EC56D" w:rsidP="00D638EA">
      <w:pPr>
        <w:pStyle w:val="ListParagraph"/>
        <w:numPr>
          <w:ilvl w:val="0"/>
          <w:numId w:val="17"/>
        </w:numPr>
        <w:rPr>
          <w:rFonts w:cs="Calibri"/>
        </w:rPr>
      </w:pPr>
      <w:r w:rsidRPr="0059403C">
        <w:rPr>
          <w:rFonts w:cs="Calibri"/>
        </w:rPr>
        <w:t xml:space="preserve">The skills, certifications, or other credentials of the construction and ongoing operations workforce; </w:t>
      </w:r>
    </w:p>
    <w:p w14:paraId="548C0C71" w14:textId="6F5AA272" w:rsidR="393EC56D" w:rsidRPr="0059403C" w:rsidRDefault="393EC56D" w:rsidP="00D638EA">
      <w:pPr>
        <w:pStyle w:val="ListParagraph"/>
        <w:numPr>
          <w:ilvl w:val="0"/>
          <w:numId w:val="17"/>
        </w:numPr>
        <w:rPr>
          <w:rFonts w:cs="Calibri"/>
        </w:rPr>
      </w:pPr>
      <w:r w:rsidRPr="0059403C">
        <w:rPr>
          <w:rFonts w:cs="Calibri"/>
        </w:rPr>
        <w:t xml:space="preserve">For multi-organizational projects, describe succinctly: </w:t>
      </w:r>
    </w:p>
    <w:p w14:paraId="4A1CF2F0" w14:textId="4041FFA1" w:rsidR="393EC56D" w:rsidRPr="0059403C" w:rsidRDefault="393EC56D" w:rsidP="00D638EA">
      <w:pPr>
        <w:pStyle w:val="ListParagraph"/>
        <w:numPr>
          <w:ilvl w:val="1"/>
          <w:numId w:val="26"/>
        </w:numPr>
        <w:rPr>
          <w:rFonts w:cs="Calibri"/>
        </w:rPr>
      </w:pPr>
      <w:r w:rsidRPr="0059403C">
        <w:rPr>
          <w:rFonts w:cs="Calibri"/>
        </w:rPr>
        <w:t xml:space="preserve">The roles and the work to be performed by the project manager and Senior/Key Personnel at the </w:t>
      </w:r>
      <w:r w:rsidR="7C0244C7" w:rsidRPr="5D2B6AAE">
        <w:rPr>
          <w:rFonts w:cs="Calibri"/>
        </w:rPr>
        <w:t xml:space="preserve">recipient </w:t>
      </w:r>
      <w:r w:rsidRPr="5D2B6AAE">
        <w:rPr>
          <w:rFonts w:cs="Calibri"/>
        </w:rPr>
        <w:t>and</w:t>
      </w:r>
      <w:r w:rsidRPr="0059403C">
        <w:rPr>
          <w:rFonts w:cs="Calibri"/>
        </w:rPr>
        <w:t xml:space="preserve"> sub levels; </w:t>
      </w:r>
    </w:p>
    <w:p w14:paraId="6DA15584" w14:textId="5C732E01" w:rsidR="393EC56D" w:rsidRPr="0059403C" w:rsidRDefault="393EC56D" w:rsidP="00D638EA">
      <w:pPr>
        <w:pStyle w:val="ListParagraph"/>
        <w:numPr>
          <w:ilvl w:val="1"/>
          <w:numId w:val="26"/>
        </w:numPr>
        <w:rPr>
          <w:rFonts w:cs="Calibri"/>
        </w:rPr>
      </w:pPr>
      <w:r w:rsidRPr="0059403C">
        <w:rPr>
          <w:rFonts w:cs="Calibri"/>
        </w:rPr>
        <w:t xml:space="preserve">Business agreements between the applicant and sub; </w:t>
      </w:r>
    </w:p>
    <w:p w14:paraId="78FA26AE" w14:textId="720F689F" w:rsidR="393EC56D" w:rsidRPr="0059403C" w:rsidRDefault="393EC56D" w:rsidP="00D638EA">
      <w:pPr>
        <w:pStyle w:val="ListParagraph"/>
        <w:numPr>
          <w:ilvl w:val="1"/>
          <w:numId w:val="26"/>
        </w:numPr>
        <w:rPr>
          <w:rFonts w:cs="Calibri"/>
        </w:rPr>
      </w:pPr>
      <w:r w:rsidRPr="0059403C">
        <w:rPr>
          <w:rFonts w:cs="Calibri"/>
        </w:rPr>
        <w:t xml:space="preserve">How the various efforts will be integrated and managed; </w:t>
      </w:r>
    </w:p>
    <w:p w14:paraId="423A5B4E" w14:textId="7B106082" w:rsidR="393EC56D" w:rsidRPr="0059403C" w:rsidRDefault="393EC56D" w:rsidP="00D638EA">
      <w:pPr>
        <w:pStyle w:val="ListParagraph"/>
        <w:numPr>
          <w:ilvl w:val="1"/>
          <w:numId w:val="26"/>
        </w:numPr>
        <w:rPr>
          <w:rFonts w:cs="Calibri"/>
        </w:rPr>
      </w:pPr>
      <w:r w:rsidRPr="0059403C">
        <w:rPr>
          <w:rFonts w:cs="Calibri"/>
        </w:rPr>
        <w:t xml:space="preserve">Process for making decisions on technical direction; </w:t>
      </w:r>
    </w:p>
    <w:p w14:paraId="0906074C" w14:textId="7FB6D502" w:rsidR="393EC56D" w:rsidRPr="0059403C" w:rsidRDefault="393EC56D" w:rsidP="00D638EA">
      <w:pPr>
        <w:pStyle w:val="ListParagraph"/>
        <w:numPr>
          <w:ilvl w:val="1"/>
          <w:numId w:val="26"/>
        </w:numPr>
        <w:rPr>
          <w:rFonts w:cs="Calibri"/>
        </w:rPr>
      </w:pPr>
      <w:r w:rsidRPr="0059403C">
        <w:rPr>
          <w:rFonts w:cs="Calibri"/>
        </w:rPr>
        <w:t xml:space="preserve">Publication arrangements; </w:t>
      </w:r>
    </w:p>
    <w:p w14:paraId="0B9B3917" w14:textId="192EFED7" w:rsidR="393EC56D" w:rsidRPr="0059403C" w:rsidRDefault="00DB2025" w:rsidP="00D638EA">
      <w:pPr>
        <w:pStyle w:val="ListParagraph"/>
        <w:numPr>
          <w:ilvl w:val="0"/>
          <w:numId w:val="17"/>
        </w:numPr>
        <w:rPr>
          <w:rFonts w:cs="Calibri"/>
        </w:rPr>
      </w:pPr>
      <w:r>
        <w:rPr>
          <w:rFonts w:cs="Calibri"/>
        </w:rPr>
        <w:t>Strategy to address known resource, including i</w:t>
      </w:r>
      <w:r w:rsidRPr="0059403C">
        <w:rPr>
          <w:rFonts w:cs="Calibri"/>
        </w:rPr>
        <w:t xml:space="preserve">ntellectual </w:t>
      </w:r>
      <w:r w:rsidR="393EC56D" w:rsidRPr="0059403C">
        <w:rPr>
          <w:rFonts w:cs="Calibri"/>
        </w:rPr>
        <w:t>property</w:t>
      </w:r>
      <w:r>
        <w:rPr>
          <w:rFonts w:cs="Calibri"/>
        </w:rPr>
        <w:t xml:space="preserve"> and real property, constraints or challenges</w:t>
      </w:r>
      <w:r w:rsidR="393EC56D" w:rsidRPr="0059403C">
        <w:rPr>
          <w:rFonts w:cs="Calibri"/>
        </w:rPr>
        <w:t xml:space="preserve">; and </w:t>
      </w:r>
    </w:p>
    <w:p w14:paraId="28566A3B" w14:textId="0F2FCAAA" w:rsidR="393EC56D" w:rsidRPr="0059403C" w:rsidRDefault="393EC56D" w:rsidP="00D638EA">
      <w:pPr>
        <w:pStyle w:val="ListParagraph"/>
        <w:numPr>
          <w:ilvl w:val="0"/>
          <w:numId w:val="17"/>
        </w:numPr>
        <w:rPr>
          <w:rFonts w:cs="Calibri"/>
        </w:rPr>
      </w:pPr>
      <w:r w:rsidRPr="0059403C">
        <w:rPr>
          <w:rFonts w:cs="Calibri"/>
        </w:rPr>
        <w:t>Communication plans.</w:t>
      </w:r>
    </w:p>
    <w:p w14:paraId="60275AD0" w14:textId="77777777" w:rsidR="00941D23" w:rsidRDefault="00941D23" w:rsidP="00913FD9"/>
    <w:p w14:paraId="014D80C6" w14:textId="14D8E71F" w:rsidR="00C037F7" w:rsidRDefault="00A00058" w:rsidP="00913FD9">
      <w:r w:rsidRPr="00CB49E6">
        <w:rPr>
          <w:noProof/>
        </w:rPr>
        <mc:AlternateContent>
          <mc:Choice Requires="wpg">
            <w:drawing>
              <wp:anchor distT="0" distB="0" distL="114300" distR="114300" simplePos="0" relativeHeight="251661312" behindDoc="0" locked="0" layoutInCell="1" allowOverlap="1" wp14:anchorId="6F236306" wp14:editId="3B9AD105">
                <wp:simplePos x="0" y="0"/>
                <wp:positionH relativeFrom="column">
                  <wp:posOffset>-773430</wp:posOffset>
                </wp:positionH>
                <wp:positionV relativeFrom="page">
                  <wp:posOffset>312308</wp:posOffset>
                </wp:positionV>
                <wp:extent cx="7767955" cy="173355"/>
                <wp:effectExtent l="0" t="0" r="0" b="0"/>
                <wp:wrapNone/>
                <wp:docPr id="685671690" name="Group 126"/>
                <wp:cNvGraphicFramePr/>
                <a:graphic xmlns:a="http://schemas.openxmlformats.org/drawingml/2006/main">
                  <a:graphicData uri="http://schemas.microsoft.com/office/word/2010/wordprocessingGroup">
                    <wpg:wgp>
                      <wpg:cNvGrpSpPr/>
                      <wpg:grpSpPr>
                        <a:xfrm>
                          <a:off x="0" y="0"/>
                          <a:ext cx="7767955" cy="173355"/>
                          <a:chOff x="0" y="0"/>
                          <a:chExt cx="7768186" cy="173418"/>
                        </a:xfrm>
                      </wpg:grpSpPr>
                      <wps:wsp>
                        <wps:cNvPr id="592155024" name="Rectangle 124"/>
                        <wps:cNvSpPr/>
                        <wps:spPr>
                          <a:xfrm>
                            <a:off x="0" y="4213"/>
                            <a:ext cx="7768186" cy="16920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02050407" name="Rectangle 120">
                          <a:hlinkClick r:id="rId21"/>
                        </wps:cNvPr>
                        <wps:cNvSpPr/>
                        <wps:spPr>
                          <a:xfrm>
                            <a:off x="341319" y="0"/>
                            <a:ext cx="74549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43633676" name="Rectangle 120">
                          <a:hlinkClick r:id="rId22"/>
                        </wps:cNvPr>
                        <wps:cNvSpPr/>
                        <wps:spPr>
                          <a:xfrm>
                            <a:off x="1415845" y="0"/>
                            <a:ext cx="85471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4651739" name="Rectangle 120">
                          <a:hlinkClick r:id="rId23"/>
                        </wps:cNvPr>
                        <wps:cNvSpPr/>
                        <wps:spPr>
                          <a:xfrm>
                            <a:off x="2667351" y="0"/>
                            <a:ext cx="671195"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5739301" name="Rectangle 120">
                          <a:hlinkClick r:id="rId24"/>
                        </wps:cNvPr>
                        <wps:cNvSpPr/>
                        <wps:spPr>
                          <a:xfrm>
                            <a:off x="3809297" y="0"/>
                            <a:ext cx="84963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239576" name="Rectangle 120">
                          <a:hlinkClick r:id="rId25"/>
                        </wps:cNvPr>
                        <wps:cNvSpPr/>
                        <wps:spPr>
                          <a:xfrm>
                            <a:off x="5073445" y="0"/>
                            <a:ext cx="1096645"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2886239" name="Rectangle 120">
                          <a:hlinkClick r:id="rId26"/>
                        </wps:cNvPr>
                        <wps:cNvSpPr/>
                        <wps:spPr>
                          <a:xfrm>
                            <a:off x="6594636" y="0"/>
                            <a:ext cx="84709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A0AEF0A" id="Group 126" o:spid="_x0000_s1026" style="position:absolute;margin-left:-60.9pt;margin-top:24.6pt;width:611.65pt;height:13.65pt;z-index:251661312;mso-position-vertical-relative:page" coordsize="77681,17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">
                <v:rect id="Rectangle 124" o:spid="_x0000_s1027" style="position:absolute;top:42;width:77681;height:16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" filled="f" stroked="f" strokeweight="1pt"/>
                <v:rect id="Rectangle 120" o:spid="_x0000_s1028" href="#Step1" style="position:absolute;left:3413;width:7455;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" o:button="t" filled="f" stroked="f" strokeweight="1pt">
                  <v:fill o:detectmouseclick="t"/>
                </v:rect>
                <v:rect id="Rectangle 120" o:spid="_x0000_s1029" href="#Step2" style="position:absolute;left:14158;width:8547;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" o:button="t" filled="f" stroked="f" strokeweight="1pt">
                  <v:fill o:detectmouseclick="t"/>
                </v:rect>
                <v:rect id="Rectangle 120" o:spid="_x0000_s1030" href="#Step3" style="position:absolute;left:26673;width:6712;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" o:button="t" filled="f" stroked="f" strokeweight="1pt">
                  <v:fill o:detectmouseclick="t"/>
                </v:rect>
                <v:rect id="Rectangle 120" o:spid="_x0000_s1031" href="#Step4" style="position:absolute;left:38092;width:8497;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" o:button="t" filled="f" stroked="f" strokeweight="1pt">
                  <v:fill o:detectmouseclick="t"/>
                </v:rect>
                <v:rect id="Rectangle 120" o:spid="_x0000_s1032" href="#Step5" style="position:absolute;left:50734;width:10966;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" o:button="t" filled="f" stroked="f" strokeweight="1pt">
                  <v:fill o:detectmouseclick="t"/>
                </v:rect>
                <v:rect id="Rectangle 120" o:spid="_x0000_s1033" href="#Contacts" style="position:absolute;left:65946;width:8471;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" o:button="t" filled="f" stroked="f" strokeweight="1pt">
                  <v:fill o:detectmouseclick="t"/>
                </v:rect>
                <w10:wrap anchory="page"/>
              </v:group>
            </w:pict>
          </mc:Fallback>
        </mc:AlternateContent>
      </w:r>
    </w:p>
    <w:p w14:paraId="671AADC9" w14:textId="3E611BA1" w:rsidR="001A7D40" w:rsidRPr="001A7D40" w:rsidRDefault="001A7D40" w:rsidP="00D638EA">
      <w:pPr>
        <w:pStyle w:val="Heading2"/>
        <w:numPr>
          <w:ilvl w:val="0"/>
          <w:numId w:val="37"/>
        </w:numPr>
        <w:tabs>
          <w:tab w:val="clear" w:pos="270"/>
          <w:tab w:val="clear" w:pos="360"/>
          <w:tab w:val="clear" w:pos="900"/>
        </w:tabs>
      </w:pPr>
      <w:bookmarkStart w:id="350" w:name="_Toc187385550"/>
      <w:r w:rsidRPr="001A7D40">
        <w:t>Funding Restrictions</w:t>
      </w:r>
      <w:bookmarkEnd w:id="350"/>
    </w:p>
    <w:p w14:paraId="181E3838" w14:textId="4C0C891A" w:rsidR="00CF39DF" w:rsidRDefault="00B74851" w:rsidP="00F003CA">
      <w:r>
        <w:t>Program-specific f</w:t>
      </w:r>
      <w:r w:rsidR="00EF31B8">
        <w:t xml:space="preserve">unding restrictions applicable to </w:t>
      </w:r>
      <w:r w:rsidR="007B5715">
        <w:t xml:space="preserve">awards funded </w:t>
      </w:r>
      <w:r w:rsidR="00E82FB6">
        <w:t xml:space="preserve">under this </w:t>
      </w:r>
      <w:r w:rsidR="00027C68">
        <w:t xml:space="preserve">NOFO are </w:t>
      </w:r>
      <w:r w:rsidR="00A75304">
        <w:t xml:space="preserve">identified below. </w:t>
      </w:r>
      <w:r w:rsidR="009F0FFF">
        <w:t>S</w:t>
      </w:r>
      <w:r w:rsidR="00A75304">
        <w:t xml:space="preserve">tandard funding restrictions are </w:t>
      </w:r>
      <w:r w:rsidR="009F0FFF">
        <w:t>described</w:t>
      </w:r>
      <w:r w:rsidR="00A75304">
        <w:t xml:space="preserve"> in the </w:t>
      </w:r>
      <w:r w:rsidR="00A75304" w:rsidRPr="00C34BFF">
        <w:rPr>
          <w:color w:val="C83000"/>
        </w:rPr>
        <w:t>NOFO Part 2</w:t>
      </w:r>
      <w:r w:rsidR="00863662" w:rsidRPr="00C34BFF">
        <w:rPr>
          <w:color w:val="C83000"/>
        </w:rPr>
        <w:t>,</w:t>
      </w:r>
      <w:r w:rsidR="00A75304" w:rsidRPr="00C34BFF">
        <w:rPr>
          <w:color w:val="C83000"/>
        </w:rPr>
        <w:t xml:space="preserve"> </w:t>
      </w:r>
      <w:r w:rsidR="00A75304" w:rsidRPr="00C34BFF">
        <w:rPr>
          <w:i/>
          <w:color w:val="C83000"/>
        </w:rPr>
        <w:t>Funding Restrictions</w:t>
      </w:r>
      <w:r w:rsidR="00A75304">
        <w:t xml:space="preserve"> section. </w:t>
      </w:r>
    </w:p>
    <w:p w14:paraId="777A7ACB" w14:textId="77777777" w:rsidR="00C8741D" w:rsidRPr="001A7D40" w:rsidRDefault="00C8741D" w:rsidP="00F003CA"/>
    <w:tbl>
      <w:tblPr>
        <w:tblStyle w:val="TableGrid"/>
        <w:tblW w:w="9560" w:type="dxa"/>
        <w:jc w:val="center"/>
        <w:tblInd w:w="0" w:type="dxa"/>
        <w:tblLayout w:type="fixed"/>
        <w:tblLook w:val="04A0" w:firstRow="1" w:lastRow="0" w:firstColumn="1" w:lastColumn="0" w:noHBand="0" w:noVBand="1"/>
      </w:tblPr>
      <w:tblGrid>
        <w:gridCol w:w="3700"/>
        <w:gridCol w:w="1630"/>
        <w:gridCol w:w="4230"/>
      </w:tblGrid>
      <w:tr w:rsidR="000869B1" w:rsidRPr="00EC04D5" w14:paraId="0331DF3A" w14:textId="77777777" w:rsidTr="00C34BFF">
        <w:trPr>
          <w:trHeight w:val="374"/>
          <w:jc w:val="center"/>
        </w:trPr>
        <w:tc>
          <w:tcPr>
            <w:tcW w:w="9560" w:type="dxa"/>
            <w:gridSpan w:val="3"/>
            <w:tcBorders>
              <w:top w:val="single" w:sz="8" w:space="0" w:color="auto"/>
              <w:left w:val="single" w:sz="8" w:space="0" w:color="auto"/>
              <w:bottom w:val="single" w:sz="8" w:space="0" w:color="auto"/>
              <w:right w:val="single" w:sz="8" w:space="0" w:color="auto"/>
            </w:tcBorders>
            <w:shd w:val="clear" w:color="auto" w:fill="085A9B"/>
            <w:vAlign w:val="center"/>
          </w:tcPr>
          <w:p w14:paraId="1136ED14" w14:textId="2CE0D9BC" w:rsidR="000869B1" w:rsidRPr="00EC04D5" w:rsidRDefault="000869B1" w:rsidP="000869B1">
            <w:pPr>
              <w:ind w:left="243"/>
              <w:jc w:val="center"/>
            </w:pPr>
            <w:r w:rsidRPr="00EC04D5">
              <w:rPr>
                <w:rFonts w:cs="Calibri"/>
                <w:b/>
                <w:bCs/>
                <w:color w:val="FFFFFF" w:themeColor="background1"/>
              </w:rPr>
              <w:t>Applicable Funding Restrictions</w:t>
            </w:r>
          </w:p>
        </w:tc>
      </w:tr>
      <w:tr w:rsidR="00F5451A" w:rsidRPr="00EC04D5" w14:paraId="2CBEE7D0" w14:textId="77777777" w:rsidTr="00C34BFF">
        <w:trPr>
          <w:trHeight w:val="300"/>
          <w:jc w:val="center"/>
        </w:trPr>
        <w:tc>
          <w:tcPr>
            <w:tcW w:w="3700" w:type="dxa"/>
            <w:tcBorders>
              <w:top w:val="single" w:sz="8" w:space="0" w:color="auto"/>
              <w:left w:val="single" w:sz="8" w:space="0" w:color="auto"/>
              <w:bottom w:val="single" w:sz="8" w:space="0" w:color="auto"/>
              <w:right w:val="single" w:sz="8" w:space="0" w:color="auto"/>
            </w:tcBorders>
            <w:shd w:val="clear" w:color="auto" w:fill="085A9B"/>
            <w:tcMar>
              <w:top w:w="29" w:type="dxa"/>
              <w:left w:w="108" w:type="dxa"/>
              <w:bottom w:w="29" w:type="dxa"/>
              <w:right w:w="108" w:type="dxa"/>
            </w:tcMar>
          </w:tcPr>
          <w:p w14:paraId="1688DEC7" w14:textId="490DDE22" w:rsidR="000869B1" w:rsidRPr="00EC04D5" w:rsidRDefault="000869B1" w:rsidP="000869B1">
            <w:pPr>
              <w:jc w:val="center"/>
              <w:rPr>
                <w:rFonts w:cs="Calibri"/>
                <w:b/>
                <w:bCs/>
                <w:color w:val="FFFFFF" w:themeColor="background1"/>
              </w:rPr>
            </w:pPr>
            <w:r w:rsidRPr="00EC04D5">
              <w:rPr>
                <w:rFonts w:cs="Calibri"/>
                <w:b/>
                <w:bCs/>
                <w:color w:val="FFFFFF" w:themeColor="background1"/>
              </w:rPr>
              <w:t>Title</w:t>
            </w:r>
          </w:p>
        </w:tc>
        <w:tc>
          <w:tcPr>
            <w:tcW w:w="1630" w:type="dxa"/>
            <w:tcBorders>
              <w:top w:val="single" w:sz="8" w:space="0" w:color="auto"/>
              <w:left w:val="single" w:sz="8" w:space="0" w:color="auto"/>
              <w:bottom w:val="single" w:sz="8" w:space="0" w:color="auto"/>
              <w:right w:val="single" w:sz="8" w:space="0" w:color="auto"/>
            </w:tcBorders>
            <w:shd w:val="clear" w:color="auto" w:fill="085A9B"/>
          </w:tcPr>
          <w:p w14:paraId="0AFBC518" w14:textId="340F9A37" w:rsidR="000869B1" w:rsidRPr="00EC04D5" w:rsidRDefault="000869B1" w:rsidP="000869B1">
            <w:pPr>
              <w:jc w:val="center"/>
              <w:rPr>
                <w:rFonts w:cs="Calibri"/>
                <w:b/>
                <w:bCs/>
                <w:color w:val="FFFFFF" w:themeColor="background1"/>
              </w:rPr>
            </w:pPr>
            <w:r w:rsidRPr="00EC04D5">
              <w:rPr>
                <w:rFonts w:cs="Calibri"/>
                <w:b/>
                <w:bCs/>
                <w:color w:val="FFFFFF" w:themeColor="background1"/>
              </w:rPr>
              <w:t>Location</w:t>
            </w:r>
          </w:p>
        </w:tc>
        <w:tc>
          <w:tcPr>
            <w:tcW w:w="4230" w:type="dxa"/>
            <w:tcBorders>
              <w:top w:val="single" w:sz="8" w:space="0" w:color="auto"/>
              <w:left w:val="single" w:sz="8" w:space="0" w:color="auto"/>
              <w:bottom w:val="single" w:sz="8" w:space="0" w:color="auto"/>
              <w:right w:val="single" w:sz="8" w:space="0" w:color="auto"/>
            </w:tcBorders>
            <w:shd w:val="clear" w:color="auto" w:fill="085A9B"/>
          </w:tcPr>
          <w:p w14:paraId="1BD746AC" w14:textId="559BFDFB" w:rsidR="000869B1" w:rsidRPr="00EC04D5" w:rsidRDefault="000869B1" w:rsidP="000869B1">
            <w:pPr>
              <w:jc w:val="center"/>
              <w:rPr>
                <w:rFonts w:cs="Calibri"/>
                <w:b/>
                <w:bCs/>
                <w:color w:val="FFFFFF" w:themeColor="background1"/>
              </w:rPr>
            </w:pPr>
            <w:r w:rsidRPr="00EC04D5">
              <w:rPr>
                <w:rFonts w:cs="Calibri"/>
                <w:b/>
                <w:bCs/>
                <w:color w:val="FFFFFF" w:themeColor="background1"/>
              </w:rPr>
              <w:t>Additional Information</w:t>
            </w:r>
          </w:p>
        </w:tc>
      </w:tr>
      <w:tr w:rsidR="000869B1" w:rsidRPr="00EC04D5" w14:paraId="288D63F4" w14:textId="77777777" w:rsidTr="00C34BFF">
        <w:trPr>
          <w:trHeight w:val="300"/>
          <w:jc w:val="center"/>
        </w:trPr>
        <w:tc>
          <w:tcPr>
            <w:tcW w:w="3700" w:type="dxa"/>
            <w:tcBorders>
              <w:top w:val="single" w:sz="8" w:space="0" w:color="auto"/>
              <w:left w:val="single" w:sz="8" w:space="0" w:color="auto"/>
              <w:bottom w:val="single" w:sz="8" w:space="0" w:color="auto"/>
              <w:right w:val="single" w:sz="8" w:space="0" w:color="auto"/>
            </w:tcBorders>
            <w:shd w:val="clear" w:color="auto" w:fill="auto"/>
            <w:tcMar>
              <w:top w:w="29" w:type="dxa"/>
              <w:left w:w="108" w:type="dxa"/>
              <w:bottom w:w="29" w:type="dxa"/>
              <w:right w:w="108" w:type="dxa"/>
            </w:tcMar>
          </w:tcPr>
          <w:p w14:paraId="769E6DC6" w14:textId="5C6B6365" w:rsidR="000869B1" w:rsidRPr="00EC04D5" w:rsidRDefault="000869B1" w:rsidP="000869B1">
            <w:pPr>
              <w:spacing w:before="60" w:after="60"/>
            </w:pPr>
            <w:r w:rsidRPr="00EC04D5">
              <w:rPr>
                <w:rFonts w:cs="Calibri"/>
                <w:b/>
                <w:bCs/>
              </w:rPr>
              <w:t>Allowable Costs</w:t>
            </w:r>
          </w:p>
        </w:tc>
        <w:tc>
          <w:tcPr>
            <w:tcW w:w="1630" w:type="dxa"/>
            <w:tcBorders>
              <w:top w:val="single" w:sz="8" w:space="0" w:color="auto"/>
              <w:left w:val="single" w:sz="8" w:space="0" w:color="auto"/>
              <w:bottom w:val="single" w:sz="8" w:space="0" w:color="auto"/>
              <w:right w:val="single" w:sz="8" w:space="0" w:color="auto"/>
            </w:tcBorders>
          </w:tcPr>
          <w:p w14:paraId="06423338" w14:textId="1ED0F209" w:rsidR="000869B1" w:rsidRPr="00EC04D5" w:rsidRDefault="000869B1" w:rsidP="000869B1">
            <w:pPr>
              <w:spacing w:before="60" w:after="60"/>
            </w:pPr>
            <w:r w:rsidRPr="00EC04D5">
              <w:t>NOFO Part 2</w:t>
            </w:r>
          </w:p>
        </w:tc>
        <w:tc>
          <w:tcPr>
            <w:tcW w:w="4230" w:type="dxa"/>
            <w:tcBorders>
              <w:top w:val="single" w:sz="8" w:space="0" w:color="auto"/>
              <w:left w:val="single" w:sz="8" w:space="0" w:color="auto"/>
              <w:bottom w:val="single" w:sz="8" w:space="0" w:color="auto"/>
              <w:right w:val="single" w:sz="8" w:space="0" w:color="auto"/>
            </w:tcBorders>
            <w:shd w:val="clear" w:color="auto" w:fill="auto"/>
          </w:tcPr>
          <w:p w14:paraId="63860C29" w14:textId="50E1FCAA" w:rsidR="000869B1" w:rsidRPr="00EC04D5" w:rsidRDefault="000869B1" w:rsidP="000869B1">
            <w:pPr>
              <w:spacing w:before="60" w:after="60"/>
            </w:pPr>
            <w:r w:rsidRPr="00EC04D5">
              <w:t>Applicable to awards made under this NOFO</w:t>
            </w:r>
          </w:p>
        </w:tc>
      </w:tr>
      <w:tr w:rsidR="000869B1" w:rsidRPr="00EC04D5" w14:paraId="3E716A36" w14:textId="77777777" w:rsidTr="00C34BFF">
        <w:trPr>
          <w:trHeight w:val="311"/>
          <w:jc w:val="center"/>
        </w:trPr>
        <w:tc>
          <w:tcPr>
            <w:tcW w:w="3700" w:type="dxa"/>
            <w:tcBorders>
              <w:top w:val="single" w:sz="8" w:space="0" w:color="auto"/>
              <w:left w:val="single" w:sz="8" w:space="0" w:color="auto"/>
              <w:bottom w:val="single" w:sz="8" w:space="0" w:color="auto"/>
              <w:right w:val="single" w:sz="8" w:space="0" w:color="auto"/>
            </w:tcBorders>
            <w:shd w:val="clear" w:color="auto" w:fill="auto"/>
            <w:tcMar>
              <w:top w:w="29" w:type="dxa"/>
              <w:left w:w="108" w:type="dxa"/>
              <w:bottom w:w="29" w:type="dxa"/>
              <w:right w:w="108" w:type="dxa"/>
            </w:tcMar>
          </w:tcPr>
          <w:p w14:paraId="0A76B938" w14:textId="08A6E4D8" w:rsidR="000869B1" w:rsidRPr="00EC04D5" w:rsidRDefault="000869B1" w:rsidP="000869B1">
            <w:pPr>
              <w:rPr>
                <w:rFonts w:cs="Calibri"/>
              </w:rPr>
            </w:pPr>
            <w:r w:rsidRPr="00EC04D5">
              <w:rPr>
                <w:rFonts w:cs="Calibri"/>
                <w:b/>
                <w:bCs/>
              </w:rPr>
              <w:t>Pre-Award Costs</w:t>
            </w:r>
            <w:r w:rsidRPr="00EC04D5">
              <w:rPr>
                <w:rFonts w:cs="Calibri"/>
              </w:rPr>
              <w:t xml:space="preserve"> </w:t>
            </w:r>
          </w:p>
        </w:tc>
        <w:tc>
          <w:tcPr>
            <w:tcW w:w="1630" w:type="dxa"/>
            <w:tcBorders>
              <w:top w:val="single" w:sz="8" w:space="0" w:color="auto"/>
              <w:left w:val="single" w:sz="8" w:space="0" w:color="auto"/>
              <w:bottom w:val="single" w:sz="8" w:space="0" w:color="auto"/>
              <w:right w:val="single" w:sz="8" w:space="0" w:color="auto"/>
            </w:tcBorders>
          </w:tcPr>
          <w:p w14:paraId="43C23A17" w14:textId="05A5F934" w:rsidR="000869B1" w:rsidRPr="00EC04D5" w:rsidRDefault="000869B1" w:rsidP="000869B1">
            <w:r w:rsidRPr="00EC04D5">
              <w:t>NOFO Part 2</w:t>
            </w:r>
          </w:p>
        </w:tc>
        <w:tc>
          <w:tcPr>
            <w:tcW w:w="4230" w:type="dxa"/>
            <w:tcBorders>
              <w:top w:val="single" w:sz="8" w:space="0" w:color="auto"/>
              <w:left w:val="single" w:sz="8" w:space="0" w:color="auto"/>
              <w:bottom w:val="single" w:sz="8" w:space="0" w:color="auto"/>
              <w:right w:val="single" w:sz="8" w:space="0" w:color="auto"/>
            </w:tcBorders>
            <w:shd w:val="clear" w:color="auto" w:fill="auto"/>
          </w:tcPr>
          <w:p w14:paraId="62E67708" w14:textId="4B560559" w:rsidR="000869B1" w:rsidRPr="00EC04D5" w:rsidRDefault="000869B1" w:rsidP="000869B1">
            <w:pPr>
              <w:rPr>
                <w:rFonts w:cs="Calibri"/>
              </w:rPr>
            </w:pPr>
            <w:r w:rsidRPr="00EC04D5">
              <w:t>Applicable to awards made under this NOFO</w:t>
            </w:r>
          </w:p>
        </w:tc>
      </w:tr>
      <w:tr w:rsidR="000869B1" w:rsidRPr="00EC04D5" w14:paraId="11FDF79B" w14:textId="77777777" w:rsidTr="00C34BFF">
        <w:trPr>
          <w:trHeight w:val="275"/>
          <w:jc w:val="center"/>
        </w:trPr>
        <w:tc>
          <w:tcPr>
            <w:tcW w:w="3700" w:type="dxa"/>
            <w:tcBorders>
              <w:top w:val="single" w:sz="8" w:space="0" w:color="auto"/>
              <w:left w:val="single" w:sz="8" w:space="0" w:color="auto"/>
              <w:bottom w:val="single" w:sz="8" w:space="0" w:color="auto"/>
              <w:right w:val="single" w:sz="8" w:space="0" w:color="auto"/>
            </w:tcBorders>
            <w:shd w:val="clear" w:color="auto" w:fill="auto"/>
            <w:tcMar>
              <w:top w:w="29" w:type="dxa"/>
              <w:left w:w="108" w:type="dxa"/>
              <w:bottom w:w="29" w:type="dxa"/>
              <w:right w:w="108" w:type="dxa"/>
            </w:tcMar>
          </w:tcPr>
          <w:p w14:paraId="089C9551" w14:textId="3E180FC8" w:rsidR="000869B1" w:rsidRPr="00EC04D5" w:rsidRDefault="000869B1" w:rsidP="000869B1">
            <w:pPr>
              <w:rPr>
                <w:rFonts w:cs="Calibri"/>
              </w:rPr>
            </w:pPr>
            <w:r w:rsidRPr="00EC04D5">
              <w:rPr>
                <w:rFonts w:cs="Calibri"/>
                <w:b/>
                <w:bCs/>
              </w:rPr>
              <w:t>Performance of Work in the United States (Foreign Work Waiver Requirement)</w:t>
            </w:r>
          </w:p>
        </w:tc>
        <w:tc>
          <w:tcPr>
            <w:tcW w:w="1630" w:type="dxa"/>
            <w:tcBorders>
              <w:top w:val="single" w:sz="8" w:space="0" w:color="auto"/>
              <w:left w:val="single" w:sz="8" w:space="0" w:color="auto"/>
              <w:bottom w:val="single" w:sz="8" w:space="0" w:color="auto"/>
              <w:right w:val="single" w:sz="8" w:space="0" w:color="auto"/>
            </w:tcBorders>
          </w:tcPr>
          <w:p w14:paraId="521C2029" w14:textId="3C224D70" w:rsidR="000869B1" w:rsidRPr="00EC04D5" w:rsidRDefault="000869B1" w:rsidP="000869B1">
            <w:r w:rsidRPr="00EC04D5">
              <w:t>NOFO Part 2</w:t>
            </w:r>
          </w:p>
        </w:tc>
        <w:tc>
          <w:tcPr>
            <w:tcW w:w="4230" w:type="dxa"/>
            <w:tcBorders>
              <w:top w:val="single" w:sz="8" w:space="0" w:color="auto"/>
              <w:left w:val="single" w:sz="8" w:space="0" w:color="auto"/>
              <w:bottom w:val="single" w:sz="8" w:space="0" w:color="auto"/>
              <w:right w:val="single" w:sz="8" w:space="0" w:color="auto"/>
            </w:tcBorders>
            <w:shd w:val="clear" w:color="auto" w:fill="auto"/>
          </w:tcPr>
          <w:p w14:paraId="67C52A8B" w14:textId="0B019D1B" w:rsidR="000869B1" w:rsidRPr="00EC04D5" w:rsidRDefault="000869B1" w:rsidP="000869B1">
            <w:pPr>
              <w:rPr>
                <w:rFonts w:cs="Calibri"/>
              </w:rPr>
            </w:pPr>
            <w:r w:rsidRPr="00EC04D5">
              <w:t>Applicable to awards made under this NOFO</w:t>
            </w:r>
          </w:p>
        </w:tc>
      </w:tr>
      <w:tr w:rsidR="000869B1" w:rsidRPr="00EC04D5" w14:paraId="72B280F2" w14:textId="77777777" w:rsidTr="00C34BFF">
        <w:trPr>
          <w:trHeight w:val="300"/>
          <w:jc w:val="center"/>
        </w:trPr>
        <w:tc>
          <w:tcPr>
            <w:tcW w:w="3700" w:type="dxa"/>
            <w:tcBorders>
              <w:top w:val="single" w:sz="8" w:space="0" w:color="auto"/>
              <w:left w:val="single" w:sz="8" w:space="0" w:color="auto"/>
              <w:bottom w:val="single" w:sz="8" w:space="0" w:color="auto"/>
              <w:right w:val="single" w:sz="8" w:space="0" w:color="auto"/>
            </w:tcBorders>
            <w:shd w:val="clear" w:color="auto" w:fill="auto"/>
            <w:tcMar>
              <w:top w:w="29" w:type="dxa"/>
              <w:left w:w="108" w:type="dxa"/>
              <w:bottom w:w="29" w:type="dxa"/>
              <w:right w:w="108" w:type="dxa"/>
            </w:tcMar>
          </w:tcPr>
          <w:p w14:paraId="3A9EC33D" w14:textId="57F4B8FF" w:rsidR="000869B1" w:rsidRPr="00EC04D5" w:rsidRDefault="000869B1" w:rsidP="000869B1">
            <w:pPr>
              <w:rPr>
                <w:rFonts w:cs="Calibri"/>
              </w:rPr>
            </w:pPr>
            <w:r w:rsidRPr="00EC04D5">
              <w:rPr>
                <w:rFonts w:cs="Calibri"/>
                <w:b/>
                <w:bCs/>
              </w:rPr>
              <w:t xml:space="preserve">Foreign Travel </w:t>
            </w:r>
          </w:p>
        </w:tc>
        <w:tc>
          <w:tcPr>
            <w:tcW w:w="1630" w:type="dxa"/>
            <w:tcBorders>
              <w:top w:val="single" w:sz="8" w:space="0" w:color="auto"/>
              <w:left w:val="single" w:sz="8" w:space="0" w:color="auto"/>
              <w:bottom w:val="single" w:sz="8" w:space="0" w:color="auto"/>
              <w:right w:val="single" w:sz="8" w:space="0" w:color="auto"/>
            </w:tcBorders>
          </w:tcPr>
          <w:p w14:paraId="01FA975C" w14:textId="626A0492" w:rsidR="000869B1" w:rsidRPr="00EC04D5" w:rsidRDefault="000869B1" w:rsidP="000869B1">
            <w:pPr>
              <w:rPr>
                <w:rFonts w:cs="Calibri"/>
              </w:rPr>
            </w:pPr>
            <w:r w:rsidRPr="00EC04D5">
              <w:t>NOFO Part 2</w:t>
            </w:r>
          </w:p>
        </w:tc>
        <w:tc>
          <w:tcPr>
            <w:tcW w:w="4230" w:type="dxa"/>
            <w:tcBorders>
              <w:top w:val="single" w:sz="8" w:space="0" w:color="auto"/>
              <w:left w:val="single" w:sz="8" w:space="0" w:color="auto"/>
              <w:bottom w:val="single" w:sz="8" w:space="0" w:color="auto"/>
              <w:right w:val="single" w:sz="8" w:space="0" w:color="auto"/>
            </w:tcBorders>
            <w:shd w:val="clear" w:color="auto" w:fill="auto"/>
          </w:tcPr>
          <w:p w14:paraId="377DDDCB" w14:textId="2853D8EA" w:rsidR="000869B1" w:rsidRPr="00EC04D5" w:rsidRDefault="000869B1" w:rsidP="000869B1">
            <w:pPr>
              <w:rPr>
                <w:rFonts w:cs="Calibri"/>
              </w:rPr>
            </w:pPr>
            <w:r w:rsidRPr="00EC04D5">
              <w:rPr>
                <w:rFonts w:cs="Calibri"/>
              </w:rPr>
              <w:t xml:space="preserve">Foreign Travel </w:t>
            </w:r>
            <w:r w:rsidR="00D74D2D">
              <w:rPr>
                <w:rFonts w:cs="Calibri"/>
                <w:color w:val="0000FF"/>
              </w:rPr>
              <w:t xml:space="preserve">is </w:t>
            </w:r>
            <w:r w:rsidRPr="00EC04D5">
              <w:rPr>
                <w:rFonts w:cs="Calibri"/>
              </w:rPr>
              <w:t>allowed for awards made under this NOFO</w:t>
            </w:r>
            <w:r w:rsidR="00D74D2D">
              <w:rPr>
                <w:rFonts w:cs="Calibri"/>
              </w:rPr>
              <w:t xml:space="preserve"> with Contracting Officer Approval</w:t>
            </w:r>
          </w:p>
        </w:tc>
      </w:tr>
      <w:tr w:rsidR="00054D2A" w:rsidRPr="00EC04D5" w14:paraId="5F4535C4" w14:textId="77777777" w:rsidTr="00C34BFF">
        <w:trPr>
          <w:trHeight w:val="300"/>
          <w:jc w:val="center"/>
        </w:trPr>
        <w:tc>
          <w:tcPr>
            <w:tcW w:w="3700" w:type="dxa"/>
            <w:tcBorders>
              <w:top w:val="single" w:sz="8" w:space="0" w:color="auto"/>
              <w:left w:val="single" w:sz="8" w:space="0" w:color="auto"/>
              <w:bottom w:val="single" w:sz="8" w:space="0" w:color="auto"/>
              <w:right w:val="single" w:sz="8" w:space="0" w:color="auto"/>
            </w:tcBorders>
            <w:shd w:val="clear" w:color="auto" w:fill="auto"/>
            <w:tcMar>
              <w:top w:w="29" w:type="dxa"/>
              <w:left w:w="108" w:type="dxa"/>
              <w:bottom w:w="29" w:type="dxa"/>
              <w:right w:w="108" w:type="dxa"/>
            </w:tcMar>
          </w:tcPr>
          <w:p w14:paraId="05AD7FC1" w14:textId="77777777" w:rsidR="00054D2A" w:rsidRPr="00EC04D5" w:rsidRDefault="00054D2A">
            <w:pPr>
              <w:rPr>
                <w:rFonts w:cs="Calibri"/>
                <w:b/>
                <w:bCs/>
              </w:rPr>
            </w:pPr>
            <w:r w:rsidRPr="00EC04D5">
              <w:rPr>
                <w:rFonts w:cs="Calibri"/>
                <w:b/>
                <w:bCs/>
              </w:rPr>
              <w:t>Lobbying</w:t>
            </w:r>
          </w:p>
        </w:tc>
        <w:tc>
          <w:tcPr>
            <w:tcW w:w="1630" w:type="dxa"/>
            <w:tcBorders>
              <w:top w:val="single" w:sz="8" w:space="0" w:color="auto"/>
              <w:left w:val="single" w:sz="8" w:space="0" w:color="auto"/>
              <w:bottom w:val="single" w:sz="8" w:space="0" w:color="auto"/>
              <w:right w:val="single" w:sz="8" w:space="0" w:color="auto"/>
            </w:tcBorders>
          </w:tcPr>
          <w:p w14:paraId="6C0ABADE" w14:textId="77777777" w:rsidR="00054D2A" w:rsidRPr="00EC04D5" w:rsidRDefault="00054D2A">
            <w:r w:rsidRPr="00EC04D5">
              <w:t>NOFO Part 2</w:t>
            </w:r>
          </w:p>
        </w:tc>
        <w:tc>
          <w:tcPr>
            <w:tcW w:w="4230" w:type="dxa"/>
            <w:tcBorders>
              <w:top w:val="single" w:sz="8" w:space="0" w:color="auto"/>
              <w:left w:val="single" w:sz="8" w:space="0" w:color="auto"/>
              <w:bottom w:val="single" w:sz="8" w:space="0" w:color="auto"/>
              <w:right w:val="single" w:sz="8" w:space="0" w:color="auto"/>
            </w:tcBorders>
            <w:shd w:val="clear" w:color="auto" w:fill="auto"/>
          </w:tcPr>
          <w:p w14:paraId="72AFD9D8" w14:textId="77777777" w:rsidR="00054D2A" w:rsidRPr="00EC04D5" w:rsidRDefault="00054D2A">
            <w:pPr>
              <w:rPr>
                <w:rFonts w:cs="Calibri"/>
                <w:b/>
                <w:bCs/>
              </w:rPr>
            </w:pPr>
            <w:r w:rsidRPr="00EC04D5">
              <w:t>Applicable to awards made under this NOFO</w:t>
            </w:r>
          </w:p>
        </w:tc>
      </w:tr>
      <w:tr w:rsidR="000869B1" w:rsidRPr="00EC04D5" w14:paraId="48702FA0" w14:textId="77777777" w:rsidTr="00C34BFF">
        <w:trPr>
          <w:trHeight w:val="300"/>
          <w:jc w:val="center"/>
        </w:trPr>
        <w:tc>
          <w:tcPr>
            <w:tcW w:w="3700" w:type="dxa"/>
            <w:tcBorders>
              <w:top w:val="single" w:sz="8" w:space="0" w:color="auto"/>
              <w:left w:val="single" w:sz="8" w:space="0" w:color="auto"/>
              <w:bottom w:val="single" w:sz="8" w:space="0" w:color="auto"/>
              <w:right w:val="single" w:sz="8" w:space="0" w:color="auto"/>
            </w:tcBorders>
            <w:shd w:val="clear" w:color="auto" w:fill="auto"/>
            <w:tcMar>
              <w:top w:w="29" w:type="dxa"/>
              <w:left w:w="108" w:type="dxa"/>
              <w:bottom w:w="29" w:type="dxa"/>
              <w:right w:w="108" w:type="dxa"/>
            </w:tcMar>
          </w:tcPr>
          <w:p w14:paraId="0AE5C59F" w14:textId="29C943AA" w:rsidR="000869B1" w:rsidRPr="00EC04D5" w:rsidRDefault="000869B1" w:rsidP="000869B1">
            <w:pPr>
              <w:rPr>
                <w:rFonts w:cs="Calibri"/>
              </w:rPr>
            </w:pPr>
            <w:r w:rsidRPr="00EC04D5">
              <w:rPr>
                <w:rFonts w:cs="Calibri"/>
                <w:b/>
                <w:bCs/>
              </w:rPr>
              <w:lastRenderedPageBreak/>
              <w:t>Equipment and Supplies</w:t>
            </w:r>
          </w:p>
        </w:tc>
        <w:tc>
          <w:tcPr>
            <w:tcW w:w="1630" w:type="dxa"/>
            <w:tcBorders>
              <w:top w:val="single" w:sz="8" w:space="0" w:color="auto"/>
              <w:left w:val="single" w:sz="8" w:space="0" w:color="auto"/>
              <w:bottom w:val="single" w:sz="8" w:space="0" w:color="auto"/>
              <w:right w:val="single" w:sz="8" w:space="0" w:color="auto"/>
            </w:tcBorders>
          </w:tcPr>
          <w:p w14:paraId="575D2B28" w14:textId="29359206" w:rsidR="000869B1" w:rsidRPr="00EC04D5" w:rsidRDefault="000869B1" w:rsidP="000869B1">
            <w:pPr>
              <w:rPr>
                <w:rFonts w:cs="Calibri"/>
              </w:rPr>
            </w:pPr>
            <w:r w:rsidRPr="00EC04D5">
              <w:t>NOFO Part 2</w:t>
            </w:r>
          </w:p>
        </w:tc>
        <w:tc>
          <w:tcPr>
            <w:tcW w:w="4230" w:type="dxa"/>
            <w:tcBorders>
              <w:top w:val="single" w:sz="8" w:space="0" w:color="auto"/>
              <w:left w:val="single" w:sz="8" w:space="0" w:color="auto"/>
              <w:bottom w:val="single" w:sz="8" w:space="0" w:color="auto"/>
              <w:right w:val="single" w:sz="8" w:space="0" w:color="auto"/>
            </w:tcBorders>
            <w:shd w:val="clear" w:color="auto" w:fill="auto"/>
          </w:tcPr>
          <w:p w14:paraId="2125F68C" w14:textId="072FABAD" w:rsidR="000869B1" w:rsidRPr="00EC04D5" w:rsidRDefault="000869B1" w:rsidP="000869B1">
            <w:pPr>
              <w:rPr>
                <w:rFonts w:cs="Calibri"/>
              </w:rPr>
            </w:pPr>
            <w:r w:rsidRPr="00EC04D5">
              <w:rPr>
                <w:rFonts w:cs="Calibri"/>
              </w:rPr>
              <w:t>Purchasing American-made equipment and supplies is applicable to this award.</w:t>
            </w:r>
          </w:p>
        </w:tc>
      </w:tr>
      <w:tr w:rsidR="003E3F40" w:rsidRPr="00EC04D5" w14:paraId="76C66D20" w14:textId="77777777" w:rsidTr="00C34BFF">
        <w:trPr>
          <w:trHeight w:val="300"/>
          <w:jc w:val="center"/>
        </w:trPr>
        <w:tc>
          <w:tcPr>
            <w:tcW w:w="3700" w:type="dxa"/>
            <w:tcBorders>
              <w:top w:val="single" w:sz="8" w:space="0" w:color="auto"/>
              <w:left w:val="single" w:sz="8" w:space="0" w:color="auto"/>
              <w:bottom w:val="single" w:sz="8" w:space="0" w:color="auto"/>
              <w:right w:val="single" w:sz="8" w:space="0" w:color="auto"/>
            </w:tcBorders>
            <w:shd w:val="clear" w:color="auto" w:fill="auto"/>
            <w:tcMar>
              <w:top w:w="29" w:type="dxa"/>
              <w:left w:w="108" w:type="dxa"/>
              <w:bottom w:w="29" w:type="dxa"/>
              <w:right w:w="108" w:type="dxa"/>
            </w:tcMar>
          </w:tcPr>
          <w:p w14:paraId="43FC7CFC" w14:textId="547F9812" w:rsidR="003E3F40" w:rsidRPr="00EC04D5" w:rsidRDefault="003E3F40" w:rsidP="003E3F40">
            <w:pPr>
              <w:rPr>
                <w:rFonts w:cs="Calibri"/>
                <w:b/>
                <w:bCs/>
              </w:rPr>
            </w:pPr>
            <w:r w:rsidRPr="00EC04D5">
              <w:rPr>
                <w:rFonts w:cs="Calibri"/>
                <w:b/>
                <w:bCs/>
              </w:rPr>
              <w:t>Build America Buy America Requirements for Infrastructure Projects</w:t>
            </w:r>
          </w:p>
        </w:tc>
        <w:tc>
          <w:tcPr>
            <w:tcW w:w="1630" w:type="dxa"/>
            <w:tcBorders>
              <w:top w:val="single" w:sz="8" w:space="0" w:color="auto"/>
              <w:left w:val="single" w:sz="8" w:space="0" w:color="auto"/>
              <w:bottom w:val="single" w:sz="8" w:space="0" w:color="auto"/>
              <w:right w:val="single" w:sz="8" w:space="0" w:color="auto"/>
            </w:tcBorders>
          </w:tcPr>
          <w:p w14:paraId="485399F3" w14:textId="3DF9CDE5" w:rsidR="003E3F40" w:rsidRPr="00EC04D5" w:rsidRDefault="003E3F40" w:rsidP="003E3F40">
            <w:r w:rsidRPr="00EC04D5">
              <w:t>NOFO Part 1</w:t>
            </w:r>
          </w:p>
        </w:tc>
        <w:tc>
          <w:tcPr>
            <w:tcW w:w="4230" w:type="dxa"/>
            <w:tcBorders>
              <w:top w:val="single" w:sz="8" w:space="0" w:color="auto"/>
              <w:left w:val="single" w:sz="8" w:space="0" w:color="auto"/>
              <w:bottom w:val="single" w:sz="8" w:space="0" w:color="auto"/>
              <w:right w:val="single" w:sz="8" w:space="0" w:color="auto"/>
            </w:tcBorders>
            <w:shd w:val="clear" w:color="auto" w:fill="auto"/>
          </w:tcPr>
          <w:p w14:paraId="4A45E747" w14:textId="335C9E7D" w:rsidR="003E3F40" w:rsidRPr="00EC04D5" w:rsidRDefault="003E3F40" w:rsidP="003E3F40">
            <w:pPr>
              <w:rPr>
                <w:rFonts w:cs="Calibri"/>
              </w:rPr>
            </w:pPr>
            <w:r w:rsidRPr="00EC04D5">
              <w:rPr>
                <w:rFonts w:cs="Calibri"/>
              </w:rPr>
              <w:t>Applicable to awards made under this NOFO</w:t>
            </w:r>
          </w:p>
        </w:tc>
      </w:tr>
    </w:tbl>
    <w:p w14:paraId="1C1420D8" w14:textId="77777777" w:rsidR="00CF39DF" w:rsidRPr="001A7D40" w:rsidRDefault="00CF39DF" w:rsidP="00F003CA"/>
    <w:p w14:paraId="5E002BBD" w14:textId="79C9C3C9" w:rsidR="00011D83" w:rsidRPr="00E71AF4" w:rsidRDefault="4ED71F6A" w:rsidP="00D638EA">
      <w:pPr>
        <w:pStyle w:val="Heading3"/>
        <w:numPr>
          <w:ilvl w:val="0"/>
          <w:numId w:val="40"/>
        </w:numPr>
      </w:pPr>
      <w:bookmarkStart w:id="351" w:name="_Risk_Assessment"/>
      <w:bookmarkStart w:id="352" w:name="_Toc167329060"/>
      <w:bookmarkStart w:id="353" w:name="_Toc187385551"/>
      <w:bookmarkEnd w:id="351"/>
      <w:r>
        <w:t xml:space="preserve">Build America </w:t>
      </w:r>
      <w:r w:rsidRPr="00ED47B1">
        <w:rPr>
          <w:rStyle w:val="Strong"/>
          <w:b/>
          <w:bCs/>
        </w:rPr>
        <w:t>Requirement</w:t>
      </w:r>
      <w:r>
        <w:t xml:space="preserve"> for Infrastructure Projects</w:t>
      </w:r>
      <w:bookmarkStart w:id="354" w:name="_Toc519602366"/>
      <w:bookmarkEnd w:id="352"/>
      <w:bookmarkEnd w:id="353"/>
    </w:p>
    <w:p w14:paraId="553B89A1" w14:textId="4AF639E4" w:rsidR="112678E6" w:rsidRDefault="6BB42F51" w:rsidP="112678E6">
      <w:r>
        <w:t>Awards funded through this NOFO that are for, or contain, construction, alteration, maintenance, or repair of public infrastructure in the United States undertaken by applicable recipient types, require that:</w:t>
      </w:r>
    </w:p>
    <w:p w14:paraId="59B5FC22" w14:textId="2A7A4F3A" w:rsidR="6BB42F51" w:rsidRDefault="6BB42F51" w:rsidP="00B66D1E">
      <w:pPr>
        <w:pStyle w:val="ListParagraph"/>
        <w:numPr>
          <w:ilvl w:val="0"/>
          <w:numId w:val="57"/>
        </w:numPr>
      </w:pPr>
      <w:r>
        <w:t>All iron, steel, and manufactured products used in the infrastructure project are produced in the United States; and</w:t>
      </w:r>
    </w:p>
    <w:p w14:paraId="651EA35E" w14:textId="38FFC62A" w:rsidR="6BB42F51" w:rsidRDefault="6BB42F51" w:rsidP="00B66D1E">
      <w:pPr>
        <w:pStyle w:val="ListParagraph"/>
        <w:numPr>
          <w:ilvl w:val="0"/>
          <w:numId w:val="57"/>
        </w:numPr>
      </w:pPr>
      <w:r>
        <w:t>All construction materials used in the infrastructure project are manufactured in the United States.</w:t>
      </w:r>
    </w:p>
    <w:p w14:paraId="02B76E9F" w14:textId="5F59826E" w:rsidR="112678E6" w:rsidRDefault="112678E6" w:rsidP="112678E6"/>
    <w:p w14:paraId="74AF7F85" w14:textId="68506D1B" w:rsidR="6BB42F51" w:rsidRDefault="007E45F0" w:rsidP="112678E6">
      <w:r>
        <w:t>Please refer to the</w:t>
      </w:r>
      <w:r w:rsidR="6BB42F51">
        <w:t xml:space="preserve"> </w:t>
      </w:r>
      <w:r w:rsidR="01B2D75E" w:rsidRPr="005A6982">
        <w:rPr>
          <w:color w:val="C83000"/>
        </w:rPr>
        <w:t xml:space="preserve">NOFO Part 2, </w:t>
      </w:r>
      <w:r w:rsidR="01B2D75E" w:rsidRPr="005A6982">
        <w:rPr>
          <w:i/>
          <w:color w:val="C83000"/>
        </w:rPr>
        <w:t xml:space="preserve">Buy America Requirements for Infrastructure Projects; Required Use of American Iron, Steel, Manufactured Products, and Construction Materials </w:t>
      </w:r>
      <w:r w:rsidR="01B2D75E">
        <w:t xml:space="preserve">and </w:t>
      </w:r>
      <w:hyperlink r:id="rId45" w:history="1">
        <w:r w:rsidR="01B2D75E" w:rsidRPr="006C2749">
          <w:rPr>
            <w:rStyle w:val="Hyperlink"/>
          </w:rPr>
          <w:t>2 CFR Part 184</w:t>
        </w:r>
      </w:hyperlink>
      <w:r w:rsidR="01B2D75E">
        <w:t xml:space="preserve"> </w:t>
      </w:r>
      <w:r w:rsidR="6BB42F51">
        <w:t>to determine whether the Buy America Requirement applies and if they should consider the application of the Buy America Requirement in the proposed project’s budget and/or schedule.</w:t>
      </w:r>
      <w:r w:rsidR="00072536">
        <w:t xml:space="preserve"> </w:t>
      </w:r>
      <w:r w:rsidR="00B82BBC">
        <w:t>(</w:t>
      </w:r>
      <w:r w:rsidR="00072536">
        <w:t xml:space="preserve">Note that </w:t>
      </w:r>
      <w:r w:rsidR="00072536">
        <w:rPr>
          <w:rFonts w:cstheme="minorHAnsi"/>
          <w:bCs/>
          <w:szCs w:val="24"/>
        </w:rPr>
        <w:t>the</w:t>
      </w:r>
      <w:r w:rsidR="00072536" w:rsidRPr="009E3403">
        <w:rPr>
          <w:rFonts w:cstheme="minorHAnsi"/>
          <w:bCs/>
          <w:szCs w:val="24"/>
        </w:rPr>
        <w:t xml:space="preserve"> Buy America Requirement does not apply to </w:t>
      </w:r>
      <w:r w:rsidR="00B82BBC">
        <w:rPr>
          <w:rFonts w:cstheme="minorHAnsi"/>
          <w:bCs/>
          <w:szCs w:val="24"/>
        </w:rPr>
        <w:t>prime recipients that are</w:t>
      </w:r>
      <w:r w:rsidR="00072536" w:rsidRPr="009E3403">
        <w:rPr>
          <w:rFonts w:cstheme="minorHAnsi"/>
          <w:bCs/>
          <w:szCs w:val="24"/>
        </w:rPr>
        <w:t xml:space="preserve"> For-Profit Entities</w:t>
      </w:r>
      <w:r w:rsidR="00B82BBC">
        <w:rPr>
          <w:rFonts w:cstheme="minorHAnsi"/>
          <w:bCs/>
          <w:szCs w:val="24"/>
        </w:rPr>
        <w:t>.)</w:t>
      </w:r>
    </w:p>
    <w:p w14:paraId="5190120A" w14:textId="77787DE9" w:rsidR="00E0412B" w:rsidRDefault="00E0412B" w:rsidP="000C4264">
      <w:bookmarkStart w:id="355" w:name="_Toc517771560"/>
      <w:bookmarkStart w:id="356" w:name="_Toc517797777"/>
      <w:bookmarkStart w:id="357" w:name="_Toc517797857"/>
      <w:bookmarkStart w:id="358" w:name="_Toc517797935"/>
      <w:bookmarkStart w:id="359" w:name="_Toc517798050"/>
      <w:bookmarkStart w:id="360" w:name="_Toc517798275"/>
      <w:bookmarkStart w:id="361" w:name="_Toc517798356"/>
      <w:bookmarkStart w:id="362" w:name="_Toc517798916"/>
      <w:bookmarkStart w:id="363" w:name="_Toc517799201"/>
      <w:bookmarkStart w:id="364" w:name="_Toc519602172"/>
      <w:bookmarkStart w:id="365" w:name="_Toc519602244"/>
      <w:bookmarkStart w:id="366" w:name="_Toc519602367"/>
      <w:bookmarkStart w:id="367" w:name="_Toc519602533"/>
      <w:bookmarkStart w:id="368" w:name="_Toc520382642"/>
      <w:bookmarkStart w:id="369" w:name="_Toc520455640"/>
      <w:bookmarkStart w:id="370" w:name="_Toc520455810"/>
      <w:bookmarkStart w:id="371" w:name="_Toc356975029"/>
      <w:bookmarkStart w:id="372" w:name="_Toc517771565"/>
      <w:bookmarkStart w:id="373" w:name="_Toc517797782"/>
      <w:bookmarkStart w:id="374" w:name="_Toc517797862"/>
      <w:bookmarkStart w:id="375" w:name="_Toc517797940"/>
      <w:bookmarkStart w:id="376" w:name="_Toc517798055"/>
      <w:bookmarkStart w:id="377" w:name="_Toc517798280"/>
      <w:bookmarkStart w:id="378" w:name="_Toc517798361"/>
      <w:bookmarkStart w:id="379" w:name="_Toc517798921"/>
      <w:bookmarkStart w:id="380" w:name="_Toc517799206"/>
      <w:bookmarkStart w:id="381" w:name="_Toc519602177"/>
      <w:bookmarkStart w:id="382" w:name="_Toc519602249"/>
      <w:bookmarkStart w:id="383" w:name="_Toc519602372"/>
      <w:bookmarkStart w:id="384" w:name="_Toc519602538"/>
      <w:bookmarkStart w:id="385" w:name="_Toc520382647"/>
      <w:bookmarkStart w:id="386" w:name="_Toc520455645"/>
      <w:bookmarkStart w:id="387" w:name="_Toc520455815"/>
      <w:bookmarkStart w:id="388" w:name="_Toc517799218"/>
      <w:bookmarkStart w:id="389" w:name="_Toc519602384"/>
      <w:bookmarkStart w:id="390" w:name="_Toc519602550"/>
      <w:bookmarkStart w:id="391" w:name="_Toc520382659"/>
      <w:bookmarkStart w:id="392" w:name="_Toc520455657"/>
      <w:bookmarkStart w:id="393" w:name="_Toc520455827"/>
      <w:bookmarkStart w:id="394" w:name="_Toc517799219"/>
      <w:bookmarkStart w:id="395" w:name="_Toc519602385"/>
      <w:bookmarkStart w:id="396" w:name="_Toc519602551"/>
      <w:bookmarkStart w:id="397" w:name="_Toc520382660"/>
      <w:bookmarkStart w:id="398" w:name="_Toc520455658"/>
      <w:bookmarkStart w:id="399" w:name="_Toc520455828"/>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p>
    <w:p w14:paraId="3BF02EC2" w14:textId="77777777" w:rsidR="00E0412B" w:rsidRDefault="00E0412B" w:rsidP="000C4264">
      <w:pPr>
        <w:sectPr w:rsidR="00E0412B" w:rsidSect="00476C82">
          <w:headerReference w:type="default" r:id="rId46"/>
          <w:headerReference w:type="first" r:id="rId47"/>
          <w:pgSz w:w="12240" w:h="15840"/>
          <w:pgMar w:top="1440" w:right="1440" w:bottom="1440" w:left="1440" w:header="720" w:footer="270" w:gutter="0"/>
          <w:cols w:space="720"/>
          <w:docGrid w:linePitch="360"/>
        </w:sectPr>
      </w:pPr>
    </w:p>
    <w:p w14:paraId="285689BB" w14:textId="5E40845A" w:rsidR="00D615DB" w:rsidRPr="00CB49E6" w:rsidRDefault="00F671EF" w:rsidP="00D615DB">
      <w:pPr>
        <w:pStyle w:val="Heading1"/>
      </w:pPr>
      <w:bookmarkStart w:id="400" w:name="_V._Submission_Requirements"/>
      <w:bookmarkStart w:id="401" w:name="_Toc187385552"/>
      <w:bookmarkStart w:id="402" w:name="_Toc517798919"/>
      <w:bookmarkStart w:id="403" w:name="_Toc519602247"/>
      <w:bookmarkStart w:id="404" w:name="_Toc519602370"/>
      <w:bookmarkStart w:id="405" w:name="_Toc167329050"/>
      <w:bookmarkStart w:id="406" w:name="_Hlk85627042"/>
      <w:bookmarkEnd w:id="400"/>
      <w:r>
        <w:lastRenderedPageBreak/>
        <w:t xml:space="preserve">V. </w:t>
      </w:r>
      <w:r w:rsidR="00D615DB" w:rsidRPr="00CB49E6">
        <w:t>Submission Requirements and Deadlines</w:t>
      </w:r>
      <w:bookmarkEnd w:id="401"/>
    </w:p>
    <w:p w14:paraId="6A46D3D3" w14:textId="77777777" w:rsidR="005350FF" w:rsidRDefault="005350FF" w:rsidP="00F003CA"/>
    <w:p w14:paraId="78F45E22" w14:textId="6B9BF909" w:rsidR="00545741" w:rsidRDefault="00545741" w:rsidP="00F003CA">
      <w:r w:rsidRPr="00545741">
        <w:t xml:space="preserve">There are several one-time actions applicants must take before applying to this </w:t>
      </w:r>
      <w:r w:rsidR="00980611">
        <w:t>NOFO</w:t>
      </w:r>
      <w:r w:rsidRPr="00545741">
        <w:t xml:space="preserve">. Some of these may take several weeks, so it is vital applicants build in enough time to complete them. Failure to complete these actions could interfere with application or negotiation deadlines or the ability to receive an award if selected. These requirements </w:t>
      </w:r>
      <w:r w:rsidRPr="00B7699C">
        <w:t xml:space="preserve">are </w:t>
      </w:r>
      <w:r w:rsidR="00B16159" w:rsidRPr="00B7699C">
        <w:t xml:space="preserve">outlined in </w:t>
      </w:r>
      <w:r w:rsidR="00405717" w:rsidRPr="001507D3">
        <w:t xml:space="preserve">detail in </w:t>
      </w:r>
      <w:r w:rsidR="00B16159" w:rsidRPr="00B7699C">
        <w:t xml:space="preserve">the </w:t>
      </w:r>
      <w:r w:rsidR="00B16159" w:rsidRPr="005350FF">
        <w:rPr>
          <w:color w:val="C83000"/>
        </w:rPr>
        <w:t>NOFO Part 2</w:t>
      </w:r>
      <w:r w:rsidR="006F2A4D" w:rsidRPr="005350FF">
        <w:rPr>
          <w:color w:val="C83000"/>
        </w:rPr>
        <w:t xml:space="preserve">, </w:t>
      </w:r>
      <w:r w:rsidR="006F2A4D" w:rsidRPr="005350FF">
        <w:rPr>
          <w:i/>
          <w:iCs/>
          <w:color w:val="C83000"/>
        </w:rPr>
        <w:t>Get Registered</w:t>
      </w:r>
      <w:r w:rsidR="00B16159" w:rsidRPr="00B7699C">
        <w:t>.</w:t>
      </w:r>
      <w:r w:rsidR="005A6940">
        <w:t xml:space="preserve"> </w:t>
      </w:r>
    </w:p>
    <w:p w14:paraId="4D90669E" w14:textId="77777777" w:rsidR="004C428A" w:rsidRDefault="004C428A" w:rsidP="00F003CA"/>
    <w:p w14:paraId="337116F7" w14:textId="227F6E16" w:rsidR="00F731AB" w:rsidRDefault="00F731AB" w:rsidP="00D638EA">
      <w:pPr>
        <w:pStyle w:val="Heading2"/>
        <w:numPr>
          <w:ilvl w:val="0"/>
          <w:numId w:val="33"/>
        </w:numPr>
        <w:tabs>
          <w:tab w:val="clear" w:pos="270"/>
          <w:tab w:val="clear" w:pos="360"/>
          <w:tab w:val="clear" w:pos="900"/>
        </w:tabs>
      </w:pPr>
      <w:bookmarkStart w:id="407" w:name="_Toc187385553"/>
      <w:r>
        <w:t>Required Registrations</w:t>
      </w:r>
      <w:bookmarkEnd w:id="407"/>
    </w:p>
    <w:p w14:paraId="2C4135AA" w14:textId="77777777" w:rsidR="00304C11" w:rsidRPr="00304C11" w:rsidRDefault="00304C11" w:rsidP="00304C11"/>
    <w:p w14:paraId="148ADAAC" w14:textId="341F3501" w:rsidR="00F731AB" w:rsidRDefault="00F731AB" w:rsidP="00D638EA">
      <w:pPr>
        <w:pStyle w:val="Heading3"/>
        <w:numPr>
          <w:ilvl w:val="0"/>
          <w:numId w:val="27"/>
        </w:numPr>
      </w:pPr>
      <w:bookmarkStart w:id="408" w:name="_Toc187385554"/>
      <w:r w:rsidRPr="00220AD0">
        <w:t>Unique Entity Identifier (UEI) and System for Award Management (SAM)</w:t>
      </w:r>
      <w:bookmarkEnd w:id="408"/>
    </w:p>
    <w:p w14:paraId="6DE51F91" w14:textId="6F2F53BB" w:rsidR="00BF7153" w:rsidRPr="00AC76F4" w:rsidRDefault="00BF7153" w:rsidP="00AC76F4">
      <w:r w:rsidRPr="00AC76F4">
        <w:t xml:space="preserve">You must have an active account with SAM.gov. This includes having a Unique Entity Identifier (UEI). SAM.gov registration can take several weeks. To register, go to </w:t>
      </w:r>
      <w:hyperlink r:id="rId48">
        <w:r w:rsidRPr="003C4EEB">
          <w:t>SAM.gov Entity Registration</w:t>
        </w:r>
      </w:hyperlink>
      <w:r w:rsidRPr="00AC76F4">
        <w:t xml:space="preserve"> and click Get Started. From the same page, you can also click on the Entity Registration Checklist for the information you will need to register.</w:t>
      </w:r>
    </w:p>
    <w:p w14:paraId="3D31385D" w14:textId="77777777" w:rsidR="00AC76F4" w:rsidRPr="00AC76F4" w:rsidRDefault="00AC76F4" w:rsidP="00AC76F4"/>
    <w:p w14:paraId="09F8F651" w14:textId="358EAA8A" w:rsidR="00BF7153" w:rsidRPr="00AC76F4" w:rsidRDefault="00BF7153" w:rsidP="00AC76F4">
      <w:r w:rsidRPr="00AC76F4">
        <w:t>Each applicant must:</w:t>
      </w:r>
    </w:p>
    <w:p w14:paraId="2F0E2B03" w14:textId="77777777" w:rsidR="00BF7153" w:rsidRPr="00AC76F4" w:rsidRDefault="00BF7153" w:rsidP="00D638EA">
      <w:pPr>
        <w:pStyle w:val="ListParagraph"/>
        <w:numPr>
          <w:ilvl w:val="0"/>
          <w:numId w:val="46"/>
        </w:numPr>
      </w:pPr>
      <w:r w:rsidRPr="00AC76F4">
        <w:t xml:space="preserve">Be registered in SAM.gov before submitting an application; </w:t>
      </w:r>
    </w:p>
    <w:p w14:paraId="4D94E4A9" w14:textId="77777777" w:rsidR="00BF7153" w:rsidRPr="00AC76F4" w:rsidRDefault="00BF7153" w:rsidP="00D638EA">
      <w:pPr>
        <w:pStyle w:val="ListParagraph"/>
        <w:numPr>
          <w:ilvl w:val="0"/>
          <w:numId w:val="46"/>
        </w:numPr>
      </w:pPr>
      <w:r w:rsidRPr="00AC76F4">
        <w:t>Provide a valid Unique Entity Identifier in the application; and</w:t>
      </w:r>
    </w:p>
    <w:p w14:paraId="641507AD" w14:textId="1D11B827" w:rsidR="00BF7153" w:rsidRPr="00AC76F4" w:rsidRDefault="00BF7153" w:rsidP="00D638EA">
      <w:pPr>
        <w:pStyle w:val="ListParagraph"/>
        <w:numPr>
          <w:ilvl w:val="0"/>
          <w:numId w:val="46"/>
        </w:numPr>
      </w:pPr>
      <w:r w:rsidRPr="00AC76F4">
        <w:t xml:space="preserve">Continue to maintain an active registration in SAM.gov with current information at all times during which you have an active </w:t>
      </w:r>
      <w:r w:rsidR="00385771" w:rsidRPr="00AC76F4">
        <w:t>f</w:t>
      </w:r>
      <w:r w:rsidRPr="00AC76F4">
        <w:t xml:space="preserve">ederal award or an application or plan under consideration by a </w:t>
      </w:r>
      <w:r w:rsidR="00385771" w:rsidRPr="00AC76F4">
        <w:t>f</w:t>
      </w:r>
      <w:r w:rsidRPr="00AC76F4">
        <w:t>ederal agency.</w:t>
      </w:r>
    </w:p>
    <w:p w14:paraId="100E2D45" w14:textId="77777777" w:rsidR="00AC76F4" w:rsidRPr="00AC76F4" w:rsidRDefault="00AC76F4" w:rsidP="00AC76F4"/>
    <w:p w14:paraId="0FA76395" w14:textId="40AEE183" w:rsidR="00BF7153" w:rsidRPr="00AC76F4" w:rsidRDefault="00BF7153" w:rsidP="00AC76F4">
      <w:r w:rsidRPr="00AC76F4">
        <w:t xml:space="preserve">DOE may not make a </w:t>
      </w:r>
      <w:r w:rsidR="00385771" w:rsidRPr="00AC76F4">
        <w:t>f</w:t>
      </w:r>
      <w:r w:rsidRPr="00AC76F4">
        <w:t xml:space="preserve">ederal award to an applicant until the applicant has complied with all applicable UEI and SAM requirements and, if an applicant has not fully complied with the requirements by the time DOE is ready to make a </w:t>
      </w:r>
      <w:r w:rsidR="00385771" w:rsidRPr="00AC76F4">
        <w:t>f</w:t>
      </w:r>
      <w:r w:rsidRPr="00AC76F4">
        <w:t xml:space="preserve">ederal award, the DOE will determine that the applicant is not qualified to receive a </w:t>
      </w:r>
      <w:r w:rsidR="00385771" w:rsidRPr="00AC76F4">
        <w:t>f</w:t>
      </w:r>
      <w:r w:rsidRPr="00AC76F4">
        <w:t xml:space="preserve">ederal award and use that determination as a basis for making a </w:t>
      </w:r>
      <w:r w:rsidR="00385771" w:rsidRPr="00AC76F4">
        <w:t>f</w:t>
      </w:r>
      <w:r w:rsidRPr="00AC76F4">
        <w:t xml:space="preserve">ederal award to another applicant. </w:t>
      </w:r>
    </w:p>
    <w:p w14:paraId="25AA17A7" w14:textId="77777777" w:rsidR="00F731AB" w:rsidRPr="00AC76F4" w:rsidRDefault="00F731AB" w:rsidP="00AC76F4"/>
    <w:p w14:paraId="095A234F" w14:textId="42CDBEE2" w:rsidR="00F731AB" w:rsidRPr="00D00AF2" w:rsidRDefault="00F731AB" w:rsidP="00D638EA">
      <w:pPr>
        <w:pStyle w:val="Heading3"/>
        <w:numPr>
          <w:ilvl w:val="0"/>
          <w:numId w:val="27"/>
        </w:numPr>
      </w:pPr>
      <w:bookmarkStart w:id="409" w:name="_Toc187385555"/>
      <w:proofErr w:type="spellStart"/>
      <w:r w:rsidRPr="00707ED6">
        <w:t>eXCHANGE</w:t>
      </w:r>
      <w:bookmarkEnd w:id="409"/>
      <w:proofErr w:type="spellEnd"/>
    </w:p>
    <w:p w14:paraId="620945AB" w14:textId="61CC9B80" w:rsidR="00F731AB" w:rsidRPr="00DC65D5" w:rsidRDefault="00F731AB" w:rsidP="00F731AB">
      <w:pPr>
        <w:rPr>
          <w:rFonts w:eastAsia="Times New Roman" w:cs="Times New Roman"/>
          <w:b/>
          <w:bCs/>
        </w:rPr>
      </w:pPr>
      <w:r w:rsidRPr="00DC65D5">
        <w:rPr>
          <w:rFonts w:eastAsia="Times New Roman" w:cs="Times New Roman"/>
        </w:rPr>
        <w:t xml:space="preserve">Register and create an account </w:t>
      </w:r>
      <w:r>
        <w:rPr>
          <w:rFonts w:eastAsia="Times New Roman" w:cs="Times New Roman"/>
        </w:rPr>
        <w:t xml:space="preserve">in the </w:t>
      </w:r>
      <w:proofErr w:type="spellStart"/>
      <w:r>
        <w:rPr>
          <w:rFonts w:eastAsia="Times New Roman" w:cs="Times New Roman"/>
        </w:rPr>
        <w:t>eXCHANGE</w:t>
      </w:r>
      <w:proofErr w:type="spellEnd"/>
      <w:r>
        <w:rPr>
          <w:rFonts w:eastAsia="Times New Roman" w:cs="Times New Roman"/>
        </w:rPr>
        <w:t xml:space="preserve"> site identified in </w:t>
      </w:r>
      <w:r w:rsidR="00A21BE3">
        <w:rPr>
          <w:rFonts w:eastAsia="Times New Roman" w:cs="Times New Roman"/>
        </w:rPr>
        <w:t>the</w:t>
      </w:r>
      <w:r w:rsidR="009129CA">
        <w:rPr>
          <w:rFonts w:eastAsia="Times New Roman" w:cs="Times New Roman"/>
        </w:rPr>
        <w:t xml:space="preserve"> </w:t>
      </w:r>
      <w:hyperlink w:anchor="_Key_Facts" w:history="1">
        <w:r w:rsidR="009129CA" w:rsidRPr="009129CA">
          <w:rPr>
            <w:rStyle w:val="Hyperlink"/>
            <w:rFonts w:eastAsia="Times New Roman" w:cs="Times New Roman"/>
          </w:rPr>
          <w:t>Key Facts</w:t>
        </w:r>
      </w:hyperlink>
      <w:r w:rsidR="009129CA">
        <w:rPr>
          <w:rFonts w:eastAsia="Times New Roman" w:cs="Times New Roman"/>
        </w:rPr>
        <w:t xml:space="preserve"> section of the NOFO Part 1</w:t>
      </w:r>
      <w:r>
        <w:rPr>
          <w:rFonts w:eastAsia="Times New Roman" w:cs="Times New Roman"/>
        </w:rPr>
        <w:t>.</w:t>
      </w:r>
      <w:r w:rsidRPr="00DC65D5">
        <w:rPr>
          <w:rFonts w:eastAsia="Times New Roman" w:cs="Times New Roman"/>
        </w:rPr>
        <w:t xml:space="preserve"> This account </w:t>
      </w:r>
      <w:r w:rsidR="0053250C">
        <w:rPr>
          <w:rFonts w:eastAsia="Times New Roman" w:cs="Times New Roman"/>
        </w:rPr>
        <w:t>can be used to</w:t>
      </w:r>
      <w:r w:rsidRPr="00DC65D5">
        <w:rPr>
          <w:rFonts w:eastAsia="Times New Roman" w:cs="Times New Roman"/>
        </w:rPr>
        <w:t xml:space="preserve"> apply to open NOFOs in </w:t>
      </w:r>
      <w:proofErr w:type="spellStart"/>
      <w:r>
        <w:rPr>
          <w:rFonts w:eastAsia="Times New Roman" w:cs="Times New Roman"/>
        </w:rPr>
        <w:t>eXCHANGE</w:t>
      </w:r>
      <w:proofErr w:type="spellEnd"/>
      <w:r w:rsidRPr="00DC65D5">
        <w:rPr>
          <w:rFonts w:eastAsia="Times New Roman" w:cs="Times New Roman"/>
        </w:rPr>
        <w:t>.</w:t>
      </w:r>
      <w:r w:rsidR="00153733">
        <w:rPr>
          <w:rFonts w:eastAsia="Times New Roman" w:cs="Times New Roman"/>
        </w:rPr>
        <w:t xml:space="preserve"> </w:t>
      </w:r>
      <w:r w:rsidR="00153733" w:rsidRPr="00153733">
        <w:rPr>
          <w:rFonts w:eastAsia="Times New Roman" w:cs="Times New Roman"/>
        </w:rPr>
        <w:t>To view and submit applications to open opportunities under a specific DOE office(s), you must access the applicable instance of the system. You may need to be registered in more than one instance to submit applications for opportunities managed by different DOE offices.</w:t>
      </w:r>
    </w:p>
    <w:p w14:paraId="18C2A543" w14:textId="77777777" w:rsidR="00F731AB" w:rsidRPr="00DC65D5" w:rsidRDefault="00F731AB" w:rsidP="00F731AB">
      <w:pPr>
        <w:ind w:left="1080"/>
        <w:rPr>
          <w:rFonts w:eastAsia="Times New Roman" w:cs="Times New Roman"/>
        </w:rPr>
      </w:pPr>
    </w:p>
    <w:p w14:paraId="64EE1993" w14:textId="27967CBF" w:rsidR="00F731AB" w:rsidRPr="00DC65D5" w:rsidRDefault="00F731AB" w:rsidP="00F731AB">
      <w:pPr>
        <w:rPr>
          <w:rFonts w:eastAsia="Times New Roman" w:cs="Times New Roman"/>
          <w:b/>
          <w:bCs/>
        </w:rPr>
      </w:pPr>
      <w:r w:rsidRPr="00DC65D5">
        <w:rPr>
          <w:rFonts w:eastAsia="Times New Roman" w:cs="Times New Roman"/>
        </w:rPr>
        <w:t xml:space="preserve">Each organization or business unit, whether acting as a team or a single entity, should use only one account as the contact point for each submission. Applicants must also designate backup points of contact. </w:t>
      </w:r>
      <w:r w:rsidRPr="00DC65D5">
        <w:rPr>
          <w:rFonts w:eastAsia="Times New Roman" w:cs="Times New Roman"/>
          <w:b/>
          <w:bCs/>
          <w:u w:val="single"/>
        </w:rPr>
        <w:t>This step is required to apply to this NOFO</w:t>
      </w:r>
      <w:r w:rsidRPr="00DC65D5">
        <w:rPr>
          <w:rFonts w:eastAsia="Times New Roman" w:cs="Times New Roman"/>
          <w:b/>
          <w:bCs/>
        </w:rPr>
        <w:t>.</w:t>
      </w:r>
      <w:r w:rsidRPr="00DC65D5">
        <w:rPr>
          <w:rFonts w:eastAsia="Times New Roman" w:cs="Times New Roman"/>
        </w:rPr>
        <w:t xml:space="preserve"> </w:t>
      </w:r>
    </w:p>
    <w:p w14:paraId="11CAB7BF" w14:textId="77777777" w:rsidR="00F731AB" w:rsidRPr="00DC65D5" w:rsidRDefault="00F731AB" w:rsidP="00F731AB">
      <w:pPr>
        <w:rPr>
          <w:rFonts w:eastAsia="Times New Roman" w:cs="Times New Roman"/>
          <w:b/>
          <w:bCs/>
        </w:rPr>
      </w:pPr>
    </w:p>
    <w:p w14:paraId="478A7489" w14:textId="03B0AED1" w:rsidR="00CA270A" w:rsidRDefault="00D06F9C" w:rsidP="009847C9">
      <w:pPr>
        <w:pStyle w:val="Heading2"/>
        <w:tabs>
          <w:tab w:val="clear" w:pos="270"/>
          <w:tab w:val="clear" w:pos="360"/>
          <w:tab w:val="clear" w:pos="900"/>
        </w:tabs>
      </w:pPr>
      <w:r>
        <w:t xml:space="preserve"> </w:t>
      </w:r>
      <w:bookmarkStart w:id="410" w:name="_Toc187385556"/>
      <w:r w:rsidR="00143D20">
        <w:t>Application Package</w:t>
      </w:r>
      <w:bookmarkEnd w:id="410"/>
    </w:p>
    <w:p w14:paraId="6D718195" w14:textId="77777777" w:rsidR="000301A8" w:rsidRPr="009F22EA" w:rsidRDefault="000301A8" w:rsidP="009F22EA"/>
    <w:p w14:paraId="4E635FA0" w14:textId="34931BB6" w:rsidR="006B0010" w:rsidRPr="00E85F96" w:rsidRDefault="006B0010" w:rsidP="00D638EA">
      <w:pPr>
        <w:pStyle w:val="Heading3"/>
        <w:numPr>
          <w:ilvl w:val="0"/>
          <w:numId w:val="28"/>
        </w:numPr>
      </w:pPr>
      <w:bookmarkStart w:id="411" w:name="_Toc187385557"/>
      <w:proofErr w:type="spellStart"/>
      <w:r w:rsidRPr="00E85F96">
        <w:lastRenderedPageBreak/>
        <w:t>eXCHANGE</w:t>
      </w:r>
      <w:bookmarkEnd w:id="411"/>
      <w:proofErr w:type="spellEnd"/>
    </w:p>
    <w:p w14:paraId="45C64DD9" w14:textId="28392AB5" w:rsidR="00D615DB" w:rsidRPr="00EE66BA" w:rsidRDefault="00D615DB" w:rsidP="00F003CA">
      <w:r w:rsidRPr="00E85F96">
        <w:t xml:space="preserve">The </w:t>
      </w:r>
      <w:r w:rsidRPr="00EE66BA">
        <w:t>application package</w:t>
      </w:r>
      <w:r w:rsidR="000328D3">
        <w:t xml:space="preserve"> requirements are outlined in </w:t>
      </w:r>
      <w:r w:rsidR="00E14718">
        <w:t xml:space="preserve">the </w:t>
      </w:r>
      <w:hyperlink w:anchor="_IV._Application_Content" w:history="1">
        <w:r w:rsidR="000328D3" w:rsidRPr="000328D3">
          <w:rPr>
            <w:rStyle w:val="Hyperlink"/>
          </w:rPr>
          <w:t>Application Content and Form</w:t>
        </w:r>
      </w:hyperlink>
      <w:r w:rsidR="00E14718" w:rsidRPr="00E14718">
        <w:rPr>
          <w:rStyle w:val="Hyperlink"/>
          <w:u w:val="none"/>
        </w:rPr>
        <w:t xml:space="preserve"> </w:t>
      </w:r>
      <w:r w:rsidR="00E14718" w:rsidRPr="00E14718">
        <w:t>section above</w:t>
      </w:r>
      <w:r w:rsidR="000F524B">
        <w:rPr>
          <w:rStyle w:val="CommentReference"/>
        </w:rPr>
        <w:t xml:space="preserve">. </w:t>
      </w:r>
      <w:r w:rsidR="00EE49D6">
        <w:t xml:space="preserve">Several templates for application requirements are </w:t>
      </w:r>
      <w:r w:rsidR="00193967">
        <w:t xml:space="preserve">included in </w:t>
      </w:r>
      <w:proofErr w:type="spellStart"/>
      <w:r w:rsidR="00954829">
        <w:t>eXCHANGE</w:t>
      </w:r>
      <w:proofErr w:type="spellEnd"/>
      <w:r w:rsidR="00193967">
        <w:t>. T</w:t>
      </w:r>
      <w:r w:rsidRPr="00EE66BA">
        <w:t>o access these materials</w:t>
      </w:r>
      <w:r w:rsidR="009F6D1A">
        <w:t xml:space="preserve">, </w:t>
      </w:r>
      <w:r w:rsidR="00B95CAB">
        <w:t xml:space="preserve">select the appropriate NOFO </w:t>
      </w:r>
      <w:r w:rsidR="008604F2">
        <w:t xml:space="preserve">on the Funding Opportunity page of </w:t>
      </w:r>
      <w:proofErr w:type="spellStart"/>
      <w:r w:rsidR="008604F2">
        <w:t>eXCHANGE</w:t>
      </w:r>
      <w:proofErr w:type="spellEnd"/>
      <w:r w:rsidRPr="00EE66BA">
        <w:t>.</w:t>
      </w:r>
    </w:p>
    <w:p w14:paraId="63A54A68" w14:textId="77777777" w:rsidR="00D615DB" w:rsidRPr="00E85F96" w:rsidRDefault="00D615DB" w:rsidP="00F003CA"/>
    <w:p w14:paraId="57246A0C" w14:textId="38B35701" w:rsidR="00D615DB" w:rsidRPr="00E85F96" w:rsidRDefault="00D615DB" w:rsidP="00F003CA">
      <w:r w:rsidRPr="00E85F96">
        <w:t>Note: The maximum file size that can be uploaded to</w:t>
      </w:r>
      <w:r w:rsidR="00CB5676">
        <w:t xml:space="preserve"> the</w:t>
      </w:r>
      <w:r w:rsidRPr="00E85F96">
        <w:t xml:space="preserve"> </w:t>
      </w:r>
      <w:proofErr w:type="spellStart"/>
      <w:r w:rsidR="00680C05" w:rsidRPr="00CB5676">
        <w:rPr>
          <w:rFonts w:eastAsia="Times New Roman" w:cs="Times New Roman"/>
        </w:rPr>
        <w:t>eXCHANGE</w:t>
      </w:r>
      <w:proofErr w:type="spellEnd"/>
      <w:r w:rsidR="00680C05" w:rsidRPr="00302330" w:rsidDel="00680C05">
        <w:t xml:space="preserve"> </w:t>
      </w:r>
      <w:r w:rsidRPr="00E85F96">
        <w:t>website is 50MB. Files larger than 50MB cannot be uploaded and hence cannot be submitted for review. If a file is larger than 50MB but is still within the maximum page limit specified in the NOFO, it must be broken into parts and denoted to that effect. For example:</w:t>
      </w:r>
    </w:p>
    <w:p w14:paraId="2B052846" w14:textId="77777777" w:rsidR="00D615DB" w:rsidRPr="00E85F96" w:rsidRDefault="00D615DB" w:rsidP="00D638EA">
      <w:pPr>
        <w:pStyle w:val="ListParagraph"/>
        <w:numPr>
          <w:ilvl w:val="0"/>
          <w:numId w:val="18"/>
        </w:numPr>
      </w:pPr>
      <w:r w:rsidRPr="00E85F96">
        <w:t>TechnicalVolume_Part_1</w:t>
      </w:r>
    </w:p>
    <w:p w14:paraId="7FE6DE11" w14:textId="2B3D9758" w:rsidR="00D615DB" w:rsidRPr="00E85F96" w:rsidRDefault="00D615DB" w:rsidP="00D638EA">
      <w:pPr>
        <w:pStyle w:val="ListParagraph"/>
        <w:numPr>
          <w:ilvl w:val="0"/>
          <w:numId w:val="18"/>
        </w:numPr>
      </w:pPr>
      <w:r w:rsidRPr="00E85F96">
        <w:t>TechnicalVolume_Part_2</w:t>
      </w:r>
    </w:p>
    <w:p w14:paraId="56E22DCE" w14:textId="77777777" w:rsidR="00D615DB" w:rsidRPr="00E85F96" w:rsidRDefault="00D615DB" w:rsidP="00F003CA"/>
    <w:p w14:paraId="3E042CF3" w14:textId="77777777" w:rsidR="00D615DB" w:rsidRDefault="00D615DB" w:rsidP="00F003CA">
      <w:r w:rsidRPr="00E85F96">
        <w:t>DOE will not accept late submissions that resulted from technical difficulties due to uploading files that exceed 50MB.</w:t>
      </w:r>
    </w:p>
    <w:p w14:paraId="1FF4D542" w14:textId="77777777" w:rsidR="006B028D" w:rsidRDefault="006B028D" w:rsidP="00F003CA"/>
    <w:p w14:paraId="6BF18B2B" w14:textId="0375106C" w:rsidR="006B028D" w:rsidRPr="00E85F96" w:rsidRDefault="006B028D" w:rsidP="00F003CA">
      <w:pPr>
        <w:rPr>
          <w:rFonts w:cs="Calibri"/>
        </w:rPr>
      </w:pPr>
      <w:r>
        <w:t xml:space="preserve">In addition to </w:t>
      </w:r>
      <w:proofErr w:type="spellStart"/>
      <w:r>
        <w:t>eXCHANGE</w:t>
      </w:r>
      <w:proofErr w:type="spellEnd"/>
      <w:r>
        <w:t>, t</w:t>
      </w:r>
      <w:r w:rsidRPr="008858B4">
        <w:t xml:space="preserve">he application forms and instructions are available </w:t>
      </w:r>
      <w:r w:rsidRPr="00CF5B60">
        <w:rPr>
          <w:rFonts w:cs="Calibri"/>
        </w:rPr>
        <w:t xml:space="preserve">at </w:t>
      </w:r>
      <w:hyperlink r:id="rId49" w:history="1">
        <w:r w:rsidRPr="00CF5B60">
          <w:t>EERE Funding Application and Management Forms</w:t>
        </w:r>
      </w:hyperlink>
      <w:r w:rsidR="00CF5B60" w:rsidRPr="00CF5B60">
        <w:t>.</w:t>
      </w:r>
    </w:p>
    <w:p w14:paraId="66E14288" w14:textId="77777777" w:rsidR="006D4CDB" w:rsidRPr="009847C9" w:rsidRDefault="006D4CDB" w:rsidP="009847C9"/>
    <w:p w14:paraId="619EEA0E" w14:textId="63974C15" w:rsidR="004C1220" w:rsidRPr="009847C9" w:rsidRDefault="004C1220" w:rsidP="009847C9">
      <w:pPr>
        <w:rPr>
          <w:b/>
          <w:bCs/>
        </w:rPr>
      </w:pPr>
      <w:r w:rsidRPr="009847C9">
        <w:rPr>
          <w:b/>
          <w:bCs/>
        </w:rPr>
        <w:t>Electronic Authorization of Applications and Award Documents</w:t>
      </w:r>
    </w:p>
    <w:p w14:paraId="2885F9DF" w14:textId="5D2D0276" w:rsidR="004C1220" w:rsidRPr="009847C9" w:rsidRDefault="004C1220" w:rsidP="009847C9">
      <w:r w:rsidRPr="009847C9">
        <w:t xml:space="preserve">Submission of an application and supplemental information under this </w:t>
      </w:r>
      <w:r w:rsidR="009027CA" w:rsidRPr="009847C9">
        <w:t xml:space="preserve">NOFO </w:t>
      </w:r>
      <w:r w:rsidRPr="009847C9">
        <w:t xml:space="preserve">through electronic systems used by the DOE, including </w:t>
      </w:r>
      <w:proofErr w:type="spellStart"/>
      <w:r w:rsidRPr="009847C9">
        <w:t>eXCHANGE</w:t>
      </w:r>
      <w:proofErr w:type="spellEnd"/>
      <w:r w:rsidRPr="009847C9">
        <w:t xml:space="preserve">, constitutes the authorized representative’s approval and electronic signature. </w:t>
      </w:r>
    </w:p>
    <w:p w14:paraId="3FFFD22B" w14:textId="77777777" w:rsidR="004C1220" w:rsidRPr="00E85F96" w:rsidRDefault="004C1220" w:rsidP="00D615DB"/>
    <w:p w14:paraId="0FD32FE7" w14:textId="23CD99EA" w:rsidR="00D615DB" w:rsidRPr="00E85F96" w:rsidRDefault="00D615DB" w:rsidP="000272AF">
      <w:pPr>
        <w:pStyle w:val="Heading2"/>
        <w:tabs>
          <w:tab w:val="clear" w:pos="270"/>
          <w:tab w:val="clear" w:pos="360"/>
          <w:tab w:val="clear" w:pos="900"/>
        </w:tabs>
      </w:pPr>
      <w:bookmarkStart w:id="412" w:name="_Toc187385558"/>
      <w:r w:rsidRPr="00E85F96">
        <w:t>Submission Date and Times</w:t>
      </w:r>
      <w:bookmarkEnd w:id="412"/>
    </w:p>
    <w:p w14:paraId="33E171BB" w14:textId="65439FD9" w:rsidR="00D615DB" w:rsidRPr="00E85F96" w:rsidRDefault="00D615DB" w:rsidP="00F003CA">
      <w:r w:rsidRPr="00E85F96">
        <w:t xml:space="preserve">All required submissions must be submitted </w:t>
      </w:r>
      <w:r w:rsidR="00554562">
        <w:t xml:space="preserve">to the </w:t>
      </w:r>
      <w:proofErr w:type="spellStart"/>
      <w:r w:rsidRPr="00E85F96">
        <w:t>eXCHANGE</w:t>
      </w:r>
      <w:proofErr w:type="spellEnd"/>
      <w:r w:rsidRPr="00E85F96">
        <w:t xml:space="preserve"> </w:t>
      </w:r>
      <w:r w:rsidR="00554562">
        <w:t>site identified in the</w:t>
      </w:r>
      <w:r w:rsidR="0058556E">
        <w:t xml:space="preserve"> </w:t>
      </w:r>
      <w:hyperlink w:anchor="_Key_Facts" w:history="1">
        <w:r w:rsidR="0058556E" w:rsidRPr="0058556E">
          <w:rPr>
            <w:rStyle w:val="Hyperlink"/>
          </w:rPr>
          <w:t>Key Facts</w:t>
        </w:r>
      </w:hyperlink>
      <w:r w:rsidR="00554562">
        <w:t xml:space="preserve"> section of NOFO Part 1 </w:t>
      </w:r>
      <w:r w:rsidRPr="00E85F96">
        <w:t xml:space="preserve">no later than 5 p.m. ET on the dates provided </w:t>
      </w:r>
      <w:r w:rsidR="001546CA" w:rsidRPr="00E85F96">
        <w:t xml:space="preserve">on </w:t>
      </w:r>
      <w:hyperlink w:anchor="_Key_Facts" w:history="1">
        <w:r w:rsidR="0058556E" w:rsidRPr="0058556E">
          <w:rPr>
            <w:rStyle w:val="Hyperlink"/>
          </w:rPr>
          <w:t>Key Facts</w:t>
        </w:r>
      </w:hyperlink>
      <w:r w:rsidR="0058556E">
        <w:t xml:space="preserve"> </w:t>
      </w:r>
      <w:r w:rsidR="001546CA" w:rsidRPr="00E85F96">
        <w:t>sectio</w:t>
      </w:r>
      <w:r w:rsidR="00D656F4">
        <w:t>n</w:t>
      </w:r>
      <w:r w:rsidRPr="00E85F96">
        <w:t>.</w:t>
      </w:r>
    </w:p>
    <w:p w14:paraId="7E3D93B7" w14:textId="607ED18F" w:rsidR="009F4A20" w:rsidRDefault="009F4A20" w:rsidP="009F4A20">
      <w:pPr>
        <w:keepNext/>
        <w:keepLines/>
        <w:ind w:right="540"/>
        <w:rPr>
          <w:rFonts w:cs="Times New Roman"/>
        </w:rPr>
      </w:pPr>
      <w:r>
        <w:rPr>
          <w:rFonts w:cs="Times New Roman"/>
        </w:rPr>
        <w:t xml:space="preserve">There may be more than one deadline, depending on whether a letter of intent and a </w:t>
      </w:r>
      <w:r w:rsidRPr="4FFEAC2E">
        <w:rPr>
          <w:rFonts w:cs="Times New Roman"/>
        </w:rPr>
        <w:t>concept paper</w:t>
      </w:r>
      <w:r>
        <w:rPr>
          <w:rFonts w:cs="Times New Roman"/>
        </w:rPr>
        <w:t xml:space="preserve"> is required. </w:t>
      </w:r>
    </w:p>
    <w:p w14:paraId="1B58DE53" w14:textId="77777777" w:rsidR="009F4A20" w:rsidRDefault="009F4A20" w:rsidP="009F4A20">
      <w:pPr>
        <w:keepNext/>
        <w:keepLines/>
        <w:ind w:right="540"/>
        <w:rPr>
          <w:rFonts w:cs="Times New Roman"/>
        </w:rPr>
      </w:pPr>
    </w:p>
    <w:p w14:paraId="3B55DFF5" w14:textId="77777777" w:rsidR="009F4A20" w:rsidRDefault="009F4A20" w:rsidP="009F4A20">
      <w:pPr>
        <w:rPr>
          <w:rFonts w:eastAsia="Times New Roman" w:cs="Times New Roman"/>
        </w:rPr>
      </w:pPr>
      <w:r w:rsidRPr="0088064B">
        <w:rPr>
          <w:rFonts w:eastAsia="Times New Roman" w:cs="Times New Roman"/>
          <w:b/>
          <w:u w:val="single"/>
        </w:rPr>
        <w:t xml:space="preserve">Applicants are strongly encouraged to submit </w:t>
      </w:r>
      <w:r>
        <w:rPr>
          <w:rFonts w:eastAsia="Times New Roman" w:cs="Times New Roman"/>
          <w:b/>
          <w:u w:val="single"/>
        </w:rPr>
        <w:t>all required application documents</w:t>
      </w:r>
      <w:r w:rsidRPr="0088064B">
        <w:rPr>
          <w:rFonts w:eastAsia="Times New Roman" w:cs="Times New Roman"/>
          <w:b/>
          <w:u w:val="single"/>
        </w:rPr>
        <w:t xml:space="preserve"> at least 48 hours in advance of the submission deadline</w:t>
      </w:r>
      <w:r w:rsidRPr="0088064B">
        <w:rPr>
          <w:rFonts w:eastAsia="Times New Roman" w:cs="Times New Roman"/>
        </w:rPr>
        <w:t>. Under normal conditions (i.e., at least 48 hours before the submission deadline), applicants should allow at least one hour to submit a</w:t>
      </w:r>
      <w:r>
        <w:rPr>
          <w:rFonts w:eastAsia="Times New Roman" w:cs="Times New Roman"/>
        </w:rPr>
        <w:t>pplication documents</w:t>
      </w:r>
      <w:r w:rsidRPr="0088064B">
        <w:rPr>
          <w:rFonts w:eastAsia="Times New Roman" w:cs="Times New Roman"/>
        </w:rPr>
        <w:t xml:space="preserve">. Once the </w:t>
      </w:r>
      <w:r>
        <w:rPr>
          <w:rFonts w:eastAsia="Times New Roman" w:cs="Times New Roman"/>
        </w:rPr>
        <w:t>application documents are</w:t>
      </w:r>
      <w:r w:rsidRPr="0088064B">
        <w:rPr>
          <w:rFonts w:eastAsia="Times New Roman" w:cs="Times New Roman"/>
        </w:rPr>
        <w:t xml:space="preserve"> submitted in </w:t>
      </w:r>
      <w:r>
        <w:rPr>
          <w:rFonts w:eastAsia="Times New Roman" w:cs="Times New Roman"/>
        </w:rPr>
        <w:t>the</w:t>
      </w:r>
      <w:r w:rsidRPr="0088064B">
        <w:rPr>
          <w:rFonts w:eastAsia="Times New Roman" w:cs="Times New Roman"/>
        </w:rPr>
        <w:t xml:space="preserve"> </w:t>
      </w:r>
      <w:proofErr w:type="spellStart"/>
      <w:r w:rsidRPr="0088064B">
        <w:rPr>
          <w:rFonts w:eastAsia="Times New Roman" w:cs="Times New Roman"/>
        </w:rPr>
        <w:t>eXCHANGE</w:t>
      </w:r>
      <w:proofErr w:type="spellEnd"/>
      <w:r>
        <w:rPr>
          <w:rFonts w:eastAsia="Times New Roman" w:cs="Times New Roman"/>
        </w:rPr>
        <w:t xml:space="preserve"> site identified in the NOFO Part 1</w:t>
      </w:r>
      <w:r w:rsidRPr="0088064B">
        <w:rPr>
          <w:rFonts w:eastAsia="Times New Roman" w:cs="Times New Roman"/>
        </w:rPr>
        <w:t>, applicants may revise or update that submission until the expiration of the applicable deadline. If changes are made to any of these documents, the applicant must resubmit the</w:t>
      </w:r>
      <w:r>
        <w:rPr>
          <w:rFonts w:eastAsia="Times New Roman" w:cs="Times New Roman"/>
        </w:rPr>
        <w:t xml:space="preserve">m </w:t>
      </w:r>
      <w:r w:rsidRPr="0088064B">
        <w:rPr>
          <w:rFonts w:eastAsia="Times New Roman" w:cs="Times New Roman"/>
        </w:rPr>
        <w:t>before the applicable deadline. DOE will not extend the submission deadline for applicants that fail to submit required information by the applicable deadline due to server/connection congestion.</w:t>
      </w:r>
    </w:p>
    <w:p w14:paraId="158DB564" w14:textId="77777777" w:rsidR="00F72B8C" w:rsidRPr="001A7D40" w:rsidRDefault="00F72B8C" w:rsidP="00F003CA"/>
    <w:p w14:paraId="5D148EF9" w14:textId="11AC113D" w:rsidR="00D615DB" w:rsidRPr="001A7D40" w:rsidRDefault="00D615DB" w:rsidP="000272AF">
      <w:pPr>
        <w:pStyle w:val="Heading2"/>
        <w:tabs>
          <w:tab w:val="clear" w:pos="270"/>
          <w:tab w:val="clear" w:pos="360"/>
          <w:tab w:val="clear" w:pos="900"/>
        </w:tabs>
      </w:pPr>
      <w:bookmarkStart w:id="413" w:name="_Toc187385559"/>
      <w:r w:rsidRPr="001A7D40">
        <w:t>Intergover</w:t>
      </w:r>
      <w:r>
        <w:t>n</w:t>
      </w:r>
      <w:r w:rsidRPr="001A7D40">
        <w:t>mental Review</w:t>
      </w:r>
      <w:bookmarkEnd w:id="413"/>
    </w:p>
    <w:p w14:paraId="5C875F02" w14:textId="3F06ADC5" w:rsidR="00AC3B64" w:rsidRDefault="00D615DB" w:rsidP="00846EFD">
      <w:r w:rsidRPr="000415C3">
        <w:t>This NOFO is not subject to Executive Order 12372, Intergovernmental Review of Federal Programs.</w:t>
      </w:r>
      <w:bookmarkEnd w:id="402"/>
      <w:bookmarkEnd w:id="403"/>
      <w:bookmarkEnd w:id="404"/>
      <w:bookmarkEnd w:id="405"/>
      <w:bookmarkEnd w:id="406"/>
    </w:p>
    <w:p w14:paraId="168E93AC" w14:textId="5C7F287A" w:rsidR="00AC3B64" w:rsidRDefault="00AC3B64"/>
    <w:p w14:paraId="4887A337" w14:textId="77777777" w:rsidR="00CC0977" w:rsidRDefault="00CC0977">
      <w:pPr>
        <w:sectPr w:rsidR="00CC0977" w:rsidSect="00476C82">
          <w:headerReference w:type="default" r:id="rId50"/>
          <w:pgSz w:w="12240" w:h="15840"/>
          <w:pgMar w:top="1440" w:right="1440" w:bottom="1440" w:left="1440" w:header="720" w:footer="270" w:gutter="0"/>
          <w:cols w:space="720"/>
          <w:docGrid w:linePitch="360"/>
        </w:sectPr>
      </w:pPr>
    </w:p>
    <w:bookmarkStart w:id="414" w:name="_Toc187385560"/>
    <w:bookmarkStart w:id="415" w:name="Application_Review_Information"/>
    <w:bookmarkStart w:id="416" w:name="_Toc517798924"/>
    <w:bookmarkStart w:id="417" w:name="_Toc519602252"/>
    <w:bookmarkStart w:id="418" w:name="_Toc519602387"/>
    <w:bookmarkStart w:id="419" w:name="_Toc167329069"/>
    <w:p w14:paraId="7E150CAD" w14:textId="6F4AC929" w:rsidR="0065676A" w:rsidRDefault="0065676A" w:rsidP="00074922">
      <w:pPr>
        <w:pStyle w:val="Heading1"/>
      </w:pPr>
      <w:r>
        <w:rPr>
          <w:noProof/>
        </w:rPr>
        <w:lastRenderedPageBreak/>
        <mc:AlternateContent>
          <mc:Choice Requires="wpg">
            <w:drawing>
              <wp:anchor distT="0" distB="0" distL="114300" distR="114300" simplePos="0" relativeHeight="251663360" behindDoc="0" locked="0" layoutInCell="1" allowOverlap="1" wp14:anchorId="3D6589F6" wp14:editId="7B6A84E5">
                <wp:simplePos x="0" y="0"/>
                <wp:positionH relativeFrom="column">
                  <wp:posOffset>-1014884</wp:posOffset>
                </wp:positionH>
                <wp:positionV relativeFrom="paragraph">
                  <wp:posOffset>-571493</wp:posOffset>
                </wp:positionV>
                <wp:extent cx="7767955" cy="169144"/>
                <wp:effectExtent l="0" t="0" r="0" b="0"/>
                <wp:wrapNone/>
                <wp:docPr id="1729436588" name="Group 129"/>
                <wp:cNvGraphicFramePr/>
                <a:graphic xmlns:a="http://schemas.openxmlformats.org/drawingml/2006/main">
                  <a:graphicData uri="http://schemas.microsoft.com/office/word/2010/wordprocessingGroup">
                    <wpg:wgp>
                      <wpg:cNvGrpSpPr/>
                      <wpg:grpSpPr>
                        <a:xfrm>
                          <a:off x="0" y="0"/>
                          <a:ext cx="7767955" cy="169144"/>
                          <a:chOff x="0" y="0"/>
                          <a:chExt cx="7767955" cy="169144"/>
                        </a:xfrm>
                      </wpg:grpSpPr>
                      <wps:wsp>
                        <wps:cNvPr id="1968436150" name="Rectangle 124"/>
                        <wps:cNvSpPr/>
                        <wps:spPr>
                          <a:xfrm>
                            <a:off x="0" y="0"/>
                            <a:ext cx="7767955" cy="169144"/>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01546112" name="Rectangle 120">
                          <a:hlinkClick r:id="rId21"/>
                        </wps:cNvPr>
                        <wps:cNvSpPr/>
                        <wps:spPr>
                          <a:xfrm>
                            <a:off x="341644" y="0"/>
                            <a:ext cx="745468" cy="15171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23099990" name="Rectangle 120">
                          <a:hlinkClick r:id="rId22"/>
                        </wps:cNvPr>
                        <wps:cNvSpPr/>
                        <wps:spPr>
                          <a:xfrm>
                            <a:off x="1416818" y="0"/>
                            <a:ext cx="854685" cy="15171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4846542" name="Rectangle 120">
                          <a:hlinkClick r:id="rId23"/>
                        </wps:cNvPr>
                        <wps:cNvSpPr/>
                        <wps:spPr>
                          <a:xfrm>
                            <a:off x="2662814" y="0"/>
                            <a:ext cx="671175" cy="15171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2000468" name="Rectangle 120">
                          <a:hlinkClick r:id="rId24"/>
                        </wps:cNvPr>
                        <wps:cNvSpPr/>
                        <wps:spPr>
                          <a:xfrm>
                            <a:off x="3808326" y="0"/>
                            <a:ext cx="849605" cy="15171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16742333" name="Rectangle 120">
                          <a:hlinkClick r:id="rId25"/>
                        </wps:cNvPr>
                        <wps:cNvSpPr/>
                        <wps:spPr>
                          <a:xfrm>
                            <a:off x="5074418" y="0"/>
                            <a:ext cx="1096612" cy="15171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11538079" name="Rectangle 120">
                          <a:hlinkClick r:id="rId26"/>
                        </wps:cNvPr>
                        <wps:cNvSpPr/>
                        <wps:spPr>
                          <a:xfrm>
                            <a:off x="6591719" y="0"/>
                            <a:ext cx="847065" cy="15171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4429A0A" id="Group 129" o:spid="_x0000_s1026" style="position:absolute;margin-left:-79.9pt;margin-top:-45pt;width:611.65pt;height:13.3pt;z-index:251663360" coordsize="77679,1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">
                <v:rect id="Rectangle 124" o:spid="_x0000_s1027" style="position:absolute;width:77679;height:16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" filled="f" stroked="f" strokeweight="1pt"/>
                <v:rect id="Rectangle 120" o:spid="_x0000_s1028" href="#Step1" style="position:absolute;left:3416;width:7455;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" o:button="t" filled="f" stroked="f" strokeweight="1pt">
                  <v:fill o:detectmouseclick="t"/>
                </v:rect>
                <v:rect id="Rectangle 120" o:spid="_x0000_s1029" href="#Step2" style="position:absolute;left:14168;width:8547;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" o:button="t" filled="f" stroked="f" strokeweight="1pt">
                  <v:fill o:detectmouseclick="t"/>
                </v:rect>
                <v:rect id="Rectangle 120" o:spid="_x0000_s1030" href="#Step3" style="position:absolute;left:26628;width:6711;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" o:button="t" filled="f" stroked="f" strokeweight="1pt">
                  <v:fill o:detectmouseclick="t"/>
                </v:rect>
                <v:rect id="Rectangle 120" o:spid="_x0000_s1031" href="#Step4" style="position:absolute;left:38083;width:8496;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" o:button="t" filled="f" stroked="f" strokeweight="1pt">
                  <v:fill o:detectmouseclick="t"/>
                </v:rect>
                <v:rect id="Rectangle 120" o:spid="_x0000_s1032" href="#Step5" style="position:absolute;left:50744;width:10966;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" o:button="t" filled="f" stroked="f" strokeweight="1pt">
                  <v:fill o:detectmouseclick="t"/>
                </v:rect>
                <v:rect id="Rectangle 120" o:spid="_x0000_s1033" href="#Contacts" style="position:absolute;left:65917;width:8470;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" o:button="t" filled="f" stroked="f" strokeweight="1pt">
                  <v:fill o:detectmouseclick="t"/>
                </v:rect>
              </v:group>
            </w:pict>
          </mc:Fallback>
        </mc:AlternateContent>
      </w:r>
      <w:r w:rsidR="00B63201">
        <w:t xml:space="preserve">VI. </w:t>
      </w:r>
      <w:r w:rsidRPr="00D167C0">
        <w:t>Application Review Information</w:t>
      </w:r>
      <w:bookmarkEnd w:id="414"/>
    </w:p>
    <w:p w14:paraId="25DA51F9" w14:textId="77777777" w:rsidR="004967AF" w:rsidRPr="004967AF" w:rsidRDefault="004967AF" w:rsidP="00544D53">
      <w:pPr>
        <w:pStyle w:val="BBodyText"/>
      </w:pPr>
    </w:p>
    <w:p w14:paraId="3DE6DE39" w14:textId="53487C3D" w:rsidR="0042330A" w:rsidRPr="00166E64" w:rsidRDefault="0042330A" w:rsidP="00D638EA">
      <w:pPr>
        <w:pStyle w:val="Heading2"/>
        <w:numPr>
          <w:ilvl w:val="0"/>
          <w:numId w:val="34"/>
        </w:numPr>
        <w:rPr>
          <w:color w:val="auto"/>
        </w:rPr>
      </w:pPr>
      <w:bookmarkStart w:id="420" w:name="_Toc517798927"/>
      <w:bookmarkStart w:id="421" w:name="_Toc519602255"/>
      <w:bookmarkStart w:id="422" w:name="_Toc519602393"/>
      <w:bookmarkStart w:id="423" w:name="_Toc167329074"/>
      <w:bookmarkStart w:id="424" w:name="_Toc187385561"/>
      <w:bookmarkEnd w:id="415"/>
      <w:r w:rsidRPr="00581D25">
        <w:t>Standards for Application Evaluation</w:t>
      </w:r>
      <w:bookmarkEnd w:id="420"/>
      <w:bookmarkEnd w:id="421"/>
      <w:bookmarkEnd w:id="422"/>
      <w:bookmarkEnd w:id="423"/>
      <w:bookmarkEnd w:id="424"/>
      <w:r w:rsidR="00843CA1">
        <w:tab/>
      </w:r>
    </w:p>
    <w:p w14:paraId="2876FC14" w14:textId="660C20E6" w:rsidR="0042330A" w:rsidRPr="008E6F8F" w:rsidRDefault="0042330A" w:rsidP="008E6F8F">
      <w:r w:rsidRPr="008E6F8F">
        <w:t>Applications that are</w:t>
      </w:r>
      <w:r w:rsidRPr="00695A37">
        <w:t xml:space="preserve"> determined to be eligible will be evaluated in accordance with this </w:t>
      </w:r>
      <w:r w:rsidR="009027CA" w:rsidRPr="00695A37">
        <w:t>NOFO</w:t>
      </w:r>
      <w:r w:rsidR="003D65BF" w:rsidRPr="00695A37">
        <w:t xml:space="preserve"> [</w:t>
      </w:r>
      <w:r w:rsidRPr="00695A37">
        <w:t>by the standards set forth in EERE’s Notice of Objective Merit Review Procedure (76 Fed. Reg. 17846, March 31, 2011</w:t>
      </w:r>
      <w:r w:rsidR="003D65BF" w:rsidRPr="00695A37">
        <w:t>]</w:t>
      </w:r>
      <w:r w:rsidRPr="00695A37">
        <w:t xml:space="preserve"> and the guidance </w:t>
      </w:r>
      <w:r w:rsidRPr="008E6F8F">
        <w:t>provided in the “DOE Merit Review Guide for Financial Assistance,” effective October 1, 2020, which is available at:</w:t>
      </w:r>
      <w:bookmarkStart w:id="425" w:name="C._Other_Selection_Factors"/>
      <w:bookmarkStart w:id="426" w:name="_bookmark176"/>
      <w:bookmarkEnd w:id="425"/>
      <w:bookmarkEnd w:id="426"/>
      <w:r w:rsidRPr="008E6F8F">
        <w:t xml:space="preserve"> </w:t>
      </w:r>
      <w:hyperlink r:id="rId51">
        <w:r w:rsidRPr="008E6F8F">
          <w:rPr>
            <w:rStyle w:val="Hyperlink"/>
          </w:rPr>
          <w:t>https://energy.gov/management/downloads/merit-review-guide-financial-assistance-and-unsolicited-proposals-current</w:t>
        </w:r>
      </w:hyperlink>
      <w:r w:rsidRPr="008E6F8F">
        <w:t>.</w:t>
      </w:r>
    </w:p>
    <w:p w14:paraId="177E871E" w14:textId="77777777" w:rsidR="004967AF" w:rsidRPr="008E6F8F" w:rsidRDefault="004967AF" w:rsidP="008E6F8F"/>
    <w:p w14:paraId="0894417C" w14:textId="1411E273" w:rsidR="0065676A" w:rsidRPr="00FF01EF" w:rsidRDefault="0065676A" w:rsidP="00166E64">
      <w:pPr>
        <w:pStyle w:val="Heading2"/>
      </w:pPr>
      <w:bookmarkStart w:id="427" w:name="_Responsiveness_Review"/>
      <w:bookmarkStart w:id="428" w:name="_Toc187385562"/>
      <w:bookmarkEnd w:id="427"/>
      <w:r w:rsidRPr="00FF01EF">
        <w:t xml:space="preserve">Responsiveness </w:t>
      </w:r>
      <w:r w:rsidR="00C26CF8">
        <w:t>R</w:t>
      </w:r>
      <w:r w:rsidRPr="00FF01EF">
        <w:t>eview</w:t>
      </w:r>
      <w:bookmarkEnd w:id="428"/>
    </w:p>
    <w:p w14:paraId="3AA0F69B" w14:textId="0F9CEFED" w:rsidR="0065676A" w:rsidRDefault="0065676A" w:rsidP="00274F54">
      <w:pPr>
        <w:pStyle w:val="Body1"/>
      </w:pPr>
      <w:r w:rsidRPr="00314FC8">
        <w:t xml:space="preserve">The following </w:t>
      </w:r>
      <w:r w:rsidR="37505FB2">
        <w:t>c</w:t>
      </w:r>
      <w:r>
        <w:t xml:space="preserve">oncept </w:t>
      </w:r>
      <w:r w:rsidR="5FE90D0D">
        <w:t>p</w:t>
      </w:r>
      <w:r>
        <w:t>apers</w:t>
      </w:r>
      <w:r w:rsidRPr="00314FC8">
        <w:t xml:space="preserve"> and </w:t>
      </w:r>
      <w:r w:rsidR="4DA78F18">
        <w:t>a</w:t>
      </w:r>
      <w:r>
        <w:t>pplications</w:t>
      </w:r>
      <w:r w:rsidRPr="00314FC8">
        <w:t xml:space="preserve"> will be deemed nonresponsive and will not be reviewed or considered:</w:t>
      </w:r>
      <w:r w:rsidRPr="00F468D9">
        <w:rPr>
          <w:noProof/>
        </w:rPr>
        <w:t xml:space="preserve"> </w:t>
      </w:r>
    </w:p>
    <w:p w14:paraId="4C2179DD" w14:textId="5BA872BB" w:rsidR="0065676A" w:rsidRPr="007408FD" w:rsidRDefault="0D60FBCD" w:rsidP="008E6F8F">
      <w:pPr>
        <w:pStyle w:val="Bul1"/>
        <w:spacing w:before="0" w:after="0" w:line="240" w:lineRule="auto"/>
        <w:contextualSpacing/>
      </w:pPr>
      <w:r>
        <w:t xml:space="preserve">Project </w:t>
      </w:r>
      <w:r w:rsidR="343486FB">
        <w:t xml:space="preserve">concepts or </w:t>
      </w:r>
      <w:r>
        <w:t xml:space="preserve">approaches </w:t>
      </w:r>
      <w:r w:rsidR="0065676A" w:rsidRPr="007408FD">
        <w:t>not based on established scientific principles</w:t>
      </w:r>
      <w:r w:rsidR="00215113">
        <w:t>.</w:t>
      </w:r>
    </w:p>
    <w:p w14:paraId="140BD573" w14:textId="2D0CDECF" w:rsidR="0065676A" w:rsidRDefault="7407BD0E" w:rsidP="008E6F8F">
      <w:pPr>
        <w:pStyle w:val="Bul1"/>
        <w:spacing w:before="0" w:after="0" w:line="240" w:lineRule="auto"/>
        <w:contextualSpacing/>
      </w:pPr>
      <w:r>
        <w:t>Project concepts or</w:t>
      </w:r>
      <w:r w:rsidR="0065676A" w:rsidRPr="007408FD">
        <w:t xml:space="preserve"> approaches identified specifically as</w:t>
      </w:r>
      <w:r w:rsidR="00DF6E63">
        <w:t xml:space="preserve"> </w:t>
      </w:r>
      <w:r w:rsidR="0065676A" w:rsidRPr="0083458F">
        <w:t>NOT of interest</w:t>
      </w:r>
      <w:r w:rsidR="000B2374" w:rsidRPr="00DF6E63">
        <w:t xml:space="preserve"> (</w:t>
      </w:r>
      <w:r w:rsidR="00A5567B">
        <w:t>s</w:t>
      </w:r>
      <w:r w:rsidR="000B2374" w:rsidRPr="00DF6E63">
        <w:t>ee</w:t>
      </w:r>
      <w:r w:rsidR="00DF6E63">
        <w:t xml:space="preserve"> </w:t>
      </w:r>
      <w:r w:rsidR="0083458F">
        <w:t xml:space="preserve">the </w:t>
      </w:r>
      <w:hyperlink w:anchor="_G._Applications_Specifically">
        <w:r w:rsidR="00DF6E63" w:rsidRPr="205A78C0">
          <w:rPr>
            <w:rStyle w:val="Hyperlink"/>
          </w:rPr>
          <w:t>Applications Specifically Not of Interest</w:t>
        </w:r>
      </w:hyperlink>
      <w:r w:rsidR="0083458F" w:rsidRPr="0083458F">
        <w:t xml:space="preserve"> section above</w:t>
      </w:r>
      <w:r w:rsidR="00846558">
        <w:t>)</w:t>
      </w:r>
      <w:r w:rsidR="0065676A">
        <w:t>.</w:t>
      </w:r>
    </w:p>
    <w:p w14:paraId="7A031551" w14:textId="77777777" w:rsidR="003B5741" w:rsidRPr="009E7BC9" w:rsidRDefault="003B5741" w:rsidP="008E6F8F"/>
    <w:p w14:paraId="25086B3B" w14:textId="3871EC30" w:rsidR="0065676A" w:rsidRPr="00FF01EF" w:rsidRDefault="0015145B" w:rsidP="00166E64">
      <w:pPr>
        <w:pStyle w:val="Heading2"/>
      </w:pPr>
      <w:r>
        <w:t xml:space="preserve"> </w:t>
      </w:r>
      <w:bookmarkStart w:id="429" w:name="_Toc187385563"/>
      <w:r w:rsidR="0065676A" w:rsidRPr="00FF01EF">
        <w:t xml:space="preserve">Review </w:t>
      </w:r>
      <w:r w:rsidR="0050131D">
        <w:t>C</w:t>
      </w:r>
      <w:r w:rsidR="0065676A" w:rsidRPr="00FF01EF">
        <w:t>riteria</w:t>
      </w:r>
      <w:bookmarkEnd w:id="429"/>
    </w:p>
    <w:p w14:paraId="3DCFEF97" w14:textId="77777777" w:rsidR="00D01E15" w:rsidRPr="00D03BA3" w:rsidRDefault="00D01E15" w:rsidP="00D03BA3"/>
    <w:p w14:paraId="4F0670BA" w14:textId="466FD7F6" w:rsidR="0065676A" w:rsidRPr="00FF01EF" w:rsidRDefault="0065676A" w:rsidP="00D638EA">
      <w:pPr>
        <w:pStyle w:val="Heading3"/>
        <w:numPr>
          <w:ilvl w:val="0"/>
          <w:numId w:val="29"/>
        </w:numPr>
      </w:pPr>
      <w:bookmarkStart w:id="430" w:name="_Toc187385564"/>
      <w:r w:rsidRPr="00FF01EF">
        <w:t xml:space="preserve">Compliance </w:t>
      </w:r>
      <w:r w:rsidR="00B447D3">
        <w:t>C</w:t>
      </w:r>
      <w:r w:rsidRPr="00FF01EF">
        <w:t>riteria</w:t>
      </w:r>
      <w:bookmarkEnd w:id="430"/>
    </w:p>
    <w:p w14:paraId="451F758C" w14:textId="4400E596" w:rsidR="0065676A" w:rsidRPr="00314FC8" w:rsidRDefault="0065676A" w:rsidP="006C0B1D">
      <w:r w:rsidRPr="00314FC8">
        <w:t xml:space="preserve">All applicant submissions for </w:t>
      </w:r>
      <w:r w:rsidR="342BD967">
        <w:t>c</w:t>
      </w:r>
      <w:r>
        <w:t xml:space="preserve">oncept </w:t>
      </w:r>
      <w:r w:rsidR="45845395">
        <w:t>p</w:t>
      </w:r>
      <w:r>
        <w:t>apers</w:t>
      </w:r>
      <w:r w:rsidRPr="00314FC8">
        <w:t xml:space="preserve"> and </w:t>
      </w:r>
      <w:r w:rsidR="40ABBBFB">
        <w:t>a</w:t>
      </w:r>
      <w:r>
        <w:t>pplications</w:t>
      </w:r>
      <w:r w:rsidRPr="00314FC8">
        <w:t xml:space="preserve"> must:</w:t>
      </w:r>
    </w:p>
    <w:p w14:paraId="62ED5DDD" w14:textId="3A2C6F04" w:rsidR="0065676A" w:rsidRPr="00314FC8" w:rsidRDefault="0065676A" w:rsidP="00D638EA">
      <w:pPr>
        <w:pStyle w:val="ListParagraph"/>
        <w:numPr>
          <w:ilvl w:val="0"/>
          <w:numId w:val="20"/>
        </w:numPr>
      </w:pPr>
      <w:r w:rsidRPr="00314FC8">
        <w:t>Comply with the applicable content and form requirements listed in</w:t>
      </w:r>
      <w:r w:rsidR="006E30B3">
        <w:t xml:space="preserve"> </w:t>
      </w:r>
      <w:r w:rsidR="0014404A">
        <w:t xml:space="preserve">Application Content </w:t>
      </w:r>
      <w:r w:rsidR="005A2486">
        <w:t>Requirements</w:t>
      </w:r>
      <w:r w:rsidR="0014404A">
        <w:t xml:space="preserve"> and Submission Requirements and Deadlines</w:t>
      </w:r>
      <w:r w:rsidR="00126DA0" w:rsidRPr="0088064B" w:rsidDel="000562A6">
        <w:rPr>
          <w:rFonts w:eastAsia="Times New Roman" w:cs="Times New Roman"/>
        </w:rPr>
        <w:t xml:space="preserve"> of the NOFO</w:t>
      </w:r>
      <w:r w:rsidR="00126DA0" w:rsidDel="000562A6">
        <w:rPr>
          <w:rFonts w:eastAsia="Times New Roman" w:cs="Times New Roman"/>
        </w:rPr>
        <w:t xml:space="preserve"> Part </w:t>
      </w:r>
      <w:r w:rsidR="00126DA0">
        <w:rPr>
          <w:rFonts w:eastAsia="Times New Roman" w:cs="Times New Roman"/>
        </w:rPr>
        <w:t>1</w:t>
      </w:r>
      <w:r w:rsidR="0014404A">
        <w:rPr>
          <w:rFonts w:eastAsia="Times New Roman" w:cs="Times New Roman"/>
        </w:rPr>
        <w:t xml:space="preserve"> and 2</w:t>
      </w:r>
      <w:r w:rsidR="00126DA0">
        <w:rPr>
          <w:rFonts w:eastAsia="Times New Roman" w:cs="Times New Roman"/>
        </w:rPr>
        <w:t xml:space="preserve">; </w:t>
      </w:r>
    </w:p>
    <w:p w14:paraId="4736D79A" w14:textId="2D835937" w:rsidR="0065676A" w:rsidRPr="00314FC8" w:rsidRDefault="0065676A" w:rsidP="00D638EA">
      <w:pPr>
        <w:pStyle w:val="ListParagraph"/>
        <w:numPr>
          <w:ilvl w:val="0"/>
          <w:numId w:val="20"/>
        </w:numPr>
      </w:pPr>
      <w:r w:rsidRPr="00314FC8">
        <w:t>Include all required documents</w:t>
      </w:r>
      <w:r w:rsidR="00126DA0">
        <w:t>;</w:t>
      </w:r>
    </w:p>
    <w:p w14:paraId="1DFA1380" w14:textId="33340CFA" w:rsidR="0065676A" w:rsidRPr="00314FC8" w:rsidRDefault="00126DA0" w:rsidP="00D638EA">
      <w:pPr>
        <w:pStyle w:val="ListParagraph"/>
        <w:numPr>
          <w:ilvl w:val="0"/>
          <w:numId w:val="20"/>
        </w:numPr>
      </w:pPr>
      <w:r>
        <w:t>Be u</w:t>
      </w:r>
      <w:r w:rsidR="0065676A" w:rsidRPr="00314FC8">
        <w:t>pload</w:t>
      </w:r>
      <w:r>
        <w:t>ed</w:t>
      </w:r>
      <w:r w:rsidR="0065676A" w:rsidRPr="00314FC8">
        <w:t xml:space="preserve"> successfully in</w:t>
      </w:r>
      <w:r w:rsidR="002F38ED">
        <w:t xml:space="preserve"> </w:t>
      </w:r>
      <w:proofErr w:type="spellStart"/>
      <w:r w:rsidR="0065676A" w:rsidRPr="00314FC8">
        <w:t>eXCHANGE</w:t>
      </w:r>
      <w:proofErr w:type="spellEnd"/>
      <w:r w:rsidR="0065676A" w:rsidRPr="00314FC8">
        <w:t xml:space="preserve"> </w:t>
      </w:r>
      <w:r w:rsidR="002F38ED">
        <w:t>site</w:t>
      </w:r>
      <w:r w:rsidR="00D023E3">
        <w:t xml:space="preserve"> indicated in</w:t>
      </w:r>
      <w:r w:rsidR="004A5DC6">
        <w:t xml:space="preserve"> the</w:t>
      </w:r>
      <w:r w:rsidR="00D023E3">
        <w:t xml:space="preserve"> </w:t>
      </w:r>
      <w:hyperlink w:anchor="_Key_Facts" w:history="1">
        <w:r w:rsidR="0014404A" w:rsidRPr="0014404A">
          <w:rPr>
            <w:rStyle w:val="Hyperlink"/>
          </w:rPr>
          <w:t>Key Facts</w:t>
        </w:r>
      </w:hyperlink>
      <w:r w:rsidR="0014404A">
        <w:t xml:space="preserve"> </w:t>
      </w:r>
      <w:r w:rsidR="004A5DC6">
        <w:t xml:space="preserve">section above </w:t>
      </w:r>
      <w:r w:rsidR="0065676A" w:rsidRPr="00314FC8">
        <w:t>including clicking the “Submit” button</w:t>
      </w:r>
      <w:r w:rsidR="00286AA0">
        <w:t>;</w:t>
      </w:r>
      <w:r w:rsidR="006125F3">
        <w:t xml:space="preserve"> and</w:t>
      </w:r>
    </w:p>
    <w:p w14:paraId="1DCAE633" w14:textId="62306557" w:rsidR="0065676A" w:rsidRPr="00314FC8" w:rsidRDefault="0065676A" w:rsidP="00D638EA">
      <w:pPr>
        <w:pStyle w:val="ListParagraph"/>
        <w:numPr>
          <w:ilvl w:val="0"/>
          <w:numId w:val="20"/>
        </w:numPr>
      </w:pPr>
      <w:r w:rsidRPr="00314FC8">
        <w:t>Comply with the submission deadline stated in</w:t>
      </w:r>
      <w:r w:rsidR="0014404A">
        <w:t xml:space="preserve"> </w:t>
      </w:r>
      <w:hyperlink w:anchor="_Key_Facts" w:history="1">
        <w:r w:rsidR="0014404A" w:rsidRPr="0014404A">
          <w:rPr>
            <w:rStyle w:val="Hyperlink"/>
          </w:rPr>
          <w:t>Key Facts</w:t>
        </w:r>
      </w:hyperlink>
      <w:r w:rsidR="00D023E3">
        <w:t>.</w:t>
      </w:r>
    </w:p>
    <w:p w14:paraId="135C35B7" w14:textId="77777777" w:rsidR="002944B6" w:rsidRDefault="002944B6" w:rsidP="006C0B1D"/>
    <w:p w14:paraId="44383C86" w14:textId="29ACC474" w:rsidR="0065676A" w:rsidRPr="00314FC8" w:rsidRDefault="0065676A" w:rsidP="006C0B1D">
      <w:r w:rsidRPr="00314FC8">
        <w:t xml:space="preserve">DOE will not review or consider submissions submitted through means other than </w:t>
      </w:r>
      <w:r w:rsidR="00D023E3">
        <w:t xml:space="preserve">the </w:t>
      </w:r>
      <w:proofErr w:type="spellStart"/>
      <w:r w:rsidRPr="00314FC8">
        <w:t>eXCHANGE</w:t>
      </w:r>
      <w:proofErr w:type="spellEnd"/>
      <w:r w:rsidR="00D023E3">
        <w:t xml:space="preserve"> site indicated in</w:t>
      </w:r>
      <w:r w:rsidR="0014404A">
        <w:t xml:space="preserve"> </w:t>
      </w:r>
      <w:hyperlink w:anchor="_Key_Facts" w:history="1">
        <w:r w:rsidR="0014404A" w:rsidRPr="0014404A">
          <w:rPr>
            <w:rStyle w:val="Hyperlink"/>
          </w:rPr>
          <w:t>Key Facts</w:t>
        </w:r>
      </w:hyperlink>
      <w:r w:rsidRPr="00314FC8">
        <w:t>, submissions submitted after the applicable deadline, or incomplete submissions.</w:t>
      </w:r>
    </w:p>
    <w:p w14:paraId="2B5C4478" w14:textId="77777777" w:rsidR="00AC5EFD" w:rsidRDefault="00AC5EFD" w:rsidP="006C0B1D"/>
    <w:p w14:paraId="74C1062D" w14:textId="19DDD033" w:rsidR="00A7516D" w:rsidRPr="0088064B" w:rsidDel="000562A6" w:rsidRDefault="00650E10" w:rsidP="006C0B1D">
      <w:pPr>
        <w:rPr>
          <w:rFonts w:eastAsia="Times New Roman" w:cs="Times New Roman"/>
        </w:rPr>
      </w:pPr>
      <w:r>
        <w:rPr>
          <w:rFonts w:eastAsia="Times New Roman" w:cs="Times New Roman"/>
        </w:rPr>
        <w:t>A</w:t>
      </w:r>
      <w:r w:rsidR="00A7516D" w:rsidRPr="0088064B" w:rsidDel="000562A6">
        <w:rPr>
          <w:rFonts w:eastAsia="Times New Roman" w:cs="Times New Roman"/>
        </w:rPr>
        <w:t xml:space="preserve">pplicants must submit a </w:t>
      </w:r>
      <w:r w:rsidR="52FBD1FF" w:rsidRPr="105137F1">
        <w:rPr>
          <w:rFonts w:eastAsia="Times New Roman" w:cs="Times New Roman"/>
        </w:rPr>
        <w:t>l</w:t>
      </w:r>
      <w:r w:rsidR="00A7516D" w:rsidRPr="105137F1">
        <w:rPr>
          <w:rFonts w:eastAsia="Times New Roman" w:cs="Times New Roman"/>
        </w:rPr>
        <w:t>etter</w:t>
      </w:r>
      <w:r w:rsidR="00A7516D" w:rsidRPr="0088064B" w:rsidDel="000562A6">
        <w:rPr>
          <w:rFonts w:eastAsia="Times New Roman" w:cs="Times New Roman"/>
        </w:rPr>
        <w:t xml:space="preserve"> of </w:t>
      </w:r>
      <w:r w:rsidR="7258EA4A" w:rsidRPr="105137F1">
        <w:rPr>
          <w:rFonts w:eastAsia="Times New Roman" w:cs="Times New Roman"/>
        </w:rPr>
        <w:t>i</w:t>
      </w:r>
      <w:r w:rsidR="00A7516D" w:rsidRPr="105137F1">
        <w:rPr>
          <w:rFonts w:eastAsia="Times New Roman" w:cs="Times New Roman"/>
        </w:rPr>
        <w:t>ntent</w:t>
      </w:r>
      <w:r w:rsidR="00A7516D" w:rsidRPr="0088064B" w:rsidDel="000562A6">
        <w:rPr>
          <w:rFonts w:eastAsia="Times New Roman" w:cs="Times New Roman"/>
        </w:rPr>
        <w:t xml:space="preserve"> and a </w:t>
      </w:r>
      <w:r w:rsidR="1BA5C558" w:rsidRPr="2D14E31E">
        <w:rPr>
          <w:rFonts w:eastAsia="Times New Roman" w:cs="Times New Roman"/>
        </w:rPr>
        <w:t>c</w:t>
      </w:r>
      <w:r w:rsidR="00A7516D" w:rsidRPr="2D14E31E">
        <w:rPr>
          <w:rFonts w:eastAsia="Times New Roman" w:cs="Times New Roman"/>
        </w:rPr>
        <w:t xml:space="preserve">oncept </w:t>
      </w:r>
      <w:r w:rsidR="3BA299DA" w:rsidRPr="2D14E31E">
        <w:rPr>
          <w:rFonts w:eastAsia="Times New Roman" w:cs="Times New Roman"/>
        </w:rPr>
        <w:t>p</w:t>
      </w:r>
      <w:r w:rsidR="00A7516D" w:rsidRPr="2D14E31E">
        <w:rPr>
          <w:rFonts w:eastAsia="Times New Roman" w:cs="Times New Roman"/>
        </w:rPr>
        <w:t>aper</w:t>
      </w:r>
      <w:r w:rsidR="00A7516D" w:rsidRPr="0088064B" w:rsidDel="000562A6">
        <w:rPr>
          <w:rFonts w:eastAsia="Times New Roman" w:cs="Times New Roman"/>
        </w:rPr>
        <w:t xml:space="preserve"> by 5:00 p.m. ET on the due date listed on the</w:t>
      </w:r>
      <w:r w:rsidR="0014404A">
        <w:t xml:space="preserve"> </w:t>
      </w:r>
      <w:hyperlink w:anchor="_Key_Facts">
        <w:r w:rsidR="0014404A" w:rsidRPr="72B4EBC3">
          <w:rPr>
            <w:rStyle w:val="Hyperlink"/>
          </w:rPr>
          <w:t>Key Facts</w:t>
        </w:r>
      </w:hyperlink>
      <w:r w:rsidR="0014404A">
        <w:t xml:space="preserve"> section </w:t>
      </w:r>
      <w:r w:rsidR="005C7744">
        <w:rPr>
          <w:rFonts w:eastAsia="Times New Roman" w:cs="Times New Roman"/>
        </w:rPr>
        <w:t>t</w:t>
      </w:r>
      <w:r w:rsidR="00A7516D" w:rsidRPr="0088064B" w:rsidDel="000562A6">
        <w:rPr>
          <w:rFonts w:eastAsia="Times New Roman" w:cs="Times New Roman"/>
        </w:rPr>
        <w:t xml:space="preserve">o be eligible to submit </w:t>
      </w:r>
      <w:r w:rsidR="00A7516D" w:rsidRPr="72B4EBC3">
        <w:rPr>
          <w:rFonts w:eastAsia="Times New Roman" w:cs="Times New Roman"/>
        </w:rPr>
        <w:t>a</w:t>
      </w:r>
      <w:r w:rsidR="12B8BD94" w:rsidRPr="72B4EBC3">
        <w:rPr>
          <w:rFonts w:eastAsia="Times New Roman" w:cs="Times New Roman"/>
        </w:rPr>
        <w:t>n a</w:t>
      </w:r>
      <w:r w:rsidR="00A7516D" w:rsidRPr="72B4EBC3">
        <w:rPr>
          <w:rFonts w:eastAsia="Times New Roman" w:cs="Times New Roman"/>
        </w:rPr>
        <w:t>pplication.</w:t>
      </w:r>
      <w:r w:rsidR="00A7516D" w:rsidRPr="0088064B" w:rsidDel="000562A6">
        <w:rPr>
          <w:rFonts w:eastAsia="Times New Roman" w:cs="Times New Roman"/>
        </w:rPr>
        <w:t xml:space="preserve"> </w:t>
      </w:r>
      <w:r w:rsidR="00C94065">
        <w:rPr>
          <w:rFonts w:eastAsia="Times New Roman" w:cs="Times New Roman"/>
        </w:rPr>
        <w:t>A</w:t>
      </w:r>
      <w:r w:rsidR="00A7516D" w:rsidRPr="00337EDD" w:rsidDel="000562A6">
        <w:rPr>
          <w:rFonts w:eastAsia="Times New Roman" w:cs="Times New Roman"/>
        </w:rPr>
        <w:t xml:space="preserve">pplicants who do not submit a </w:t>
      </w:r>
      <w:r w:rsidR="2AE2F2B8" w:rsidRPr="00337EDD">
        <w:rPr>
          <w:rFonts w:eastAsia="Times New Roman" w:cs="Times New Roman"/>
        </w:rPr>
        <w:t>c</w:t>
      </w:r>
      <w:r w:rsidR="00A7516D" w:rsidRPr="00337EDD">
        <w:rPr>
          <w:rFonts w:eastAsia="Times New Roman" w:cs="Times New Roman"/>
        </w:rPr>
        <w:t xml:space="preserve">oncept </w:t>
      </w:r>
      <w:r w:rsidR="241F7310" w:rsidRPr="00337EDD">
        <w:rPr>
          <w:rFonts w:eastAsia="Times New Roman" w:cs="Times New Roman"/>
        </w:rPr>
        <w:t>p</w:t>
      </w:r>
      <w:r w:rsidR="00A7516D" w:rsidRPr="00337EDD">
        <w:rPr>
          <w:rFonts w:eastAsia="Times New Roman" w:cs="Times New Roman"/>
        </w:rPr>
        <w:t>aper</w:t>
      </w:r>
      <w:r w:rsidR="00A7516D" w:rsidRPr="00337EDD" w:rsidDel="000562A6">
        <w:rPr>
          <w:rFonts w:eastAsia="Times New Roman" w:cs="Times New Roman"/>
        </w:rPr>
        <w:t xml:space="preserve"> </w:t>
      </w:r>
      <w:r w:rsidR="00EB75B1" w:rsidRPr="00337EDD">
        <w:rPr>
          <w:rFonts w:eastAsia="Times New Roman" w:cs="Times New Roman"/>
        </w:rPr>
        <w:t xml:space="preserve">are not eligible to </w:t>
      </w:r>
      <w:r w:rsidR="00A7516D" w:rsidRPr="00337EDD" w:rsidDel="000562A6">
        <w:rPr>
          <w:rFonts w:eastAsia="Times New Roman" w:cs="Times New Roman"/>
        </w:rPr>
        <w:t xml:space="preserve">submit </w:t>
      </w:r>
      <w:r w:rsidR="00A7516D" w:rsidRPr="00337EDD">
        <w:rPr>
          <w:rFonts w:eastAsia="Times New Roman" w:cs="Times New Roman"/>
        </w:rPr>
        <w:t>a</w:t>
      </w:r>
      <w:r w:rsidR="04F41989" w:rsidRPr="00337EDD">
        <w:rPr>
          <w:rFonts w:eastAsia="Times New Roman" w:cs="Times New Roman"/>
        </w:rPr>
        <w:t>n</w:t>
      </w:r>
      <w:r w:rsidR="00A7516D" w:rsidRPr="00337EDD">
        <w:rPr>
          <w:rFonts w:eastAsia="Times New Roman" w:cs="Times New Roman"/>
        </w:rPr>
        <w:t xml:space="preserve"> </w:t>
      </w:r>
      <w:r w:rsidR="00A7516D" w:rsidRPr="00337EDD" w:rsidDel="000562A6">
        <w:rPr>
          <w:rFonts w:eastAsia="Times New Roman" w:cs="Times New Roman"/>
        </w:rPr>
        <w:t>application.</w:t>
      </w:r>
    </w:p>
    <w:p w14:paraId="2C16DA1F" w14:textId="77777777" w:rsidR="00A7516D" w:rsidRPr="0088064B" w:rsidDel="000562A6" w:rsidRDefault="00A7516D" w:rsidP="006C0B1D">
      <w:pPr>
        <w:rPr>
          <w:rFonts w:eastAsia="Times New Roman" w:cs="Times New Roman"/>
          <w:bCs/>
        </w:rPr>
      </w:pPr>
    </w:p>
    <w:p w14:paraId="03BA8ECA" w14:textId="26F356D2" w:rsidR="00A7516D" w:rsidDel="000562A6" w:rsidRDefault="00A7516D" w:rsidP="006C0B1D">
      <w:pPr>
        <w:rPr>
          <w:rFonts w:eastAsia="Times New Roman" w:cs="Times New Roman"/>
        </w:rPr>
      </w:pPr>
      <w:r w:rsidRPr="0088064B" w:rsidDel="000562A6">
        <w:rPr>
          <w:rFonts w:eastAsia="Times New Roman" w:cs="Times New Roman"/>
          <w:b/>
          <w:u w:val="single"/>
        </w:rPr>
        <w:t xml:space="preserve">Applicants are strongly encouraged to submit </w:t>
      </w:r>
      <w:r w:rsidDel="000562A6">
        <w:rPr>
          <w:rFonts w:eastAsia="Times New Roman" w:cs="Times New Roman"/>
          <w:b/>
          <w:u w:val="single"/>
        </w:rPr>
        <w:t>all required application documents</w:t>
      </w:r>
      <w:r w:rsidRPr="0088064B" w:rsidDel="000562A6">
        <w:rPr>
          <w:rFonts w:eastAsia="Times New Roman" w:cs="Times New Roman"/>
          <w:b/>
          <w:u w:val="single"/>
        </w:rPr>
        <w:t xml:space="preserve"> at least 48 hours in advance of the submission deadline</w:t>
      </w:r>
      <w:r w:rsidRPr="0088064B" w:rsidDel="000562A6">
        <w:rPr>
          <w:rFonts w:eastAsia="Times New Roman" w:cs="Times New Roman"/>
        </w:rPr>
        <w:t>. Under normal conditions (i.e., at least 48 hours before the submission deadline), applicants should allow at least one hour to submit a</w:t>
      </w:r>
      <w:r w:rsidDel="000562A6">
        <w:rPr>
          <w:rFonts w:eastAsia="Times New Roman" w:cs="Times New Roman"/>
        </w:rPr>
        <w:t>pplication documents</w:t>
      </w:r>
      <w:r w:rsidRPr="0088064B" w:rsidDel="000562A6">
        <w:rPr>
          <w:rFonts w:eastAsia="Times New Roman" w:cs="Times New Roman"/>
        </w:rPr>
        <w:t xml:space="preserve">. Once the </w:t>
      </w:r>
      <w:r w:rsidDel="000562A6">
        <w:rPr>
          <w:rFonts w:eastAsia="Times New Roman" w:cs="Times New Roman"/>
        </w:rPr>
        <w:t>application documents are</w:t>
      </w:r>
      <w:r w:rsidRPr="0088064B" w:rsidDel="000562A6">
        <w:rPr>
          <w:rFonts w:eastAsia="Times New Roman" w:cs="Times New Roman"/>
        </w:rPr>
        <w:t xml:space="preserve"> submitted in </w:t>
      </w:r>
      <w:r w:rsidDel="000562A6">
        <w:rPr>
          <w:rFonts w:eastAsia="Times New Roman" w:cs="Times New Roman"/>
        </w:rPr>
        <w:t>the</w:t>
      </w:r>
      <w:r w:rsidRPr="0088064B" w:rsidDel="000562A6">
        <w:rPr>
          <w:rFonts w:eastAsia="Times New Roman" w:cs="Times New Roman"/>
        </w:rPr>
        <w:t xml:space="preserve"> </w:t>
      </w:r>
      <w:proofErr w:type="spellStart"/>
      <w:r w:rsidRPr="0088064B" w:rsidDel="000562A6">
        <w:rPr>
          <w:rFonts w:eastAsia="Times New Roman" w:cs="Times New Roman"/>
        </w:rPr>
        <w:t>eXCHANGE</w:t>
      </w:r>
      <w:proofErr w:type="spellEnd"/>
      <w:r w:rsidDel="000562A6">
        <w:rPr>
          <w:rFonts w:eastAsia="Times New Roman" w:cs="Times New Roman"/>
        </w:rPr>
        <w:t xml:space="preserve"> site identified in the</w:t>
      </w:r>
      <w:r w:rsidR="005E2AEB">
        <w:t xml:space="preserve"> </w:t>
      </w:r>
      <w:hyperlink w:anchor="_Key_Facts" w:history="1">
        <w:r w:rsidR="005E2AEB" w:rsidRPr="0014404A">
          <w:rPr>
            <w:rStyle w:val="Hyperlink"/>
          </w:rPr>
          <w:t>Key Facts</w:t>
        </w:r>
      </w:hyperlink>
      <w:r w:rsidR="005E2AEB">
        <w:t xml:space="preserve"> section, </w:t>
      </w:r>
      <w:r w:rsidRPr="0088064B" w:rsidDel="000562A6">
        <w:rPr>
          <w:rFonts w:eastAsia="Times New Roman" w:cs="Times New Roman"/>
        </w:rPr>
        <w:t xml:space="preserve">applicants may revise or update that submission until the expiration of the applicable deadline. If changes are made to any of these documents, the applicant must resubmit </w:t>
      </w:r>
      <w:r w:rsidRPr="0088064B">
        <w:rPr>
          <w:rFonts w:eastAsia="Times New Roman" w:cs="Times New Roman"/>
        </w:rPr>
        <w:t>the</w:t>
      </w:r>
      <w:r>
        <w:rPr>
          <w:rFonts w:eastAsia="Times New Roman" w:cs="Times New Roman"/>
        </w:rPr>
        <w:t xml:space="preserve">m </w:t>
      </w:r>
      <w:r w:rsidRPr="0088064B">
        <w:rPr>
          <w:rFonts w:eastAsia="Times New Roman" w:cs="Times New Roman"/>
        </w:rPr>
        <w:t>before</w:t>
      </w:r>
      <w:r w:rsidRPr="0088064B" w:rsidDel="000562A6">
        <w:rPr>
          <w:rFonts w:eastAsia="Times New Roman" w:cs="Times New Roman"/>
        </w:rPr>
        <w:t xml:space="preserve"> the applicable deadline. DOE will not extend the submission deadline for applicants that fail to submit required information by the applicable deadline due to server/connection congestion.</w:t>
      </w:r>
    </w:p>
    <w:p w14:paraId="3FBA9A5F" w14:textId="77777777" w:rsidR="00A7516D" w:rsidRPr="00314FC8" w:rsidRDefault="00A7516D" w:rsidP="006C0B1D"/>
    <w:p w14:paraId="3C76A790" w14:textId="66ED2521" w:rsidR="0065676A" w:rsidRPr="00FF01EF" w:rsidRDefault="0065676A" w:rsidP="00D638EA">
      <w:pPr>
        <w:pStyle w:val="Heading3"/>
        <w:numPr>
          <w:ilvl w:val="0"/>
          <w:numId w:val="29"/>
        </w:numPr>
      </w:pPr>
      <w:bookmarkStart w:id="431" w:name="_Technical_Review_Criteria"/>
      <w:bookmarkStart w:id="432" w:name="_Toc187385565"/>
      <w:bookmarkEnd w:id="431"/>
      <w:r w:rsidRPr="00FF01EF">
        <w:lastRenderedPageBreak/>
        <w:t>Technical Review Criteria</w:t>
      </w:r>
      <w:bookmarkEnd w:id="432"/>
    </w:p>
    <w:p w14:paraId="1A65C7CC" w14:textId="77777777" w:rsidR="00894479" w:rsidRPr="00441A9B" w:rsidRDefault="00894479" w:rsidP="0083007B">
      <w:pPr>
        <w:pStyle w:val="Heading4"/>
      </w:pPr>
      <w:bookmarkStart w:id="433" w:name="_Concept_Papers"/>
      <w:bookmarkStart w:id="434" w:name="_Toc519602389"/>
      <w:bookmarkStart w:id="435" w:name="_Toc167329071"/>
      <w:bookmarkEnd w:id="416"/>
      <w:bookmarkEnd w:id="417"/>
      <w:bookmarkEnd w:id="418"/>
      <w:bookmarkEnd w:id="419"/>
      <w:bookmarkEnd w:id="433"/>
      <w:r w:rsidRPr="00441A9B">
        <w:t>C</w:t>
      </w:r>
      <w:r w:rsidRPr="002C3599">
        <w:t>oncept</w:t>
      </w:r>
      <w:r w:rsidRPr="00441A9B">
        <w:t xml:space="preserve"> Papers</w:t>
      </w:r>
      <w:bookmarkEnd w:id="434"/>
      <w:bookmarkEnd w:id="435"/>
    </w:p>
    <w:p w14:paraId="4DAEA3D7" w14:textId="1DE2E3B7" w:rsidR="00894479" w:rsidRPr="00E46BB8" w:rsidRDefault="00894479" w:rsidP="00E46BB8">
      <w:r w:rsidRPr="00E46BB8">
        <w:t xml:space="preserve">Concept </w:t>
      </w:r>
      <w:r w:rsidR="4B10021A">
        <w:t>p</w:t>
      </w:r>
      <w:r>
        <w:t>apers</w:t>
      </w:r>
      <w:r w:rsidRPr="00E46BB8">
        <w:t xml:space="preserve"> are evaluated based on consideration </w:t>
      </w:r>
      <w:r w:rsidR="00EB6637" w:rsidRPr="00E46BB8">
        <w:t xml:space="preserve">of </w:t>
      </w:r>
      <w:r w:rsidRPr="00E46BB8">
        <w:t>the following factors. All sub-criteria are of equal weight.</w:t>
      </w:r>
    </w:p>
    <w:p w14:paraId="3FD05AED" w14:textId="77777777" w:rsidR="00894479" w:rsidRPr="00E46BB8" w:rsidRDefault="00894479" w:rsidP="00E46BB8"/>
    <w:p w14:paraId="373D1E8C" w14:textId="469FCE14" w:rsidR="00894479" w:rsidRPr="00E46BB8" w:rsidRDefault="03C617A3" w:rsidP="00E46BB8">
      <w:r>
        <w:t xml:space="preserve">Concept </w:t>
      </w:r>
      <w:r w:rsidR="00033282">
        <w:t>p</w:t>
      </w:r>
      <w:r>
        <w:t xml:space="preserve">aper Criterion: Overall </w:t>
      </w:r>
      <w:r w:rsidR="608F6011">
        <w:t>NOFO</w:t>
      </w:r>
      <w:r>
        <w:t xml:space="preserve"> Responsiveness and Viability of the Project (Weight: 100%)</w:t>
      </w:r>
    </w:p>
    <w:p w14:paraId="3EC9C2A4" w14:textId="77777777" w:rsidR="00894479" w:rsidRPr="00E46BB8" w:rsidRDefault="00894479" w:rsidP="00E46BB8">
      <w:r w:rsidRPr="00E46BB8">
        <w:t>This criterion involves consideration of the following factors:</w:t>
      </w:r>
    </w:p>
    <w:p w14:paraId="5D3CE8FD" w14:textId="77777777" w:rsidR="00894479" w:rsidRPr="00E46BB8" w:rsidRDefault="00894479" w:rsidP="00D638EA">
      <w:pPr>
        <w:pStyle w:val="ListParagraph"/>
        <w:numPr>
          <w:ilvl w:val="0"/>
          <w:numId w:val="14"/>
        </w:numPr>
        <w:ind w:left="720"/>
      </w:pPr>
      <w:r w:rsidRPr="00E46BB8">
        <w:t>The applicant clearly describes the proposed technology, how the technology is unique and innovative, and how the technology will advance the current state of the art;</w:t>
      </w:r>
    </w:p>
    <w:p w14:paraId="04C322D5" w14:textId="77777777" w:rsidR="00894479" w:rsidRDefault="00894479" w:rsidP="00D638EA">
      <w:pPr>
        <w:pStyle w:val="ListParagraph"/>
        <w:numPr>
          <w:ilvl w:val="0"/>
          <w:numId w:val="14"/>
        </w:numPr>
        <w:ind w:left="720"/>
      </w:pPr>
      <w:r w:rsidRPr="00E46BB8">
        <w:t xml:space="preserve">The applicant has identified risks and challenges of the technology, regulatory and financial aspects of the proposal including possible mitigation strategies, and has shown the impact that DOE funding and the proposed project would have on the relevant </w:t>
      </w:r>
      <w:r w:rsidRPr="684E4360">
        <w:t>field</w:t>
      </w:r>
      <w:r w:rsidRPr="00E46BB8">
        <w:t xml:space="preserve"> and application;</w:t>
      </w:r>
    </w:p>
    <w:p w14:paraId="4D1BEE97" w14:textId="77777777" w:rsidR="00894479" w:rsidRPr="00E46BB8" w:rsidRDefault="00894479" w:rsidP="00D638EA">
      <w:pPr>
        <w:pStyle w:val="ListParagraph"/>
        <w:numPr>
          <w:ilvl w:val="0"/>
          <w:numId w:val="14"/>
        </w:numPr>
        <w:ind w:left="720"/>
      </w:pPr>
      <w:r w:rsidRPr="00E46BB8">
        <w:t>The applicant has the qualifications, experience, capabilities, and other resources necessary to complete the proposed project; and</w:t>
      </w:r>
    </w:p>
    <w:p w14:paraId="763AF4CD" w14:textId="587BB8F3" w:rsidR="00894479" w:rsidRPr="00F003CA" w:rsidRDefault="03C617A3" w:rsidP="00D638EA">
      <w:pPr>
        <w:pStyle w:val="ListParagraph"/>
        <w:numPr>
          <w:ilvl w:val="0"/>
          <w:numId w:val="14"/>
        </w:numPr>
        <w:ind w:left="720"/>
      </w:pPr>
      <w:r w:rsidRPr="00E46BB8">
        <w:t xml:space="preserve">The proposed work, if successfully accomplished, would clearly meet the objectives as stated in the </w:t>
      </w:r>
      <w:r w:rsidR="608F6011" w:rsidRPr="00E46BB8">
        <w:t>NOFO</w:t>
      </w:r>
      <w:r w:rsidRPr="00E46BB8">
        <w:t>.</w:t>
      </w:r>
    </w:p>
    <w:p w14:paraId="6809A5C3" w14:textId="77777777" w:rsidR="00E46BB8" w:rsidRPr="00E46BB8" w:rsidRDefault="00E46BB8" w:rsidP="00F003CA"/>
    <w:p w14:paraId="4ECE4419" w14:textId="7D7D248C" w:rsidR="00894479" w:rsidRPr="003D58EE" w:rsidRDefault="00894479" w:rsidP="0083007B">
      <w:pPr>
        <w:pStyle w:val="Heading4"/>
      </w:pPr>
      <w:r w:rsidRPr="003D58EE">
        <w:t>Applications</w:t>
      </w:r>
    </w:p>
    <w:p w14:paraId="5A175503" w14:textId="4D27C41A" w:rsidR="00894479" w:rsidRDefault="00894479" w:rsidP="00F003CA">
      <w:pPr>
        <w:rPr>
          <w:sz w:val="24"/>
          <w:szCs w:val="24"/>
        </w:rPr>
      </w:pPr>
      <w:r w:rsidRPr="00C35FA4">
        <w:t>Applications will be evaluated against the technical review criteria shown below. All sub-criteria are of equal weight.</w:t>
      </w:r>
      <w:r w:rsidR="4E2A1705" w:rsidRPr="76BDC8DF">
        <w:rPr>
          <w:sz w:val="24"/>
          <w:szCs w:val="24"/>
        </w:rPr>
        <w:t xml:space="preserve"> </w:t>
      </w:r>
    </w:p>
    <w:p w14:paraId="155F308B" w14:textId="77777777" w:rsidR="00357900" w:rsidRDefault="00357900" w:rsidP="00F003CA">
      <w:pPr>
        <w:rPr>
          <w:sz w:val="24"/>
          <w:szCs w:val="24"/>
        </w:rPr>
      </w:pPr>
    </w:p>
    <w:tbl>
      <w:tblPr>
        <w:tblStyle w:val="TableGrid"/>
        <w:tblW w:w="0" w:type="auto"/>
        <w:jc w:val="center"/>
        <w:tblInd w:w="0" w:type="dxa"/>
        <w:tblLayout w:type="fixed"/>
        <w:tblLook w:val="04A0" w:firstRow="1" w:lastRow="0" w:firstColumn="1" w:lastColumn="0" w:noHBand="0" w:noVBand="1"/>
      </w:tblPr>
      <w:tblGrid>
        <w:gridCol w:w="6020"/>
        <w:gridCol w:w="3012"/>
      </w:tblGrid>
      <w:tr w:rsidR="00743545" w14:paraId="4832712A" w14:textId="77777777" w:rsidTr="002D201A">
        <w:trPr>
          <w:trHeight w:val="374"/>
          <w:jc w:val="center"/>
        </w:trPr>
        <w:tc>
          <w:tcPr>
            <w:tcW w:w="9032" w:type="dxa"/>
            <w:gridSpan w:val="2"/>
            <w:tcBorders>
              <w:top w:val="single" w:sz="8" w:space="0" w:color="auto"/>
              <w:left w:val="single" w:sz="8" w:space="0" w:color="auto"/>
              <w:bottom w:val="single" w:sz="8" w:space="0" w:color="auto"/>
              <w:right w:val="single" w:sz="8" w:space="0" w:color="auto"/>
            </w:tcBorders>
            <w:shd w:val="clear" w:color="auto" w:fill="085A9B"/>
            <w:tcMar>
              <w:top w:w="29" w:type="dxa"/>
              <w:left w:w="108" w:type="dxa"/>
              <w:bottom w:w="29" w:type="dxa"/>
              <w:right w:w="108" w:type="dxa"/>
            </w:tcMar>
            <w:vAlign w:val="center"/>
          </w:tcPr>
          <w:p w14:paraId="021A5B6F" w14:textId="767BD22D" w:rsidR="00743545" w:rsidRPr="002D201A" w:rsidRDefault="00743545">
            <w:pPr>
              <w:jc w:val="center"/>
              <w:rPr>
                <w:rFonts w:asciiTheme="minorHAnsi" w:hAnsiTheme="minorHAnsi" w:cstheme="minorHAnsi"/>
              </w:rPr>
            </w:pPr>
            <w:r w:rsidRPr="002D201A">
              <w:rPr>
                <w:rFonts w:asciiTheme="minorHAnsi" w:hAnsiTheme="minorHAnsi" w:cstheme="minorHAnsi"/>
                <w:b/>
                <w:bCs/>
                <w:color w:val="FFFFFF" w:themeColor="background1"/>
              </w:rPr>
              <w:t>Review Criterion</w:t>
            </w:r>
            <w:r w:rsidRPr="002D201A">
              <w:rPr>
                <w:rFonts w:asciiTheme="minorHAnsi" w:hAnsiTheme="minorHAnsi" w:cstheme="minorHAnsi"/>
                <w:color w:val="FFFFFF" w:themeColor="background1"/>
              </w:rPr>
              <w:t xml:space="preserve"> </w:t>
            </w:r>
            <w:r w:rsidRPr="002D201A">
              <w:rPr>
                <w:rFonts w:asciiTheme="minorHAnsi" w:hAnsiTheme="minorHAnsi" w:cstheme="minorHAnsi"/>
                <w:b/>
                <w:bCs/>
                <w:color w:val="FFFFFF" w:themeColor="background1"/>
              </w:rPr>
              <w:t>Overview</w:t>
            </w:r>
          </w:p>
        </w:tc>
      </w:tr>
      <w:tr w:rsidR="00743545" w14:paraId="7282855B" w14:textId="77777777" w:rsidTr="002D201A">
        <w:trPr>
          <w:trHeight w:val="284"/>
          <w:jc w:val="center"/>
        </w:trPr>
        <w:tc>
          <w:tcPr>
            <w:tcW w:w="6020" w:type="dxa"/>
            <w:tcBorders>
              <w:top w:val="single" w:sz="8" w:space="0" w:color="auto"/>
              <w:left w:val="single" w:sz="8" w:space="0" w:color="auto"/>
              <w:bottom w:val="single" w:sz="8" w:space="0" w:color="auto"/>
              <w:right w:val="single" w:sz="8" w:space="0" w:color="auto"/>
            </w:tcBorders>
            <w:shd w:val="clear" w:color="auto" w:fill="085A9B"/>
            <w:tcMar>
              <w:top w:w="29" w:type="dxa"/>
              <w:left w:w="108" w:type="dxa"/>
              <w:bottom w:w="29" w:type="dxa"/>
              <w:right w:w="108" w:type="dxa"/>
            </w:tcMar>
            <w:vAlign w:val="center"/>
          </w:tcPr>
          <w:p w14:paraId="522C28CF" w14:textId="77777777" w:rsidR="00743545" w:rsidRPr="002D201A" w:rsidRDefault="00743545" w:rsidP="002D201A">
            <w:pPr>
              <w:spacing w:before="60" w:after="60"/>
              <w:jc w:val="center"/>
              <w:rPr>
                <w:rFonts w:asciiTheme="minorHAnsi" w:hAnsiTheme="minorHAnsi" w:cstheme="minorHAnsi"/>
                <w:color w:val="FFFFFF" w:themeColor="background1"/>
              </w:rPr>
            </w:pPr>
            <w:r w:rsidRPr="002D201A">
              <w:rPr>
                <w:rFonts w:asciiTheme="minorHAnsi" w:hAnsiTheme="minorHAnsi" w:cstheme="minorHAnsi"/>
                <w:b/>
                <w:color w:val="FFFFFF" w:themeColor="background1"/>
              </w:rPr>
              <w:t>Criterion</w:t>
            </w:r>
          </w:p>
        </w:tc>
        <w:tc>
          <w:tcPr>
            <w:tcW w:w="3012" w:type="dxa"/>
            <w:tcBorders>
              <w:top w:val="nil"/>
              <w:left w:val="single" w:sz="8" w:space="0" w:color="auto"/>
              <w:bottom w:val="single" w:sz="8" w:space="0" w:color="auto"/>
              <w:right w:val="single" w:sz="8" w:space="0" w:color="auto"/>
            </w:tcBorders>
            <w:shd w:val="clear" w:color="auto" w:fill="085A9B"/>
            <w:tcMar>
              <w:top w:w="29" w:type="dxa"/>
              <w:left w:w="108" w:type="dxa"/>
              <w:bottom w:w="29" w:type="dxa"/>
              <w:right w:w="108" w:type="dxa"/>
            </w:tcMar>
            <w:vAlign w:val="center"/>
          </w:tcPr>
          <w:p w14:paraId="032661CC" w14:textId="09FF97A9" w:rsidR="00743545" w:rsidRPr="002D201A" w:rsidRDefault="00743545">
            <w:pPr>
              <w:jc w:val="center"/>
              <w:rPr>
                <w:rFonts w:asciiTheme="minorHAnsi" w:hAnsiTheme="minorHAnsi" w:cstheme="minorHAnsi"/>
                <w:b/>
                <w:color w:val="FFFFFF" w:themeColor="background1"/>
              </w:rPr>
            </w:pPr>
            <w:r w:rsidRPr="002D201A">
              <w:rPr>
                <w:rFonts w:asciiTheme="minorHAnsi" w:hAnsiTheme="minorHAnsi" w:cstheme="minorHAnsi"/>
                <w:b/>
                <w:bCs/>
                <w:color w:val="FFFFFF" w:themeColor="background1"/>
              </w:rPr>
              <w:t>Weight</w:t>
            </w:r>
          </w:p>
        </w:tc>
      </w:tr>
      <w:tr w:rsidR="00743545" w14:paraId="2FDB0855" w14:textId="77777777" w:rsidTr="002D201A">
        <w:trPr>
          <w:trHeight w:val="300"/>
          <w:jc w:val="center"/>
        </w:trPr>
        <w:tc>
          <w:tcPr>
            <w:tcW w:w="6020" w:type="dxa"/>
            <w:tcBorders>
              <w:top w:val="single" w:sz="8" w:space="0" w:color="auto"/>
              <w:left w:val="single" w:sz="8" w:space="0" w:color="auto"/>
              <w:bottom w:val="single" w:sz="8" w:space="0" w:color="auto"/>
              <w:right w:val="single" w:sz="8" w:space="0" w:color="auto"/>
            </w:tcBorders>
            <w:shd w:val="clear" w:color="auto" w:fill="085A9B"/>
            <w:tcMar>
              <w:top w:w="29" w:type="dxa"/>
              <w:left w:w="108" w:type="dxa"/>
              <w:bottom w:w="29" w:type="dxa"/>
              <w:right w:w="108" w:type="dxa"/>
            </w:tcMar>
          </w:tcPr>
          <w:p w14:paraId="1442E162" w14:textId="77777777" w:rsidR="00743545" w:rsidRPr="002D201A" w:rsidRDefault="00743545">
            <w:pPr>
              <w:spacing w:before="60" w:after="60"/>
              <w:rPr>
                <w:rFonts w:asciiTheme="minorHAnsi" w:hAnsiTheme="minorHAnsi" w:cstheme="minorHAnsi"/>
                <w:color w:val="FFFFFF" w:themeColor="background1"/>
              </w:rPr>
            </w:pPr>
            <w:r w:rsidRPr="002D201A">
              <w:rPr>
                <w:rFonts w:asciiTheme="minorHAnsi" w:hAnsiTheme="minorHAnsi" w:cstheme="minorHAnsi"/>
                <w:b/>
                <w:color w:val="FFFFFF" w:themeColor="background1"/>
              </w:rPr>
              <w:t>Technical Merit, Innovation, and Impact</w:t>
            </w:r>
          </w:p>
        </w:tc>
        <w:tc>
          <w:tcPr>
            <w:tcW w:w="3012" w:type="dxa"/>
            <w:tcBorders>
              <w:top w:val="single" w:sz="8" w:space="0" w:color="auto"/>
              <w:left w:val="single" w:sz="8" w:space="0" w:color="auto"/>
              <w:bottom w:val="single" w:sz="8" w:space="0" w:color="auto"/>
              <w:right w:val="single" w:sz="8" w:space="0" w:color="auto"/>
            </w:tcBorders>
            <w:shd w:val="clear" w:color="auto" w:fill="FFFFFF" w:themeFill="background1"/>
            <w:tcMar>
              <w:top w:w="29" w:type="dxa"/>
              <w:left w:w="108" w:type="dxa"/>
              <w:bottom w:w="29" w:type="dxa"/>
              <w:right w:w="108" w:type="dxa"/>
            </w:tcMar>
          </w:tcPr>
          <w:p w14:paraId="64CD379A" w14:textId="1D38AE1E" w:rsidR="00743545" w:rsidRPr="002D201A" w:rsidRDefault="00C0314E">
            <w:pPr>
              <w:spacing w:before="60" w:after="60"/>
              <w:jc w:val="center"/>
              <w:rPr>
                <w:rFonts w:asciiTheme="minorHAnsi" w:hAnsiTheme="minorHAnsi" w:cstheme="minorHAnsi"/>
              </w:rPr>
            </w:pPr>
            <w:r>
              <w:rPr>
                <w:rFonts w:asciiTheme="minorHAnsi" w:hAnsiTheme="minorHAnsi" w:cstheme="minorHAnsi"/>
              </w:rPr>
              <w:t>40</w:t>
            </w:r>
            <w:r w:rsidR="00743545" w:rsidRPr="002D201A">
              <w:rPr>
                <w:rFonts w:asciiTheme="minorHAnsi" w:hAnsiTheme="minorHAnsi" w:cstheme="minorHAnsi"/>
              </w:rPr>
              <w:t>%</w:t>
            </w:r>
          </w:p>
        </w:tc>
      </w:tr>
      <w:tr w:rsidR="00743545" w14:paraId="017BB4E5" w14:textId="77777777" w:rsidTr="002D201A">
        <w:trPr>
          <w:trHeight w:val="311"/>
          <w:jc w:val="center"/>
        </w:trPr>
        <w:tc>
          <w:tcPr>
            <w:tcW w:w="6020" w:type="dxa"/>
            <w:tcBorders>
              <w:top w:val="single" w:sz="8" w:space="0" w:color="auto"/>
              <w:left w:val="single" w:sz="8" w:space="0" w:color="auto"/>
              <w:bottom w:val="single" w:sz="8" w:space="0" w:color="auto"/>
              <w:right w:val="single" w:sz="8" w:space="0" w:color="auto"/>
            </w:tcBorders>
            <w:shd w:val="clear" w:color="auto" w:fill="085A9B"/>
            <w:tcMar>
              <w:top w:w="29" w:type="dxa"/>
              <w:left w:w="108" w:type="dxa"/>
              <w:bottom w:w="29" w:type="dxa"/>
              <w:right w:w="108" w:type="dxa"/>
            </w:tcMar>
          </w:tcPr>
          <w:p w14:paraId="00DB6240" w14:textId="6472AC26" w:rsidR="00743545" w:rsidRPr="002D201A" w:rsidRDefault="00743545">
            <w:pPr>
              <w:spacing w:before="60" w:after="60"/>
              <w:rPr>
                <w:rFonts w:asciiTheme="minorHAnsi" w:hAnsiTheme="minorHAnsi" w:cstheme="minorHAnsi"/>
                <w:color w:val="FFFFFF" w:themeColor="background1"/>
              </w:rPr>
            </w:pPr>
            <w:r w:rsidRPr="00B572E8">
              <w:rPr>
                <w:b/>
                <w:color w:val="FFFFFF" w:themeColor="background1"/>
              </w:rPr>
              <w:t xml:space="preserve">Project </w:t>
            </w:r>
            <w:r w:rsidR="00B572E8" w:rsidRPr="00B572E8">
              <w:rPr>
                <w:b/>
                <w:color w:val="FFFFFF" w:themeColor="background1"/>
              </w:rPr>
              <w:t xml:space="preserve">Workplan, </w:t>
            </w:r>
            <w:r w:rsidR="00586816">
              <w:rPr>
                <w:b/>
                <w:color w:val="FFFFFF" w:themeColor="background1"/>
              </w:rPr>
              <w:t>Metrics</w:t>
            </w:r>
            <w:r w:rsidR="00B572E8" w:rsidRPr="00B572E8">
              <w:rPr>
                <w:b/>
                <w:color w:val="FFFFFF" w:themeColor="background1"/>
              </w:rPr>
              <w:t>, Risks,</w:t>
            </w:r>
            <w:r w:rsidRPr="00B572E8">
              <w:rPr>
                <w:b/>
                <w:color w:val="FFFFFF" w:themeColor="background1"/>
              </w:rPr>
              <w:t xml:space="preserve"> and Market Transformation Plan</w:t>
            </w:r>
          </w:p>
        </w:tc>
        <w:tc>
          <w:tcPr>
            <w:tcW w:w="3012" w:type="dxa"/>
            <w:tcBorders>
              <w:top w:val="single" w:sz="8" w:space="0" w:color="auto"/>
              <w:left w:val="single" w:sz="8" w:space="0" w:color="auto"/>
              <w:bottom w:val="single" w:sz="8" w:space="0" w:color="auto"/>
              <w:right w:val="single" w:sz="8" w:space="0" w:color="auto"/>
            </w:tcBorders>
            <w:shd w:val="clear" w:color="auto" w:fill="FFFFFF" w:themeFill="background1"/>
            <w:tcMar>
              <w:top w:w="29" w:type="dxa"/>
              <w:left w:w="108" w:type="dxa"/>
              <w:bottom w:w="29" w:type="dxa"/>
              <w:right w:w="108" w:type="dxa"/>
            </w:tcMar>
          </w:tcPr>
          <w:p w14:paraId="7B54DBA8" w14:textId="35C2DC39" w:rsidR="00743545" w:rsidRPr="002D201A" w:rsidRDefault="00C0314E">
            <w:pPr>
              <w:jc w:val="center"/>
              <w:rPr>
                <w:rFonts w:asciiTheme="minorHAnsi" w:hAnsiTheme="minorHAnsi" w:cstheme="minorHAnsi"/>
                <w:color w:val="000000" w:themeColor="text1"/>
              </w:rPr>
            </w:pPr>
            <w:r>
              <w:rPr>
                <w:rFonts w:asciiTheme="minorHAnsi" w:hAnsiTheme="minorHAnsi" w:cstheme="minorHAnsi"/>
                <w:color w:val="000000" w:themeColor="text1"/>
              </w:rPr>
              <w:t>40</w:t>
            </w:r>
            <w:r w:rsidR="00743545" w:rsidRPr="002D201A">
              <w:rPr>
                <w:rFonts w:asciiTheme="minorHAnsi" w:hAnsiTheme="minorHAnsi" w:cstheme="minorHAnsi"/>
                <w:color w:val="000000" w:themeColor="text1"/>
              </w:rPr>
              <w:t>%</w:t>
            </w:r>
          </w:p>
        </w:tc>
      </w:tr>
      <w:tr w:rsidR="00743545" w14:paraId="7F863D73" w14:textId="77777777" w:rsidTr="002D201A">
        <w:trPr>
          <w:trHeight w:val="275"/>
          <w:jc w:val="center"/>
        </w:trPr>
        <w:tc>
          <w:tcPr>
            <w:tcW w:w="6020" w:type="dxa"/>
            <w:tcBorders>
              <w:top w:val="single" w:sz="8" w:space="0" w:color="auto"/>
              <w:left w:val="single" w:sz="8" w:space="0" w:color="auto"/>
              <w:bottom w:val="single" w:sz="8" w:space="0" w:color="auto"/>
              <w:right w:val="single" w:sz="8" w:space="0" w:color="auto"/>
            </w:tcBorders>
            <w:shd w:val="clear" w:color="auto" w:fill="085A9B"/>
            <w:tcMar>
              <w:top w:w="29" w:type="dxa"/>
              <w:left w:w="108" w:type="dxa"/>
              <w:bottom w:w="29" w:type="dxa"/>
              <w:right w:w="108" w:type="dxa"/>
            </w:tcMar>
          </w:tcPr>
          <w:p w14:paraId="01D773C3" w14:textId="77777777" w:rsidR="00743545" w:rsidRPr="002D201A" w:rsidRDefault="00743545">
            <w:pPr>
              <w:spacing w:before="60" w:after="60"/>
              <w:rPr>
                <w:rFonts w:asciiTheme="minorHAnsi" w:hAnsiTheme="minorHAnsi" w:cstheme="minorHAnsi"/>
                <w:color w:val="FFFFFF" w:themeColor="background1"/>
              </w:rPr>
            </w:pPr>
            <w:r w:rsidRPr="002D201A">
              <w:rPr>
                <w:rFonts w:asciiTheme="minorHAnsi" w:hAnsiTheme="minorHAnsi" w:cstheme="minorHAnsi"/>
                <w:b/>
                <w:color w:val="FFFFFF" w:themeColor="background1"/>
              </w:rPr>
              <w:t>Team and Resources</w:t>
            </w:r>
          </w:p>
        </w:tc>
        <w:tc>
          <w:tcPr>
            <w:tcW w:w="3012" w:type="dxa"/>
            <w:tcBorders>
              <w:top w:val="single" w:sz="8" w:space="0" w:color="auto"/>
              <w:left w:val="single" w:sz="8" w:space="0" w:color="auto"/>
              <w:bottom w:val="single" w:sz="8" w:space="0" w:color="auto"/>
              <w:right w:val="single" w:sz="8" w:space="0" w:color="auto"/>
            </w:tcBorders>
            <w:shd w:val="clear" w:color="auto" w:fill="FFFFFF" w:themeFill="background1"/>
            <w:tcMar>
              <w:top w:w="29" w:type="dxa"/>
              <w:left w:w="108" w:type="dxa"/>
              <w:bottom w:w="29" w:type="dxa"/>
              <w:right w:w="108" w:type="dxa"/>
            </w:tcMar>
          </w:tcPr>
          <w:p w14:paraId="4180A6A7" w14:textId="47DC8E38" w:rsidR="00743545" w:rsidRPr="002D201A" w:rsidRDefault="001E219D">
            <w:pPr>
              <w:jc w:val="center"/>
              <w:rPr>
                <w:rFonts w:asciiTheme="minorHAnsi" w:hAnsiTheme="minorHAnsi" w:cstheme="minorHAnsi"/>
                <w:color w:val="000000" w:themeColor="text1"/>
              </w:rPr>
            </w:pPr>
            <w:r>
              <w:rPr>
                <w:rFonts w:asciiTheme="minorHAnsi" w:hAnsiTheme="minorHAnsi" w:cstheme="minorHAnsi"/>
                <w:color w:val="000000" w:themeColor="text1"/>
              </w:rPr>
              <w:t>2</w:t>
            </w:r>
            <w:r w:rsidR="00743545" w:rsidRPr="002D201A">
              <w:rPr>
                <w:rFonts w:asciiTheme="minorHAnsi" w:hAnsiTheme="minorHAnsi" w:cstheme="minorHAnsi"/>
                <w:color w:val="000000" w:themeColor="text1"/>
              </w:rPr>
              <w:t>0%</w:t>
            </w:r>
          </w:p>
        </w:tc>
      </w:tr>
    </w:tbl>
    <w:p w14:paraId="4CFB2904" w14:textId="77777777" w:rsidR="008E240C" w:rsidRPr="00C3139F" w:rsidRDefault="008E240C" w:rsidP="00E46BB8"/>
    <w:p w14:paraId="4BB2DA5D" w14:textId="55379578" w:rsidR="00894479" w:rsidRPr="00A442C0" w:rsidRDefault="00894479" w:rsidP="00E46BB8">
      <w:pPr>
        <w:rPr>
          <w:rFonts w:eastAsia="Times New Roman" w:cs="Times New Roman"/>
          <w:b/>
          <w:color w:val="085A9B"/>
        </w:rPr>
      </w:pPr>
      <w:r w:rsidRPr="00A442C0">
        <w:rPr>
          <w:b/>
          <w:color w:val="085A9B"/>
        </w:rPr>
        <w:t>Criterion 1: Technical Merit, Innovation, and Impact (</w:t>
      </w:r>
      <w:r w:rsidR="00292462">
        <w:rPr>
          <w:b/>
          <w:color w:val="085A9B"/>
        </w:rPr>
        <w:t>4</w:t>
      </w:r>
      <w:r w:rsidRPr="00A442C0">
        <w:rPr>
          <w:b/>
          <w:color w:val="085A9B"/>
        </w:rPr>
        <w:t>0%)</w:t>
      </w:r>
    </w:p>
    <w:p w14:paraId="276FF21C" w14:textId="282CED70" w:rsidR="00894479" w:rsidRPr="00C3139F" w:rsidRDefault="00894479" w:rsidP="00F003CA">
      <w:pPr>
        <w:rPr>
          <w:rFonts w:ascii="Times New Roman" w:hAnsi="Times New Roman" w:cs="Consolas"/>
          <w:b/>
          <w:color w:val="000000"/>
        </w:rPr>
      </w:pPr>
      <w:r w:rsidRPr="76BDC8DF">
        <w:t xml:space="preserve">This </w:t>
      </w:r>
      <w:r w:rsidRPr="00C3139F">
        <w:rPr>
          <w:rFonts w:cs="Consolas"/>
        </w:rPr>
        <w:t>criterion</w:t>
      </w:r>
      <w:r w:rsidRPr="76BDC8DF">
        <w:t xml:space="preserve"> involves consideration of the following factors:</w:t>
      </w:r>
      <w:r w:rsidR="001D2374">
        <w:t xml:space="preserve"> </w:t>
      </w:r>
    </w:p>
    <w:p w14:paraId="0CA7EB3A" w14:textId="77777777" w:rsidR="00894479" w:rsidRPr="00C3139F" w:rsidRDefault="00894479" w:rsidP="00E46BB8"/>
    <w:p w14:paraId="20F7B563" w14:textId="2F65E95F" w:rsidR="00894479" w:rsidRPr="00D33B22" w:rsidRDefault="00894479" w:rsidP="00F003CA">
      <w:pPr>
        <w:rPr>
          <w:b/>
          <w:bCs/>
          <w:color w:val="000000"/>
        </w:rPr>
      </w:pPr>
      <w:r w:rsidRPr="00D33B22">
        <w:rPr>
          <w:b/>
          <w:bCs/>
        </w:rPr>
        <w:t xml:space="preserve">Technical Merit and Innovation </w:t>
      </w:r>
    </w:p>
    <w:p w14:paraId="59F65BF9" w14:textId="454191AB" w:rsidR="00894479" w:rsidRPr="00402517" w:rsidRDefault="00894479" w:rsidP="00D638EA">
      <w:pPr>
        <w:pStyle w:val="ListParagraph"/>
        <w:numPr>
          <w:ilvl w:val="0"/>
          <w:numId w:val="47"/>
        </w:numPr>
      </w:pPr>
      <w:r w:rsidRPr="00402517">
        <w:t>Extent to which the proposed technology, process, or project is innovative or replicable;</w:t>
      </w:r>
    </w:p>
    <w:p w14:paraId="5B334476" w14:textId="4DB6FC07" w:rsidR="00894479" w:rsidRPr="00F20836" w:rsidRDefault="00894479" w:rsidP="00D638EA">
      <w:pPr>
        <w:pStyle w:val="ListParagraph"/>
        <w:numPr>
          <w:ilvl w:val="0"/>
          <w:numId w:val="47"/>
        </w:numPr>
      </w:pPr>
      <w:r w:rsidRPr="76BDC8DF">
        <w:t>Degree to which the current state of the technology and the proposed advancement are clearly described;</w:t>
      </w:r>
    </w:p>
    <w:p w14:paraId="58D63703" w14:textId="4FDE3669" w:rsidR="00894479" w:rsidRPr="00F20836" w:rsidRDefault="00894479" w:rsidP="00D638EA">
      <w:pPr>
        <w:pStyle w:val="ListParagraph"/>
        <w:numPr>
          <w:ilvl w:val="0"/>
          <w:numId w:val="47"/>
        </w:numPr>
      </w:pPr>
      <w:r w:rsidRPr="76BDC8DF">
        <w:t>Extent to which the application specifically and convincingly demonstrates how the applicant will move the state of the art to the proposed advancement;</w:t>
      </w:r>
    </w:p>
    <w:p w14:paraId="2D094742" w14:textId="0A05C6FC" w:rsidR="00894479" w:rsidRPr="00F20836" w:rsidRDefault="00894479" w:rsidP="00D638EA">
      <w:pPr>
        <w:pStyle w:val="ListParagraph"/>
        <w:numPr>
          <w:ilvl w:val="0"/>
          <w:numId w:val="47"/>
        </w:numPr>
      </w:pPr>
      <w:r w:rsidRPr="76BDC8DF">
        <w:t>Sufficiency of technical detail in the application to assess whether the proposed work is scientifically meritorious and revolutionary, including relevant data, calculations, and discussion of prior work with analyses</w:t>
      </w:r>
      <w:r w:rsidR="00171C2A">
        <w:t xml:space="preserve"> (especially techno-economic and life</w:t>
      </w:r>
      <w:r w:rsidR="00354A61">
        <w:t xml:space="preserve"> </w:t>
      </w:r>
      <w:r w:rsidR="00171C2A">
        <w:t>cycle analysis)</w:t>
      </w:r>
      <w:r w:rsidRPr="76BDC8DF">
        <w:t xml:space="preserve"> that support the viability of the proposed work;</w:t>
      </w:r>
    </w:p>
    <w:p w14:paraId="57FF684C" w14:textId="34F31AA4" w:rsidR="00894479" w:rsidRPr="00F20836" w:rsidRDefault="00894479" w:rsidP="00D638EA">
      <w:pPr>
        <w:pStyle w:val="ListParagraph"/>
        <w:numPr>
          <w:ilvl w:val="0"/>
          <w:numId w:val="47"/>
        </w:numPr>
      </w:pPr>
      <w:r w:rsidRPr="76BDC8DF">
        <w:t>Extent to which project has buy-in from needed stakeholders to ensure success;</w:t>
      </w:r>
    </w:p>
    <w:p w14:paraId="4B08C16C" w14:textId="77777777" w:rsidR="00894479" w:rsidRPr="00F20836" w:rsidRDefault="00894479" w:rsidP="00D638EA">
      <w:pPr>
        <w:pStyle w:val="ListParagraph"/>
        <w:numPr>
          <w:ilvl w:val="0"/>
          <w:numId w:val="47"/>
        </w:numPr>
      </w:pPr>
      <w:r w:rsidRPr="76BDC8DF">
        <w:t>Degree to which siting and environmental constraints are considered for deployment;</w:t>
      </w:r>
    </w:p>
    <w:p w14:paraId="29F137C2" w14:textId="77777777" w:rsidR="00894479" w:rsidRPr="00F20836" w:rsidRDefault="00894479" w:rsidP="00D638EA">
      <w:pPr>
        <w:pStyle w:val="ListParagraph"/>
        <w:numPr>
          <w:ilvl w:val="0"/>
          <w:numId w:val="47"/>
        </w:numPr>
      </w:pPr>
      <w:r w:rsidRPr="76BDC8DF">
        <w:t>Extent to which project has the potential to reduce emissions and provide clean energy acceleration benefits for a community or region; and</w:t>
      </w:r>
    </w:p>
    <w:p w14:paraId="25F4DA0E" w14:textId="77777777" w:rsidR="00894479" w:rsidRPr="00F20836" w:rsidRDefault="00894479" w:rsidP="00D638EA">
      <w:pPr>
        <w:pStyle w:val="ListParagraph"/>
        <w:numPr>
          <w:ilvl w:val="0"/>
          <w:numId w:val="47"/>
        </w:numPr>
      </w:pPr>
      <w:r w:rsidRPr="00F20836">
        <w:lastRenderedPageBreak/>
        <w:t>Sufficiency of existing</w:t>
      </w:r>
      <w:r w:rsidRPr="76BDC8DF">
        <w:t xml:space="preserve"> infrastructure to support addition of proposed demonstration.</w:t>
      </w:r>
    </w:p>
    <w:p w14:paraId="3D5E16FD" w14:textId="77777777" w:rsidR="00894479" w:rsidRPr="00C3139F" w:rsidRDefault="00894479" w:rsidP="00E46BB8"/>
    <w:p w14:paraId="5DA4C1D3" w14:textId="77777777" w:rsidR="00894479" w:rsidRPr="00D33B22" w:rsidRDefault="00894479" w:rsidP="00E46BB8">
      <w:pPr>
        <w:rPr>
          <w:rFonts w:eastAsia="Times New Roman" w:cs="Times New Roman"/>
          <w:b/>
          <w:bCs/>
          <w:color w:val="000000"/>
        </w:rPr>
      </w:pPr>
      <w:r w:rsidRPr="00D33B22">
        <w:rPr>
          <w:b/>
          <w:bCs/>
        </w:rPr>
        <w:t>Impact of Technology Advancement</w:t>
      </w:r>
    </w:p>
    <w:p w14:paraId="14AC944C" w14:textId="77777777" w:rsidR="00894479" w:rsidRPr="00F20836" w:rsidRDefault="00894479" w:rsidP="00D638EA">
      <w:pPr>
        <w:pStyle w:val="ListParagraph"/>
        <w:numPr>
          <w:ilvl w:val="0"/>
          <w:numId w:val="48"/>
        </w:numPr>
      </w:pPr>
      <w:r w:rsidRPr="00F20836">
        <w:t xml:space="preserve">Ability </w:t>
      </w:r>
      <w:r w:rsidRPr="76BDC8DF">
        <w:t>of the project to advance industry adoption;</w:t>
      </w:r>
    </w:p>
    <w:p w14:paraId="3BC1D684" w14:textId="77777777" w:rsidR="00894479" w:rsidRPr="00F20836" w:rsidRDefault="00894479" w:rsidP="00D638EA">
      <w:pPr>
        <w:pStyle w:val="ListParagraph"/>
        <w:numPr>
          <w:ilvl w:val="0"/>
          <w:numId w:val="48"/>
        </w:numPr>
      </w:pPr>
      <w:r w:rsidRPr="76BDC8DF">
        <w:t>Extent to which the project supports the topic area objectives and target specifications and metrics;</w:t>
      </w:r>
    </w:p>
    <w:p w14:paraId="7C6B93D0" w14:textId="63D4719D" w:rsidR="00894479" w:rsidRPr="00C3139F" w:rsidRDefault="00894479" w:rsidP="00D638EA">
      <w:pPr>
        <w:pStyle w:val="ListParagraph"/>
        <w:numPr>
          <w:ilvl w:val="0"/>
          <w:numId w:val="48"/>
        </w:numPr>
      </w:pPr>
      <w:r w:rsidRPr="76BDC8DF">
        <w:t>Potential impact of the project on advancing the state of the art; and</w:t>
      </w:r>
    </w:p>
    <w:p w14:paraId="461296A9" w14:textId="77777777" w:rsidR="00894479" w:rsidRPr="00C3139F" w:rsidRDefault="00894479" w:rsidP="00D638EA">
      <w:pPr>
        <w:pStyle w:val="ListParagraph"/>
        <w:numPr>
          <w:ilvl w:val="0"/>
          <w:numId w:val="48"/>
        </w:numPr>
      </w:pPr>
      <w:r w:rsidRPr="76BDC8DF">
        <w:t>Extent to which the project facilitates stakeholder relationships across new or existing stakeholders to gain technical buy-in and increase potential for future deployments.</w:t>
      </w:r>
    </w:p>
    <w:p w14:paraId="522AB439" w14:textId="77777777" w:rsidR="00894479" w:rsidRPr="00C3139F" w:rsidRDefault="00894479" w:rsidP="00E46BB8"/>
    <w:p w14:paraId="4B50DEF3" w14:textId="77777777" w:rsidR="00894479" w:rsidRPr="00D33B22" w:rsidRDefault="00894479" w:rsidP="00E46BB8">
      <w:pPr>
        <w:rPr>
          <w:rFonts w:eastAsia="MS Mincho" w:cs="Times New Roman"/>
          <w:b/>
          <w:bCs/>
          <w:color w:val="000000"/>
        </w:rPr>
      </w:pPr>
      <w:r w:rsidRPr="00D33B22">
        <w:rPr>
          <w:rFonts w:eastAsia="MS Mincho" w:cs="Times New Roman"/>
          <w:b/>
          <w:bCs/>
        </w:rPr>
        <w:t xml:space="preserve">Project </w:t>
      </w:r>
      <w:r w:rsidRPr="00D33B22">
        <w:rPr>
          <w:b/>
          <w:bCs/>
        </w:rPr>
        <w:t>Management</w:t>
      </w:r>
    </w:p>
    <w:p w14:paraId="7885EDDC" w14:textId="77777777" w:rsidR="00894479" w:rsidRPr="00F20836" w:rsidRDefault="00894479" w:rsidP="00D638EA">
      <w:pPr>
        <w:pStyle w:val="ListParagraph"/>
        <w:numPr>
          <w:ilvl w:val="0"/>
          <w:numId w:val="49"/>
        </w:numPr>
      </w:pPr>
      <w:r w:rsidRPr="76BDC8DF">
        <w:t>Adequacy of proposed project management systems including the ability to track scope, cost, and schedule progress and changes;</w:t>
      </w:r>
    </w:p>
    <w:p w14:paraId="45030C1B" w14:textId="5073A4A9" w:rsidR="00894479" w:rsidRPr="00F20836" w:rsidRDefault="00894479" w:rsidP="00D638EA">
      <w:pPr>
        <w:pStyle w:val="ListParagraph"/>
        <w:numPr>
          <w:ilvl w:val="0"/>
          <w:numId w:val="49"/>
        </w:numPr>
      </w:pPr>
      <w:r w:rsidRPr="76BDC8DF">
        <w:t>Reasonableness of budget and spend plan as detailed in the budget justification workbook for proposed project and objectives;</w:t>
      </w:r>
    </w:p>
    <w:p w14:paraId="20F432F7" w14:textId="77777777" w:rsidR="00894479" w:rsidRPr="00F20836" w:rsidRDefault="00894479" w:rsidP="00D638EA">
      <w:pPr>
        <w:pStyle w:val="ListParagraph"/>
        <w:numPr>
          <w:ilvl w:val="0"/>
          <w:numId w:val="49"/>
        </w:numPr>
      </w:pPr>
      <w:r w:rsidRPr="76BDC8DF">
        <w:t>Adequacy of contingency funding based on quality of cost estimate and identified risks;</w:t>
      </w:r>
    </w:p>
    <w:p w14:paraId="52C2CCE6" w14:textId="6DEBA795" w:rsidR="00894479" w:rsidRPr="00F20836" w:rsidRDefault="00894479" w:rsidP="00D638EA">
      <w:pPr>
        <w:pStyle w:val="ListParagraph"/>
        <w:numPr>
          <w:ilvl w:val="0"/>
          <w:numId w:val="49"/>
        </w:numPr>
      </w:pPr>
      <w:r w:rsidRPr="76BDC8DF">
        <w:t>Soundness of a plan to expeditiously address environmental, siting, and other regulatory requirements for the project, including evaluation of resilience to climate change</w:t>
      </w:r>
      <w:r w:rsidR="002E0B3B" w:rsidRPr="76BDC8DF">
        <w:t>; and</w:t>
      </w:r>
    </w:p>
    <w:p w14:paraId="42AA5F7C" w14:textId="759B9A1F" w:rsidR="54230BAF" w:rsidRPr="00F20836" w:rsidRDefault="5C4BF70F" w:rsidP="00D638EA">
      <w:pPr>
        <w:pStyle w:val="ListParagraph"/>
        <w:numPr>
          <w:ilvl w:val="0"/>
          <w:numId w:val="49"/>
        </w:numPr>
      </w:pPr>
      <w:r w:rsidRPr="00F20836">
        <w:t xml:space="preserve">Completeness, comprehensiveness, accuracy, and strength of the </w:t>
      </w:r>
      <w:r w:rsidR="2F95B1CB" w:rsidRPr="00F20836">
        <w:t xml:space="preserve">application </w:t>
      </w:r>
      <w:r w:rsidRPr="00F20836">
        <w:t xml:space="preserve">deliverables, such that DOE and independent experts will be able to </w:t>
      </w:r>
      <w:r w:rsidR="56B79802" w:rsidRPr="00F20836">
        <w:t>identify</w:t>
      </w:r>
      <w:r w:rsidRPr="00F20836">
        <w:t xml:space="preserve"> project risk.</w:t>
      </w:r>
    </w:p>
    <w:p w14:paraId="163B6A06" w14:textId="77777777" w:rsidR="00894479" w:rsidRPr="00C3139F" w:rsidRDefault="00894479" w:rsidP="00894479"/>
    <w:p w14:paraId="005F3330" w14:textId="7F76CE6B" w:rsidR="00894479" w:rsidRPr="00A442C0" w:rsidRDefault="00894479" w:rsidP="00BE1318">
      <w:pPr>
        <w:rPr>
          <w:rFonts w:eastAsia="Times New Roman" w:cs="Times New Roman"/>
          <w:b/>
          <w:color w:val="085A9B"/>
        </w:rPr>
      </w:pPr>
      <w:r w:rsidRPr="00A442C0">
        <w:rPr>
          <w:b/>
          <w:color w:val="085A9B"/>
        </w:rPr>
        <w:t xml:space="preserve">Criterion 2: Project </w:t>
      </w:r>
      <w:r w:rsidR="00AB74A1">
        <w:rPr>
          <w:b/>
          <w:color w:val="085A9B"/>
        </w:rPr>
        <w:t xml:space="preserve">Workplan, </w:t>
      </w:r>
      <w:r w:rsidR="00B572E8">
        <w:rPr>
          <w:b/>
          <w:color w:val="085A9B"/>
        </w:rPr>
        <w:t>Metrics</w:t>
      </w:r>
      <w:r w:rsidR="00AB74A1">
        <w:rPr>
          <w:b/>
          <w:color w:val="085A9B"/>
        </w:rPr>
        <w:t xml:space="preserve">, Risks, and </w:t>
      </w:r>
      <w:r w:rsidR="006715AB" w:rsidRPr="00A442C0">
        <w:rPr>
          <w:b/>
          <w:color w:val="085A9B"/>
        </w:rPr>
        <w:t>Market Transformation Plan</w:t>
      </w:r>
      <w:r w:rsidRPr="00A442C0">
        <w:rPr>
          <w:b/>
          <w:color w:val="085A9B"/>
        </w:rPr>
        <w:t xml:space="preserve"> (</w:t>
      </w:r>
      <w:r w:rsidR="00292462">
        <w:rPr>
          <w:b/>
          <w:color w:val="085A9B"/>
        </w:rPr>
        <w:t>40</w:t>
      </w:r>
      <w:r w:rsidRPr="00A442C0">
        <w:rPr>
          <w:b/>
          <w:color w:val="085A9B"/>
        </w:rPr>
        <w:t xml:space="preserve">%)  </w:t>
      </w:r>
    </w:p>
    <w:p w14:paraId="5F3B6518" w14:textId="77777777" w:rsidR="00894479" w:rsidRPr="00995554" w:rsidRDefault="00894479" w:rsidP="00995554">
      <w:r w:rsidRPr="00995554">
        <w:t>This criterion involves consideration of the following factors:</w:t>
      </w:r>
    </w:p>
    <w:p w14:paraId="04A22D74" w14:textId="77777777" w:rsidR="00894479" w:rsidRPr="00995554" w:rsidRDefault="00894479" w:rsidP="00995554"/>
    <w:p w14:paraId="5CB673EF" w14:textId="35C0CC58" w:rsidR="00894479" w:rsidRPr="00A442C0" w:rsidRDefault="00894479" w:rsidP="00995554">
      <w:pPr>
        <w:rPr>
          <w:rFonts w:eastAsia="Times New Roman" w:cs="Times New Roman"/>
          <w:b/>
        </w:rPr>
      </w:pPr>
      <w:r w:rsidRPr="00A442C0">
        <w:rPr>
          <w:b/>
        </w:rPr>
        <w:t xml:space="preserve"> </w:t>
      </w:r>
      <w:r w:rsidR="2232FD2D" w:rsidRPr="00A442C0">
        <w:rPr>
          <w:b/>
        </w:rPr>
        <w:t>Research</w:t>
      </w:r>
      <w:r>
        <w:rPr>
          <w:b/>
        </w:rPr>
        <w:t xml:space="preserve"> </w:t>
      </w:r>
      <w:r w:rsidRPr="00A442C0">
        <w:rPr>
          <w:b/>
        </w:rPr>
        <w:t>Approach, Workplan, and SOPO</w:t>
      </w:r>
    </w:p>
    <w:p w14:paraId="5E8A8BE3" w14:textId="0D556677" w:rsidR="00894479" w:rsidRPr="00A442C0" w:rsidRDefault="00894479" w:rsidP="00D638EA">
      <w:pPr>
        <w:pStyle w:val="ListParagraph"/>
        <w:numPr>
          <w:ilvl w:val="0"/>
          <w:numId w:val="50"/>
        </w:numPr>
      </w:pPr>
      <w:r w:rsidRPr="00995554">
        <w:t xml:space="preserve">Degree to which the approach and critical path have been clearly described and thoughtfully considered; </w:t>
      </w:r>
    </w:p>
    <w:p w14:paraId="04256B2B" w14:textId="67CD125B" w:rsidR="00894479" w:rsidRPr="00995554" w:rsidRDefault="00894479" w:rsidP="00D638EA">
      <w:pPr>
        <w:pStyle w:val="ListParagraph"/>
        <w:numPr>
          <w:ilvl w:val="0"/>
          <w:numId w:val="50"/>
        </w:numPr>
      </w:pPr>
      <w:r w:rsidRPr="00995554">
        <w:t>Degree to which the task descriptions are clear, detailed, timely, and reasonable, resulting in a high likelihood that the proposed Workplan and SOPO will succeed in meeting the project goals</w:t>
      </w:r>
      <w:r w:rsidR="00EE1C71">
        <w:t>; and</w:t>
      </w:r>
    </w:p>
    <w:p w14:paraId="5E695F71" w14:textId="1435ACCC" w:rsidR="009C664B" w:rsidRPr="00995554" w:rsidRDefault="009C664B" w:rsidP="00D638EA">
      <w:pPr>
        <w:pStyle w:val="ListParagraph"/>
        <w:numPr>
          <w:ilvl w:val="0"/>
          <w:numId w:val="50"/>
        </w:numPr>
      </w:pPr>
      <w:r w:rsidRPr="76BDC8DF">
        <w:t>Adequacy, reasonableness, and soundness of the project schedule, as well as annual Go/No-Go decisions prior to a budget period continuation application, interim milestones, and metrics to track process</w:t>
      </w:r>
      <w:r w:rsidR="00EE1C71">
        <w:t>.</w:t>
      </w:r>
    </w:p>
    <w:p w14:paraId="2A8D1316" w14:textId="77777777" w:rsidR="00894479" w:rsidRPr="00995554" w:rsidRDefault="00894479" w:rsidP="00995554"/>
    <w:p w14:paraId="0121EAE5" w14:textId="370ABA5E" w:rsidR="00894479" w:rsidRPr="00A442C0" w:rsidRDefault="00894479" w:rsidP="00995554">
      <w:pPr>
        <w:rPr>
          <w:rFonts w:eastAsia="Times New Roman" w:cs="Times New Roman"/>
          <w:b/>
        </w:rPr>
      </w:pPr>
      <w:r w:rsidRPr="00A442C0">
        <w:rPr>
          <w:b/>
        </w:rPr>
        <w:t>Identification of Technical Risks</w:t>
      </w:r>
    </w:p>
    <w:p w14:paraId="0D3CF3A4" w14:textId="2CFED5AA" w:rsidR="00894479" w:rsidRPr="00995554" w:rsidRDefault="00894479" w:rsidP="00B66D1E">
      <w:pPr>
        <w:pStyle w:val="ListParagraph"/>
        <w:numPr>
          <w:ilvl w:val="0"/>
          <w:numId w:val="71"/>
        </w:numPr>
      </w:pPr>
      <w:r w:rsidRPr="00995554">
        <w:t>Discussion and demonstrated understanding of the key technical risk areas involved in the proposed work and the quality of the mitigation strategies to address them.</w:t>
      </w:r>
    </w:p>
    <w:p w14:paraId="765B80A4" w14:textId="77777777" w:rsidR="00894479" w:rsidRPr="00995554" w:rsidRDefault="00894479" w:rsidP="00995554"/>
    <w:p w14:paraId="2F630369" w14:textId="77777777" w:rsidR="00894479" w:rsidRPr="00A442C0" w:rsidRDefault="00894479" w:rsidP="00995554">
      <w:pPr>
        <w:rPr>
          <w:rFonts w:eastAsia="Times New Roman" w:cs="Times New Roman"/>
          <w:b/>
        </w:rPr>
      </w:pPr>
      <w:r w:rsidRPr="00A442C0">
        <w:rPr>
          <w:b/>
        </w:rPr>
        <w:t>Baseline, Metrics, and Deliverables</w:t>
      </w:r>
    </w:p>
    <w:p w14:paraId="04869DB4" w14:textId="77777777" w:rsidR="00894479" w:rsidRPr="00020F42" w:rsidRDefault="00894479" w:rsidP="00B66D1E">
      <w:pPr>
        <w:pStyle w:val="ListParagraph"/>
        <w:numPr>
          <w:ilvl w:val="0"/>
          <w:numId w:val="51"/>
        </w:numPr>
      </w:pPr>
      <w:r w:rsidRPr="00995554">
        <w:t>Level of clarity in the definition of the baseline, metrics, and milestones; and</w:t>
      </w:r>
    </w:p>
    <w:p w14:paraId="492E846E" w14:textId="442AD9A2" w:rsidR="009C664B" w:rsidRPr="00995554" w:rsidRDefault="00894479" w:rsidP="00B66D1E">
      <w:pPr>
        <w:pStyle w:val="ListParagraph"/>
        <w:numPr>
          <w:ilvl w:val="0"/>
          <w:numId w:val="51"/>
        </w:numPr>
      </w:pPr>
      <w:r w:rsidRPr="00995554">
        <w:t>Relative to a clearly defined project baseline, the strength of the quantifiable metrics, milestones, and mid-point deliverables defined in the application, such that meaningful interim progress will be made.</w:t>
      </w:r>
    </w:p>
    <w:p w14:paraId="00A2FD0E" w14:textId="5C36B9D5" w:rsidR="00894479" w:rsidRPr="00C53B17" w:rsidDel="00BE1003" w:rsidRDefault="00894479" w:rsidP="00995554"/>
    <w:p w14:paraId="0A688B1A" w14:textId="7AC4A574" w:rsidR="00894479" w:rsidRPr="00C53B17" w:rsidDel="00BE1003" w:rsidRDefault="79E847E0" w:rsidP="00995554">
      <w:pPr>
        <w:rPr>
          <w:b/>
        </w:rPr>
      </w:pPr>
      <w:r w:rsidRPr="00C53B17">
        <w:rPr>
          <w:b/>
        </w:rPr>
        <w:t>Market Transformation Plan</w:t>
      </w:r>
    </w:p>
    <w:p w14:paraId="07E73EF4" w14:textId="40FBE940" w:rsidR="00894479" w:rsidRPr="00C53B17" w:rsidDel="00BE1003" w:rsidRDefault="79E847E0" w:rsidP="00B66D1E">
      <w:pPr>
        <w:pStyle w:val="ListParagraph"/>
        <w:numPr>
          <w:ilvl w:val="0"/>
          <w:numId w:val="52"/>
        </w:numPr>
      </w:pPr>
      <w:r w:rsidRPr="00C53B17">
        <w:t>Identification of target market, competitors, and distribution channels for proposed technology along with known or perceived barriers to market penetration, including mitigation plan; and</w:t>
      </w:r>
    </w:p>
    <w:p w14:paraId="0D7977DC" w14:textId="7AC4FC96" w:rsidR="00894479" w:rsidRPr="00C53B17" w:rsidDel="00BE1003" w:rsidRDefault="79E847E0" w:rsidP="00B66D1E">
      <w:pPr>
        <w:pStyle w:val="ListParagraph"/>
        <w:numPr>
          <w:ilvl w:val="0"/>
          <w:numId w:val="52"/>
        </w:numPr>
      </w:pPr>
      <w:r w:rsidRPr="00C53B17">
        <w:lastRenderedPageBreak/>
        <w:t>Comprehensiveness of market transformation plan including but not limited to product development and</w:t>
      </w:r>
      <w:r w:rsidR="00727F5C">
        <w:t xml:space="preserve"> testing</w:t>
      </w:r>
      <w:r w:rsidRPr="00C53B17">
        <w:t>, commercialization timeline, financing, legal/regulatory considerations including intellectual property, infrastructure requirements, etc., and product distribution.</w:t>
      </w:r>
    </w:p>
    <w:p w14:paraId="1262559A" w14:textId="2EDE2742" w:rsidR="00894479" w:rsidRPr="00C53B17" w:rsidRDefault="01380F73" w:rsidP="00B66D1E">
      <w:pPr>
        <w:pStyle w:val="ListParagraph"/>
        <w:numPr>
          <w:ilvl w:val="0"/>
          <w:numId w:val="52"/>
        </w:numPr>
      </w:pPr>
      <w:r w:rsidRPr="00C53B17">
        <w:t xml:space="preserve">Extent of </w:t>
      </w:r>
      <w:r w:rsidR="79E847E0" w:rsidRPr="00C53B17">
        <w:t>industry adoption</w:t>
      </w:r>
      <w:r w:rsidR="6E15B71B" w:rsidRPr="00C53B17">
        <w:t>,</w:t>
      </w:r>
      <w:r w:rsidR="79E847E0" w:rsidRPr="00C53B17">
        <w:t xml:space="preserve"> </w:t>
      </w:r>
      <w:r w:rsidR="6E15B71B" w:rsidRPr="00C53B17">
        <w:t>commitments, and interest</w:t>
      </w:r>
      <w:r w:rsidR="79E847E0" w:rsidRPr="00C53B17">
        <w:t xml:space="preserve"> of the technology/process</w:t>
      </w:r>
      <w:r w:rsidR="45C41596" w:rsidRPr="00C53B17">
        <w:t>es</w:t>
      </w:r>
      <w:r w:rsidR="79E847E0" w:rsidRPr="00C53B17">
        <w:t>.</w:t>
      </w:r>
    </w:p>
    <w:p w14:paraId="761DF283" w14:textId="77777777" w:rsidR="009B6F57" w:rsidRPr="00C53B17" w:rsidDel="00BE1003" w:rsidRDefault="009B6F57" w:rsidP="00C53B17"/>
    <w:p w14:paraId="380A33AF" w14:textId="6E17691A" w:rsidR="00894479" w:rsidRPr="0070690B" w:rsidRDefault="00894479" w:rsidP="00995554">
      <w:pPr>
        <w:rPr>
          <w:rFonts w:eastAsia="Times New Roman" w:cs="Times New Roman"/>
          <w:b/>
          <w:color w:val="085A9B"/>
        </w:rPr>
      </w:pPr>
      <w:r w:rsidRPr="0070690B">
        <w:rPr>
          <w:b/>
          <w:color w:val="085A9B"/>
        </w:rPr>
        <w:t>Criterion 3: Team and Resources (</w:t>
      </w:r>
      <w:r w:rsidR="001E219D">
        <w:rPr>
          <w:b/>
          <w:color w:val="085A9B"/>
        </w:rPr>
        <w:t>2</w:t>
      </w:r>
      <w:r w:rsidRPr="0070690B">
        <w:rPr>
          <w:b/>
          <w:color w:val="085A9B"/>
        </w:rPr>
        <w:t>0%)</w:t>
      </w:r>
    </w:p>
    <w:p w14:paraId="7A6D97DD" w14:textId="77777777" w:rsidR="00894479" w:rsidRPr="00995554" w:rsidRDefault="00894479" w:rsidP="00995554">
      <w:r w:rsidRPr="00995554">
        <w:t>This criterion involves consideration of the following factors:</w:t>
      </w:r>
    </w:p>
    <w:p w14:paraId="115745EC" w14:textId="77777777" w:rsidR="00894479" w:rsidRPr="00995554" w:rsidRDefault="00894479" w:rsidP="00995554"/>
    <w:p w14:paraId="029EFBD2" w14:textId="77777777" w:rsidR="00894479" w:rsidRPr="003C7F1E" w:rsidRDefault="00894479" w:rsidP="00B66D1E">
      <w:pPr>
        <w:pStyle w:val="ListParagraph"/>
        <w:numPr>
          <w:ilvl w:val="0"/>
          <w:numId w:val="53"/>
        </w:numPr>
      </w:pPr>
      <w:r w:rsidRPr="76BDC8DF">
        <w:t>Capability of the project manager(s) and the proposed team to address all aspects of the proposed work with a high probability of success. The qualifications, relevant expertise, and time commitment of the individuals on the team;</w:t>
      </w:r>
    </w:p>
    <w:p w14:paraId="56EC4D71" w14:textId="0DB4E6AD" w:rsidR="008642F3" w:rsidRPr="003C7F1E" w:rsidRDefault="008642F3" w:rsidP="00B66D1E">
      <w:pPr>
        <w:pStyle w:val="ListParagraph"/>
        <w:numPr>
          <w:ilvl w:val="0"/>
          <w:numId w:val="53"/>
        </w:numPr>
      </w:pPr>
      <w:r w:rsidRPr="008642F3">
        <w:t>Clarity, adequacy, and completeness of roles and contributions of each team member in development of the project, including financial support of partners, and subrecipients</w:t>
      </w:r>
      <w:r>
        <w:t>;</w:t>
      </w:r>
    </w:p>
    <w:p w14:paraId="282F68C7" w14:textId="77777777" w:rsidR="00894479" w:rsidRPr="003C7F1E" w:rsidRDefault="00894479" w:rsidP="00B66D1E">
      <w:pPr>
        <w:pStyle w:val="ListParagraph"/>
        <w:numPr>
          <w:ilvl w:val="0"/>
          <w:numId w:val="53"/>
        </w:numPr>
      </w:pPr>
      <w:r w:rsidRPr="76BDC8DF">
        <w:t>Diversity of expertise and perspectives of the team and the inclusion of industry partners that will amplify impact;</w:t>
      </w:r>
    </w:p>
    <w:p w14:paraId="0BA43EB0" w14:textId="77777777" w:rsidR="00812EE5" w:rsidRDefault="00952536" w:rsidP="00B66D1E">
      <w:pPr>
        <w:pStyle w:val="ListParagraph"/>
        <w:numPr>
          <w:ilvl w:val="0"/>
          <w:numId w:val="53"/>
        </w:numPr>
      </w:pPr>
      <w:r w:rsidRPr="00952536">
        <w:t xml:space="preserve">Extent to which the facilities and equipment (existing and proposed) will be </w:t>
      </w:r>
      <w:r w:rsidR="00812EE5">
        <w:t xml:space="preserve">are </w:t>
      </w:r>
      <w:proofErr w:type="spellStart"/>
      <w:r w:rsidR="00812EE5">
        <w:t>sufficent</w:t>
      </w:r>
      <w:proofErr w:type="spellEnd"/>
      <w:r w:rsidRPr="00952536">
        <w:t xml:space="preserve"> to ensure project success</w:t>
      </w:r>
      <w:r w:rsidR="00812EE5">
        <w:t>;</w:t>
      </w:r>
    </w:p>
    <w:p w14:paraId="72B0F552" w14:textId="23A853D1" w:rsidR="00894479" w:rsidRPr="003C7F1E" w:rsidRDefault="00894479" w:rsidP="00B66D1E">
      <w:pPr>
        <w:pStyle w:val="ListParagraph"/>
        <w:numPr>
          <w:ilvl w:val="0"/>
          <w:numId w:val="53"/>
        </w:numPr>
      </w:pPr>
      <w:r w:rsidRPr="76BDC8DF">
        <w:t>Degree to which the proposed consortia/team demonstrates the ability to facilitate and expedite further demonstration, development, and commercial deployment of the proposed technologies;</w:t>
      </w:r>
    </w:p>
    <w:p w14:paraId="09C02FA5" w14:textId="77777777" w:rsidR="00894479" w:rsidRPr="003C7F1E" w:rsidRDefault="00894479" w:rsidP="00B66D1E">
      <w:pPr>
        <w:pStyle w:val="ListParagraph"/>
        <w:numPr>
          <w:ilvl w:val="0"/>
          <w:numId w:val="53"/>
        </w:numPr>
      </w:pPr>
      <w:r w:rsidRPr="76BDC8DF">
        <w:t>Level of participation by project participants as evidenced by letter(s) of commitment and how well they are integrated into the Workplan; and</w:t>
      </w:r>
    </w:p>
    <w:p w14:paraId="2CF0934D" w14:textId="3FE4A166" w:rsidR="00894479" w:rsidRPr="003C7F1E" w:rsidRDefault="00894479" w:rsidP="00B66D1E">
      <w:pPr>
        <w:pStyle w:val="ListParagraph"/>
        <w:numPr>
          <w:ilvl w:val="0"/>
          <w:numId w:val="53"/>
        </w:numPr>
      </w:pPr>
      <w:r w:rsidRPr="76BDC8DF">
        <w:t>Reasonableness of the budget and spend plan for the proposed project and objectives.</w:t>
      </w:r>
    </w:p>
    <w:p w14:paraId="476304FF" w14:textId="77777777" w:rsidR="00C44599" w:rsidRDefault="00C44599" w:rsidP="001E1A39">
      <w:pPr>
        <w:rPr>
          <w:rFonts w:cs="Calibri"/>
        </w:rPr>
      </w:pPr>
    </w:p>
    <w:p w14:paraId="16640E9E" w14:textId="26CA68DE" w:rsidR="008B3EA2" w:rsidRPr="000D19FD" w:rsidRDefault="008B3EA2" w:rsidP="00D638EA">
      <w:pPr>
        <w:pStyle w:val="Heading3"/>
        <w:numPr>
          <w:ilvl w:val="0"/>
          <w:numId w:val="29"/>
        </w:numPr>
      </w:pPr>
      <w:bookmarkStart w:id="436" w:name="_Toc519602391"/>
      <w:bookmarkStart w:id="437" w:name="_Toc167329073"/>
      <w:bookmarkStart w:id="438" w:name="_Toc187385566"/>
      <w:r w:rsidRPr="000D19FD">
        <w:t>Criteria for Replies to Reviewer Comments</w:t>
      </w:r>
      <w:bookmarkEnd w:id="436"/>
      <w:bookmarkEnd w:id="437"/>
      <w:bookmarkEnd w:id="438"/>
    </w:p>
    <w:p w14:paraId="3AE698CC" w14:textId="5BE53BE5" w:rsidR="004B103C" w:rsidRPr="00930D53" w:rsidDel="00F12AD4" w:rsidRDefault="008B3EA2" w:rsidP="00930D53">
      <w:r w:rsidRPr="000D19FD">
        <w:t>DOE has not established separate criteria to evaluate Replies to Reviewer Comments. Instead, Replies to Reviewer Comments are attached to the original applications and evaluated as an extension of the</w:t>
      </w:r>
      <w:r w:rsidRPr="00C3139F">
        <w:t xml:space="preserve"> </w:t>
      </w:r>
      <w:r w:rsidR="1C5B44D4">
        <w:t>ap</w:t>
      </w:r>
      <w:r>
        <w:t>plication</w:t>
      </w:r>
      <w:r w:rsidRPr="00C3139F">
        <w:t>.</w:t>
      </w:r>
    </w:p>
    <w:p w14:paraId="188AC339" w14:textId="77777777" w:rsidR="00EE38D2" w:rsidRPr="00930D53" w:rsidRDefault="00EE38D2" w:rsidP="00930D53"/>
    <w:p w14:paraId="0E3733D8" w14:textId="11258055" w:rsidR="001E6CA2" w:rsidRPr="004B103C" w:rsidRDefault="00D06F9C" w:rsidP="00166E64">
      <w:pPr>
        <w:pStyle w:val="Heading2"/>
      </w:pPr>
      <w:bookmarkStart w:id="439" w:name="_Other_Selection_Factors"/>
      <w:bookmarkStart w:id="440" w:name="_Hlk176514461"/>
      <w:bookmarkEnd w:id="439"/>
      <w:r>
        <w:t xml:space="preserve"> </w:t>
      </w:r>
      <w:bookmarkStart w:id="441" w:name="_Toc187385567"/>
      <w:r w:rsidR="004A53B8" w:rsidRPr="00044816">
        <w:t>Other Selection Factor</w:t>
      </w:r>
      <w:bookmarkEnd w:id="440"/>
      <w:r w:rsidR="004A53B8" w:rsidRPr="00044816">
        <w:t>s</w:t>
      </w:r>
      <w:bookmarkEnd w:id="441"/>
    </w:p>
    <w:p w14:paraId="50103F1B" w14:textId="3929BF26" w:rsidR="00FF01EF" w:rsidRPr="009F7823" w:rsidRDefault="00FF01EF" w:rsidP="00274F54">
      <w:pPr>
        <w:pStyle w:val="Body1"/>
      </w:pPr>
      <w:r w:rsidRPr="009F7823" w:rsidDel="00F12AD4">
        <w:t xml:space="preserve">In addition to the above criteria, the Selection Official may consider the following program policy factors in determining which </w:t>
      </w:r>
      <w:r w:rsidR="46C10426" w:rsidRPr="009F7823">
        <w:t>a</w:t>
      </w:r>
      <w:r w:rsidRPr="009F7823">
        <w:t>pplications</w:t>
      </w:r>
      <w:r w:rsidRPr="009F7823" w:rsidDel="00F12AD4">
        <w:t xml:space="preserve"> to select for award negotiations:</w:t>
      </w:r>
    </w:p>
    <w:p w14:paraId="705F4358" w14:textId="77777777" w:rsidR="00A47ED9" w:rsidRPr="009F7823" w:rsidDel="00F12AD4" w:rsidRDefault="00A47ED9" w:rsidP="00274F54">
      <w:pPr>
        <w:pStyle w:val="Body1"/>
      </w:pPr>
    </w:p>
    <w:p w14:paraId="50FD2A81" w14:textId="45EE1E47" w:rsidR="00E62FE2" w:rsidRPr="009F7823" w:rsidRDefault="00E62FE2" w:rsidP="00B66D1E">
      <w:pPr>
        <w:pStyle w:val="ListParagraph"/>
        <w:numPr>
          <w:ilvl w:val="0"/>
          <w:numId w:val="55"/>
        </w:numPr>
      </w:pPr>
      <w:r w:rsidRPr="009F7823">
        <w:t xml:space="preserve">The degree to which the proposed project exhibits technological diversity when compared to the existing DOE project portfolio and other projects selected from the subject </w:t>
      </w:r>
      <w:r w:rsidR="00B3200C" w:rsidRPr="009F7823">
        <w:t>NOFO</w:t>
      </w:r>
      <w:r w:rsidRPr="009F7823">
        <w:t>;</w:t>
      </w:r>
    </w:p>
    <w:p w14:paraId="1B548349" w14:textId="3758D9CE" w:rsidR="00E62FE2" w:rsidRPr="009F7823" w:rsidRDefault="00E62FE2" w:rsidP="00B66D1E">
      <w:pPr>
        <w:pStyle w:val="ListParagraph"/>
        <w:numPr>
          <w:ilvl w:val="0"/>
          <w:numId w:val="55"/>
        </w:numPr>
      </w:pPr>
      <w:r w:rsidRPr="009F7823">
        <w:t>The degree to which the proposed project, including proposed cost share, optimizes the use of available DOE funding to achieve programmatic objectives;</w:t>
      </w:r>
    </w:p>
    <w:p w14:paraId="143D5AFE" w14:textId="2871D201" w:rsidR="00E62FE2" w:rsidRPr="009F7823" w:rsidRDefault="00E62FE2" w:rsidP="00B66D1E">
      <w:pPr>
        <w:pStyle w:val="ListParagraph"/>
        <w:numPr>
          <w:ilvl w:val="0"/>
          <w:numId w:val="55"/>
        </w:numPr>
      </w:pPr>
      <w:r w:rsidRPr="009F7823">
        <w:t>The level of industry involvement and demonstrated ability to accelerate demonstration and commercialization and overcome key market barriers;</w:t>
      </w:r>
    </w:p>
    <w:p w14:paraId="10D88317" w14:textId="1B970C0D" w:rsidR="00E62FE2" w:rsidRPr="009F7823" w:rsidRDefault="37268F45" w:rsidP="00B66D1E">
      <w:pPr>
        <w:pStyle w:val="ListParagraph"/>
        <w:numPr>
          <w:ilvl w:val="0"/>
          <w:numId w:val="55"/>
        </w:numPr>
      </w:pPr>
      <w:r w:rsidRPr="009F7823">
        <w:t>The degree to which the proposed project is likely to lead to increased high-quality employment and manufacturing in the United States;</w:t>
      </w:r>
    </w:p>
    <w:p w14:paraId="5D29C166" w14:textId="77777777" w:rsidR="00E62FE2" w:rsidRPr="009F7823" w:rsidRDefault="00E62FE2" w:rsidP="00B66D1E">
      <w:pPr>
        <w:pStyle w:val="ListParagraph"/>
        <w:numPr>
          <w:ilvl w:val="0"/>
          <w:numId w:val="55"/>
        </w:numPr>
      </w:pPr>
      <w:r w:rsidRPr="009F7823">
        <w:t xml:space="preserve">The degree to which the proposed project will accelerate transformational technological advances in areas that industry by itself is not likely to undertake because of technical and financial uncertainty; </w:t>
      </w:r>
    </w:p>
    <w:p w14:paraId="25ED612A" w14:textId="048925D6" w:rsidR="00E62FE2" w:rsidRPr="009F7823" w:rsidRDefault="00E62FE2" w:rsidP="00B66D1E">
      <w:pPr>
        <w:pStyle w:val="ListParagraph"/>
        <w:numPr>
          <w:ilvl w:val="0"/>
          <w:numId w:val="55"/>
        </w:numPr>
      </w:pPr>
      <w:r w:rsidRPr="009F7823">
        <w:t>The degree to which the proposed project, or group of projects, represent a desired geographic distribution (considering past awards and current applications);</w:t>
      </w:r>
    </w:p>
    <w:p w14:paraId="1EB54C72" w14:textId="31307675" w:rsidR="00E62FE2" w:rsidRPr="009F7823" w:rsidRDefault="00E62FE2" w:rsidP="00B66D1E">
      <w:pPr>
        <w:pStyle w:val="ListParagraph"/>
        <w:numPr>
          <w:ilvl w:val="0"/>
          <w:numId w:val="55"/>
        </w:numPr>
      </w:pPr>
      <w:bookmarkStart w:id="442" w:name="_Hlk70316102"/>
      <w:r w:rsidRPr="009F7823">
        <w:lastRenderedPageBreak/>
        <w:t xml:space="preserve">The degree to which the proposed project incorporates applicant or team members from Minority Serving Institutions; and partnerships with </w:t>
      </w:r>
      <w:r w:rsidR="003E31AF" w:rsidRPr="009F7823">
        <w:t>businesses majority owned or controlled by</w:t>
      </w:r>
      <w:r w:rsidR="006B2E2C" w:rsidRPr="009F7823">
        <w:t xml:space="preserve"> </w:t>
      </w:r>
      <w:r w:rsidRPr="009F7823">
        <w:t xml:space="preserve">underrepresented </w:t>
      </w:r>
      <w:r w:rsidR="006B2E2C" w:rsidRPr="009F7823">
        <w:t xml:space="preserve">persons or groups of </w:t>
      </w:r>
      <w:r w:rsidR="006F1728" w:rsidRPr="009F7823">
        <w:t>underrepresented person</w:t>
      </w:r>
      <w:r w:rsidR="00F714B6">
        <w:t>s</w:t>
      </w:r>
      <w:r w:rsidR="006B2E2C" w:rsidRPr="009F7823">
        <w:t xml:space="preserve"> </w:t>
      </w:r>
      <w:r w:rsidRPr="009F7823">
        <w:t xml:space="preserve">or Indian Tribes; </w:t>
      </w:r>
    </w:p>
    <w:p w14:paraId="0BD47D1B" w14:textId="77777777" w:rsidR="00E62FE2" w:rsidRPr="009F7823" w:rsidRDefault="00E62FE2" w:rsidP="00B66D1E">
      <w:pPr>
        <w:pStyle w:val="ListParagraph"/>
        <w:numPr>
          <w:ilvl w:val="0"/>
          <w:numId w:val="55"/>
        </w:numPr>
      </w:pPr>
      <w:r w:rsidRPr="009F7823">
        <w:t xml:space="preserve">The degree to which </w:t>
      </w:r>
      <w:bookmarkStart w:id="443" w:name="_Hlk112842013"/>
      <w:r w:rsidRPr="009F7823">
        <w:t>the proposed project will employ procurement of U.S. iron, steel, manufactured products, and construction materials.</w:t>
      </w:r>
      <w:bookmarkEnd w:id="443"/>
    </w:p>
    <w:bookmarkEnd w:id="442"/>
    <w:p w14:paraId="29E59FAD" w14:textId="77777777" w:rsidR="00EA499B" w:rsidRPr="009F7823" w:rsidRDefault="00EA499B" w:rsidP="00B66D1E">
      <w:pPr>
        <w:pStyle w:val="ListParagraph"/>
        <w:numPr>
          <w:ilvl w:val="0"/>
          <w:numId w:val="55"/>
        </w:numPr>
      </w:pPr>
      <w:r w:rsidRPr="009F7823">
        <w:t>The degree to which the proposed project contributes to the diversity of organizations and organization types and sizes selected from the subject NOFO when compared to the existing DOE project portfolio.</w:t>
      </w:r>
    </w:p>
    <w:p w14:paraId="168AE39A" w14:textId="77777777" w:rsidR="00A74DA9" w:rsidRPr="009F7823" w:rsidRDefault="00A74DA9" w:rsidP="00B66D1E">
      <w:pPr>
        <w:pStyle w:val="ListParagraph"/>
        <w:numPr>
          <w:ilvl w:val="0"/>
          <w:numId w:val="55"/>
        </w:numPr>
      </w:pPr>
      <w:r w:rsidRPr="009F7823">
        <w:t>The degree to which the proposed project avoids duplication/overlap with other publicly or privately funded work.</w:t>
      </w:r>
    </w:p>
    <w:p w14:paraId="1159304F" w14:textId="77777777" w:rsidR="00CF02DC" w:rsidRPr="009F7823" w:rsidRDefault="00CF02DC" w:rsidP="00B66D1E">
      <w:pPr>
        <w:pStyle w:val="ListParagraph"/>
        <w:numPr>
          <w:ilvl w:val="0"/>
          <w:numId w:val="55"/>
        </w:numPr>
      </w:pPr>
      <w:r w:rsidRPr="009F7823">
        <w:t>The degree to which the project’s solution or strategy will maximize deployment or replication.</w:t>
      </w:r>
    </w:p>
    <w:p w14:paraId="0C8B9AF9" w14:textId="77777777" w:rsidR="00E62FE2" w:rsidRPr="009F7823" w:rsidRDefault="00E62FE2" w:rsidP="00D543FF">
      <w:pPr>
        <w:pStyle w:val="ListParagraph"/>
        <w:numPr>
          <w:ilvl w:val="0"/>
          <w:numId w:val="55"/>
        </w:numPr>
      </w:pPr>
      <w:r w:rsidRPr="009F7823">
        <w:t>The degree to which the proposed project has broad public support from the communities most directly impacted by the project.</w:t>
      </w:r>
    </w:p>
    <w:p w14:paraId="1F36E78C" w14:textId="77777777" w:rsidR="00B409D8" w:rsidRDefault="00B409D8" w:rsidP="00816BC8"/>
    <w:p w14:paraId="43426DBF" w14:textId="77777777" w:rsidR="00B409D8" w:rsidRDefault="00B409D8" w:rsidP="00816BC8">
      <w:pPr>
        <w:sectPr w:rsidR="00B409D8" w:rsidSect="00476C82">
          <w:headerReference w:type="default" r:id="rId52"/>
          <w:pgSz w:w="12240" w:h="15840"/>
          <w:pgMar w:top="1440" w:right="1440" w:bottom="1440" w:left="1440" w:header="720" w:footer="270" w:gutter="0"/>
          <w:cols w:space="720"/>
          <w:docGrid w:linePitch="360"/>
        </w:sectPr>
      </w:pPr>
    </w:p>
    <w:p w14:paraId="74EF1A65" w14:textId="77777777" w:rsidR="00E50EB2" w:rsidRDefault="00E50EB2" w:rsidP="00E50EB2">
      <w:pPr>
        <w:pStyle w:val="Heading1"/>
      </w:pPr>
      <w:bookmarkStart w:id="444" w:name="_Toc187385568"/>
      <w:r>
        <w:lastRenderedPageBreak/>
        <w:t>VII. Selection and Award Notices</w:t>
      </w:r>
      <w:bookmarkEnd w:id="444"/>
    </w:p>
    <w:p w14:paraId="17714101" w14:textId="77777777" w:rsidR="007D2440" w:rsidRPr="008F094D" w:rsidRDefault="007D2440" w:rsidP="008F094D"/>
    <w:p w14:paraId="34967E88" w14:textId="2F16C430" w:rsidR="003E0B24" w:rsidRPr="008F094D" w:rsidRDefault="003E0B24" w:rsidP="00544D53">
      <w:pPr>
        <w:pStyle w:val="BBodyText"/>
      </w:pPr>
      <w:r w:rsidRPr="008F094D">
        <w:t xml:space="preserve">Please see the </w:t>
      </w:r>
      <w:r w:rsidRPr="00304544">
        <w:rPr>
          <w:color w:val="C83000"/>
        </w:rPr>
        <w:t xml:space="preserve">NOFO Part 2, </w:t>
      </w:r>
      <w:r w:rsidRPr="00304544">
        <w:rPr>
          <w:i/>
          <w:iCs/>
          <w:color w:val="C83000"/>
        </w:rPr>
        <w:t>Selection and Award Notices</w:t>
      </w:r>
      <w:r w:rsidRPr="00304544">
        <w:rPr>
          <w:color w:val="C83000"/>
        </w:rPr>
        <w:t xml:space="preserve"> </w:t>
      </w:r>
      <w:r w:rsidRPr="008F094D">
        <w:t xml:space="preserve">for </w:t>
      </w:r>
      <w:r w:rsidR="00C84066" w:rsidRPr="008F094D">
        <w:t>information</w:t>
      </w:r>
      <w:r w:rsidRPr="008F094D">
        <w:t xml:space="preserve"> on </w:t>
      </w:r>
      <w:r w:rsidR="00C84066" w:rsidRPr="008F094D">
        <w:t>notifications for Concept Papers</w:t>
      </w:r>
      <w:r w:rsidR="00BB3177" w:rsidRPr="008F094D">
        <w:t xml:space="preserve"> (if applicable)</w:t>
      </w:r>
      <w:r w:rsidR="00C84066" w:rsidRPr="008F094D">
        <w:t>, Applications, Award Negotiations</w:t>
      </w:r>
      <w:r w:rsidR="003B3C0B" w:rsidRPr="008F094D">
        <w:t>, and Post-Selection Information Requests.</w:t>
      </w:r>
    </w:p>
    <w:p w14:paraId="601FC5C7" w14:textId="3F7CBCA9" w:rsidR="008227C6" w:rsidRDefault="008227C6" w:rsidP="002B2A53">
      <w:pPr>
        <w:rPr>
          <w:w w:val="85"/>
        </w:rPr>
      </w:pPr>
      <w:bookmarkStart w:id="445" w:name="_Toc109390714"/>
      <w:bookmarkStart w:id="446" w:name="_Toc109390930"/>
      <w:bookmarkStart w:id="447" w:name="_Toc109391423"/>
      <w:bookmarkStart w:id="448" w:name="_Toc109391921"/>
      <w:bookmarkStart w:id="449" w:name="_Toc109392247"/>
      <w:bookmarkStart w:id="450" w:name="_Toc109392449"/>
      <w:bookmarkStart w:id="451" w:name="_Toc109390716"/>
      <w:bookmarkStart w:id="452" w:name="_Toc109390932"/>
      <w:bookmarkStart w:id="453" w:name="_Toc109391425"/>
      <w:bookmarkStart w:id="454" w:name="_Toc109391923"/>
      <w:bookmarkStart w:id="455" w:name="_Toc109392249"/>
      <w:bookmarkStart w:id="456" w:name="_Toc109392451"/>
      <w:bookmarkStart w:id="457" w:name="_Toc515980134"/>
      <w:bookmarkStart w:id="458" w:name="_Toc515980229"/>
      <w:bookmarkStart w:id="459" w:name="_Toc517191929"/>
      <w:bookmarkStart w:id="460" w:name="_Toc517350978"/>
      <w:bookmarkStart w:id="461" w:name="_Toc517771570"/>
      <w:bookmarkStart w:id="462" w:name="_Toc517797787"/>
      <w:bookmarkStart w:id="463" w:name="_Toc517797867"/>
      <w:bookmarkStart w:id="464" w:name="_Toc517797945"/>
      <w:bookmarkStart w:id="465" w:name="_Toc517798060"/>
      <w:bookmarkStart w:id="466" w:name="_Toc517798285"/>
      <w:bookmarkStart w:id="467" w:name="_Toc517798366"/>
      <w:bookmarkStart w:id="468" w:name="_Toc517798926"/>
      <w:bookmarkStart w:id="469" w:name="_Toc517799226"/>
      <w:bookmarkStart w:id="470" w:name="_Toc519602182"/>
      <w:bookmarkStart w:id="471" w:name="_Toc519602254"/>
      <w:bookmarkStart w:id="472" w:name="_Toc519602392"/>
      <w:bookmarkStart w:id="473" w:name="_Toc519602558"/>
      <w:bookmarkStart w:id="474" w:name="_Toc520382667"/>
      <w:bookmarkStart w:id="475" w:name="_Toc520455665"/>
      <w:bookmarkStart w:id="476" w:name="_Toc520455835"/>
      <w:bookmarkStart w:id="477" w:name="_Toc520455667"/>
      <w:bookmarkStart w:id="478" w:name="_Toc520455837"/>
      <w:bookmarkStart w:id="479" w:name="_Toc520455668"/>
      <w:bookmarkStart w:id="480" w:name="_Toc520455838"/>
      <w:bookmarkStart w:id="481" w:name="_Toc520455669"/>
      <w:bookmarkStart w:id="482" w:name="_Toc520455839"/>
      <w:bookmarkStart w:id="483" w:name="_Toc517191931"/>
      <w:bookmarkStart w:id="484" w:name="_Toc517350980"/>
      <w:bookmarkStart w:id="485" w:name="_Toc517771572"/>
      <w:bookmarkStart w:id="486" w:name="_Toc517797789"/>
      <w:bookmarkStart w:id="487" w:name="_Toc517797869"/>
      <w:bookmarkStart w:id="488" w:name="_Toc517797947"/>
      <w:bookmarkStart w:id="489" w:name="_Toc517798062"/>
      <w:bookmarkStart w:id="490" w:name="_Toc517798287"/>
      <w:bookmarkStart w:id="491" w:name="_Toc517798368"/>
      <w:bookmarkStart w:id="492" w:name="_Toc517798928"/>
      <w:bookmarkStart w:id="493" w:name="_Toc517799228"/>
      <w:bookmarkStart w:id="494" w:name="_Toc519602184"/>
      <w:bookmarkStart w:id="495" w:name="_Toc519602256"/>
      <w:bookmarkStart w:id="496" w:name="_Toc519602394"/>
      <w:bookmarkStart w:id="497" w:name="_Toc519602560"/>
      <w:bookmarkStart w:id="498" w:name="_Toc520382669"/>
      <w:bookmarkStart w:id="499" w:name="_Toc520455670"/>
      <w:bookmarkStart w:id="500" w:name="_Toc520455840"/>
      <w:bookmarkStart w:id="501" w:name="_Toc515980137"/>
      <w:bookmarkStart w:id="502" w:name="_Toc515980232"/>
      <w:bookmarkStart w:id="503" w:name="_Toc517191933"/>
      <w:bookmarkStart w:id="504" w:name="_Toc517350982"/>
      <w:bookmarkStart w:id="505" w:name="_Toc517771574"/>
      <w:bookmarkStart w:id="506" w:name="_Toc517797791"/>
      <w:bookmarkStart w:id="507" w:name="_Toc517797871"/>
      <w:bookmarkStart w:id="508" w:name="_Toc517797949"/>
      <w:bookmarkStart w:id="509" w:name="_Toc517798064"/>
      <w:bookmarkStart w:id="510" w:name="_Toc517798289"/>
      <w:bookmarkStart w:id="511" w:name="_Toc517798370"/>
      <w:bookmarkStart w:id="512" w:name="_Toc517798930"/>
      <w:bookmarkStart w:id="513" w:name="_Toc517799231"/>
      <w:bookmarkStart w:id="514" w:name="_Toc519602186"/>
      <w:bookmarkStart w:id="515" w:name="_Toc519602258"/>
      <w:bookmarkStart w:id="516" w:name="_Toc519602397"/>
      <w:bookmarkStart w:id="517" w:name="_Toc519602563"/>
      <w:bookmarkStart w:id="518" w:name="_Toc520382672"/>
      <w:bookmarkStart w:id="519" w:name="_Toc520455673"/>
      <w:bookmarkStart w:id="520" w:name="_Toc520455843"/>
      <w:bookmarkStart w:id="521" w:name="_Toc440624336"/>
      <w:bookmarkStart w:id="522" w:name="_Toc515980139"/>
      <w:bookmarkStart w:id="523" w:name="_Toc515980234"/>
      <w:bookmarkStart w:id="524" w:name="_Toc517191935"/>
      <w:bookmarkStart w:id="525" w:name="_Toc517350984"/>
      <w:bookmarkStart w:id="526" w:name="_Toc517771576"/>
      <w:bookmarkStart w:id="527" w:name="_Toc517797793"/>
      <w:bookmarkStart w:id="528" w:name="_Toc517797873"/>
      <w:bookmarkStart w:id="529" w:name="_Toc517797951"/>
      <w:bookmarkStart w:id="530" w:name="_Toc517798066"/>
      <w:bookmarkStart w:id="531" w:name="_Toc517798291"/>
      <w:bookmarkStart w:id="532" w:name="_Toc517798372"/>
      <w:bookmarkStart w:id="533" w:name="_Toc517798932"/>
      <w:bookmarkStart w:id="534" w:name="_Toc517799239"/>
      <w:bookmarkStart w:id="535" w:name="_Toc519602188"/>
      <w:bookmarkStart w:id="536" w:name="_Toc519602260"/>
      <w:bookmarkStart w:id="537" w:name="_Toc519602405"/>
      <w:bookmarkStart w:id="538" w:name="_Toc519602571"/>
      <w:bookmarkStart w:id="539" w:name="_Toc520382680"/>
      <w:bookmarkStart w:id="540" w:name="_Toc520455681"/>
      <w:bookmarkStart w:id="541" w:name="_Toc520455851"/>
      <w:bookmarkStart w:id="542" w:name="_Toc517798934"/>
      <w:bookmarkStart w:id="543" w:name="_Toc519602262"/>
      <w:bookmarkStart w:id="544" w:name="_Toc519602407"/>
      <w:bookmarkStart w:id="545" w:name="_Toc16732908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bookmarkEnd w:id="542"/>
    <w:bookmarkEnd w:id="543"/>
    <w:bookmarkEnd w:id="544"/>
    <w:bookmarkEnd w:id="545"/>
    <w:p w14:paraId="4E96E269" w14:textId="48C4A04A" w:rsidR="6B063F0B" w:rsidRDefault="6B063F0B" w:rsidP="6C7F6BF9">
      <w:pPr>
        <w:sectPr w:rsidR="6B063F0B" w:rsidSect="00476C82">
          <w:headerReference w:type="default" r:id="rId53"/>
          <w:pgSz w:w="12240" w:h="15840"/>
          <w:pgMar w:top="1440" w:right="1440" w:bottom="1440" w:left="1440" w:header="720" w:footer="270" w:gutter="0"/>
          <w:cols w:space="720"/>
          <w:docGrid w:linePitch="360"/>
        </w:sectPr>
      </w:pPr>
    </w:p>
    <w:p w14:paraId="41C15AD9" w14:textId="6FADCD56" w:rsidR="00EA215F" w:rsidRDefault="004E7401" w:rsidP="004E7401">
      <w:pPr>
        <w:pStyle w:val="Heading1"/>
      </w:pPr>
      <w:bookmarkStart w:id="546" w:name="_Toc187385569"/>
      <w:r>
        <w:lastRenderedPageBreak/>
        <w:t xml:space="preserve">VIII. </w:t>
      </w:r>
      <w:r w:rsidRPr="00C3139F">
        <w:t>Award Administration Information</w:t>
      </w:r>
      <w:bookmarkEnd w:id="546"/>
    </w:p>
    <w:p w14:paraId="5258F65F" w14:textId="77777777" w:rsidR="004E7401" w:rsidRPr="004E7401" w:rsidRDefault="004E7401" w:rsidP="00544D53">
      <w:pPr>
        <w:pStyle w:val="BBodyText"/>
      </w:pPr>
    </w:p>
    <w:p w14:paraId="07162FF6" w14:textId="5C026681" w:rsidR="00E1354C" w:rsidRPr="00314FC8" w:rsidRDefault="00E1354C" w:rsidP="00D638EA">
      <w:pPr>
        <w:pStyle w:val="Heading2"/>
        <w:numPr>
          <w:ilvl w:val="0"/>
          <w:numId w:val="35"/>
        </w:numPr>
      </w:pPr>
      <w:bookmarkStart w:id="547" w:name="_Toc187385570"/>
      <w:r w:rsidRPr="00314FC8">
        <w:t>Post-</w:t>
      </w:r>
      <w:r w:rsidR="00F06B53">
        <w:t>A</w:t>
      </w:r>
      <w:r w:rsidRPr="00314FC8">
        <w:t>ward Requirements and Administration</w:t>
      </w:r>
      <w:bookmarkStart w:id="548" w:name="Post"/>
      <w:bookmarkEnd w:id="547"/>
    </w:p>
    <w:p w14:paraId="4951E81C" w14:textId="50EB02AF" w:rsidR="002816F6" w:rsidRDefault="00E1354C" w:rsidP="00274F54">
      <w:pPr>
        <w:pStyle w:val="Body1"/>
      </w:pPr>
      <w:bookmarkStart w:id="549" w:name="Administrative_and_national_policy_requi"/>
      <w:bookmarkEnd w:id="548"/>
      <w:bookmarkEnd w:id="549"/>
      <w:r w:rsidRPr="0066136C">
        <w:t>DOE require</w:t>
      </w:r>
      <w:r w:rsidR="005C182D">
        <w:t>s</w:t>
      </w:r>
      <w:r w:rsidRPr="0066136C">
        <w:t xml:space="preserve"> all award recipients to follow and accept requirements governed by laws and policies – both federal government-wide and DOE or program specific. These post-award requirements include all </w:t>
      </w:r>
      <w:r w:rsidR="003346D3">
        <w:t>N</w:t>
      </w:r>
      <w:r w:rsidRPr="0066136C">
        <w:t xml:space="preserve">ational </w:t>
      </w:r>
      <w:r w:rsidR="00775CBD">
        <w:t>and Administrative P</w:t>
      </w:r>
      <w:r w:rsidRPr="0066136C">
        <w:t xml:space="preserve">olicy </w:t>
      </w:r>
      <w:r w:rsidR="00775CBD">
        <w:t>R</w:t>
      </w:r>
      <w:r w:rsidRPr="0066136C">
        <w:t>equirements; financial assistance general Certifications and Representations; Build America, Buy America requirements; Davis-Bacon Act requirements</w:t>
      </w:r>
      <w:r>
        <w:t>;</w:t>
      </w:r>
      <w:r w:rsidRPr="0066136C">
        <w:t xml:space="preserve"> Bipartisan Infrastructure Law-Specific Requirements; Fraud, Waste and Abuse requirements; Safety, Security, and Regulatory requirements; and Environmental Review in Accordance with National Environmental Policy Act requirements.</w:t>
      </w:r>
    </w:p>
    <w:p w14:paraId="6C05A729" w14:textId="77777777" w:rsidR="00173262" w:rsidRDefault="00173262" w:rsidP="00274F54">
      <w:pPr>
        <w:pStyle w:val="Body1"/>
      </w:pPr>
    </w:p>
    <w:p w14:paraId="5AD16859" w14:textId="104B8400" w:rsidR="00173262" w:rsidRDefault="00BE52A4" w:rsidP="00DF2DF4">
      <w:r>
        <w:t>Post-Award requirements and administration</w:t>
      </w:r>
      <w:r w:rsidR="00173262">
        <w:t xml:space="preserve"> applicable to awards funded under this NOFO are identified below. Detailed descriptions of standard funding restrictions are provided in the </w:t>
      </w:r>
      <w:r w:rsidR="00173262" w:rsidRPr="00F27744">
        <w:rPr>
          <w:color w:val="C83000"/>
        </w:rPr>
        <w:t>NOFO Part 2</w:t>
      </w:r>
      <w:r w:rsidR="00F27744">
        <w:rPr>
          <w:color w:val="C83000"/>
        </w:rPr>
        <w:t>,</w:t>
      </w:r>
      <w:r w:rsidR="00173262">
        <w:rPr>
          <w:color w:val="C83000"/>
        </w:rPr>
        <w:t xml:space="preserve"> </w:t>
      </w:r>
      <w:r w:rsidR="007F0D58" w:rsidRPr="00F27744">
        <w:rPr>
          <w:i/>
          <w:color w:val="C83000"/>
        </w:rPr>
        <w:t>Post-Award Requirements and Administration</w:t>
      </w:r>
      <w:r w:rsidR="00173262">
        <w:t xml:space="preserve"> section. Detailed descriptions of program specific funding restrictions are provided below the table.</w:t>
      </w:r>
    </w:p>
    <w:p w14:paraId="58048BCC" w14:textId="77777777" w:rsidR="006521FF" w:rsidRDefault="006521FF" w:rsidP="00274F54">
      <w:pPr>
        <w:pStyle w:val="Body1"/>
      </w:pPr>
    </w:p>
    <w:tbl>
      <w:tblPr>
        <w:tblStyle w:val="TableGrid"/>
        <w:tblW w:w="9620" w:type="dxa"/>
        <w:jc w:val="center"/>
        <w:tblInd w:w="0" w:type="dxa"/>
        <w:tblLayout w:type="fixed"/>
        <w:tblLook w:val="04A0" w:firstRow="1" w:lastRow="0" w:firstColumn="1" w:lastColumn="0" w:noHBand="0" w:noVBand="1"/>
      </w:tblPr>
      <w:tblGrid>
        <w:gridCol w:w="6830"/>
        <w:gridCol w:w="2790"/>
      </w:tblGrid>
      <w:tr w:rsidR="00D24BF3" w14:paraId="1E99629F" w14:textId="77777777" w:rsidTr="00F46095">
        <w:trPr>
          <w:trHeight w:val="403"/>
          <w:jc w:val="center"/>
        </w:trPr>
        <w:tc>
          <w:tcPr>
            <w:tcW w:w="9620" w:type="dxa"/>
            <w:gridSpan w:val="2"/>
            <w:tcBorders>
              <w:top w:val="single" w:sz="8" w:space="0" w:color="auto"/>
              <w:left w:val="single" w:sz="8" w:space="0" w:color="auto"/>
              <w:bottom w:val="single" w:sz="8" w:space="0" w:color="auto"/>
              <w:right w:val="single" w:sz="8" w:space="0" w:color="auto"/>
            </w:tcBorders>
            <w:shd w:val="clear" w:color="auto" w:fill="085A9B"/>
            <w:vAlign w:val="center"/>
          </w:tcPr>
          <w:p w14:paraId="3C54DC6F" w14:textId="2C4F9CC0" w:rsidR="00D24BF3" w:rsidRPr="00960561" w:rsidRDefault="00D24BF3" w:rsidP="00960561">
            <w:pPr>
              <w:jc w:val="center"/>
              <w:rPr>
                <w:rFonts w:asciiTheme="minorHAnsi" w:hAnsiTheme="minorHAnsi" w:cstheme="minorHAnsi"/>
              </w:rPr>
            </w:pPr>
            <w:r w:rsidRPr="00960561">
              <w:rPr>
                <w:rFonts w:asciiTheme="minorHAnsi" w:hAnsiTheme="minorHAnsi" w:cstheme="minorHAnsi"/>
                <w:b/>
                <w:bCs/>
                <w:color w:val="FFFFFF" w:themeColor="background1"/>
              </w:rPr>
              <w:t>Applicable Post-Award Requirements and Administration</w:t>
            </w:r>
          </w:p>
        </w:tc>
      </w:tr>
      <w:tr w:rsidR="00D24BF3" w14:paraId="271BE57E" w14:textId="77777777" w:rsidTr="00C47682">
        <w:trPr>
          <w:trHeight w:val="144"/>
          <w:jc w:val="center"/>
        </w:trPr>
        <w:tc>
          <w:tcPr>
            <w:tcW w:w="6830" w:type="dxa"/>
            <w:tcBorders>
              <w:top w:val="single" w:sz="8" w:space="0" w:color="auto"/>
              <w:left w:val="single" w:sz="8" w:space="0" w:color="auto"/>
              <w:bottom w:val="single" w:sz="8" w:space="0" w:color="auto"/>
              <w:right w:val="single" w:sz="8" w:space="0" w:color="auto"/>
            </w:tcBorders>
            <w:shd w:val="clear" w:color="auto" w:fill="215E99"/>
            <w:tcMar>
              <w:top w:w="29" w:type="dxa"/>
              <w:left w:w="108" w:type="dxa"/>
              <w:bottom w:w="29" w:type="dxa"/>
              <w:right w:w="108" w:type="dxa"/>
            </w:tcMar>
          </w:tcPr>
          <w:p w14:paraId="7D692E7F" w14:textId="77777777" w:rsidR="00D24BF3" w:rsidRPr="00960561" w:rsidRDefault="00D24BF3" w:rsidP="00960561">
            <w:pPr>
              <w:jc w:val="center"/>
              <w:rPr>
                <w:rFonts w:asciiTheme="minorHAnsi" w:hAnsiTheme="minorHAnsi" w:cstheme="minorHAnsi"/>
                <w:b/>
                <w:bCs/>
                <w:color w:val="FFFFFF" w:themeColor="background1"/>
              </w:rPr>
            </w:pPr>
            <w:r w:rsidRPr="00960561">
              <w:rPr>
                <w:rFonts w:asciiTheme="minorHAnsi" w:hAnsiTheme="minorHAnsi" w:cstheme="minorHAnsi"/>
                <w:b/>
                <w:bCs/>
                <w:color w:val="FFFFFF" w:themeColor="background1"/>
              </w:rPr>
              <w:t>Title</w:t>
            </w:r>
          </w:p>
        </w:tc>
        <w:tc>
          <w:tcPr>
            <w:tcW w:w="2790" w:type="dxa"/>
            <w:tcBorders>
              <w:top w:val="single" w:sz="8" w:space="0" w:color="auto"/>
              <w:left w:val="single" w:sz="8" w:space="0" w:color="auto"/>
              <w:bottom w:val="single" w:sz="8" w:space="0" w:color="auto"/>
              <w:right w:val="single" w:sz="8" w:space="0" w:color="auto"/>
            </w:tcBorders>
            <w:shd w:val="clear" w:color="auto" w:fill="085A9B"/>
            <w:vAlign w:val="center"/>
          </w:tcPr>
          <w:p w14:paraId="4729BBF1" w14:textId="6397423A" w:rsidR="00D24BF3" w:rsidRPr="00960561" w:rsidRDefault="00D24BF3" w:rsidP="00960561">
            <w:pPr>
              <w:jc w:val="center"/>
              <w:rPr>
                <w:rFonts w:asciiTheme="minorHAnsi" w:hAnsiTheme="minorHAnsi" w:cstheme="minorHAnsi"/>
                <w:b/>
                <w:bCs/>
                <w:color w:val="FFFFFF" w:themeColor="background1"/>
              </w:rPr>
            </w:pPr>
            <w:r w:rsidRPr="00960561">
              <w:rPr>
                <w:rFonts w:asciiTheme="minorHAnsi" w:hAnsiTheme="minorHAnsi" w:cstheme="minorHAnsi"/>
                <w:b/>
                <w:bCs/>
                <w:color w:val="FFFFFF" w:themeColor="background1"/>
              </w:rPr>
              <w:t>Location</w:t>
            </w:r>
          </w:p>
        </w:tc>
      </w:tr>
      <w:tr w:rsidR="00D24BF3" w14:paraId="528F1932" w14:textId="77777777" w:rsidTr="009F4F3E">
        <w:trPr>
          <w:trHeight w:val="144"/>
          <w:jc w:val="center"/>
        </w:trPr>
        <w:tc>
          <w:tcPr>
            <w:tcW w:w="6830" w:type="dxa"/>
            <w:tcBorders>
              <w:top w:val="single" w:sz="8" w:space="0" w:color="auto"/>
              <w:left w:val="single" w:sz="8" w:space="0" w:color="auto"/>
              <w:bottom w:val="single" w:sz="8" w:space="0" w:color="auto"/>
              <w:right w:val="single" w:sz="8" w:space="0" w:color="auto"/>
            </w:tcBorders>
            <w:shd w:val="clear" w:color="auto" w:fill="D8DCE0"/>
            <w:tcMar>
              <w:top w:w="29" w:type="dxa"/>
              <w:left w:w="108" w:type="dxa"/>
              <w:bottom w:w="29" w:type="dxa"/>
              <w:right w:w="108" w:type="dxa"/>
            </w:tcMar>
          </w:tcPr>
          <w:p w14:paraId="743FDD8D" w14:textId="77777777" w:rsidR="00D24BF3" w:rsidRPr="0043013C" w:rsidRDefault="00D24BF3" w:rsidP="00960561">
            <w:pPr>
              <w:rPr>
                <w:rFonts w:asciiTheme="minorHAnsi" w:hAnsiTheme="minorHAnsi" w:cstheme="minorHAnsi"/>
              </w:rPr>
            </w:pPr>
            <w:r w:rsidRPr="0043013C">
              <w:rPr>
                <w:rFonts w:asciiTheme="minorHAnsi" w:hAnsiTheme="minorHAnsi" w:cstheme="minorHAnsi"/>
              </w:rPr>
              <w:t>Award Administrative Requirements</w:t>
            </w:r>
          </w:p>
        </w:tc>
        <w:tc>
          <w:tcPr>
            <w:tcW w:w="2790" w:type="dxa"/>
            <w:tcBorders>
              <w:top w:val="single" w:sz="8" w:space="0" w:color="auto"/>
              <w:left w:val="single" w:sz="8" w:space="0" w:color="auto"/>
              <w:bottom w:val="single" w:sz="8" w:space="0" w:color="auto"/>
              <w:right w:val="single" w:sz="8" w:space="0" w:color="auto"/>
            </w:tcBorders>
            <w:shd w:val="clear" w:color="auto" w:fill="D8DCE0"/>
            <w:vAlign w:val="center"/>
          </w:tcPr>
          <w:p w14:paraId="51234EB3" w14:textId="77777777" w:rsidR="00D24BF3" w:rsidRPr="00960561" w:rsidRDefault="00D24BF3" w:rsidP="00960561">
            <w:pPr>
              <w:jc w:val="center"/>
              <w:rPr>
                <w:rFonts w:asciiTheme="minorHAnsi" w:hAnsiTheme="minorHAnsi" w:cstheme="minorHAnsi"/>
              </w:rPr>
            </w:pPr>
            <w:r w:rsidRPr="00960561">
              <w:rPr>
                <w:rFonts w:asciiTheme="minorHAnsi" w:hAnsiTheme="minorHAnsi" w:cstheme="minorHAnsi"/>
              </w:rPr>
              <w:t>NOFO Part 2</w:t>
            </w:r>
          </w:p>
        </w:tc>
      </w:tr>
      <w:tr w:rsidR="00D24BF3" w14:paraId="4905165C" w14:textId="77777777" w:rsidTr="009F4F3E">
        <w:trPr>
          <w:trHeight w:val="144"/>
          <w:jc w:val="center"/>
        </w:trPr>
        <w:tc>
          <w:tcPr>
            <w:tcW w:w="6830" w:type="dxa"/>
            <w:tcBorders>
              <w:top w:val="single" w:sz="8" w:space="0" w:color="auto"/>
              <w:left w:val="single" w:sz="8" w:space="0" w:color="auto"/>
              <w:bottom w:val="single" w:sz="8" w:space="0" w:color="auto"/>
              <w:right w:val="single" w:sz="8" w:space="0" w:color="auto"/>
            </w:tcBorders>
            <w:shd w:val="clear" w:color="auto" w:fill="D8DCE0"/>
            <w:tcMar>
              <w:top w:w="29" w:type="dxa"/>
              <w:left w:w="108" w:type="dxa"/>
              <w:bottom w:w="29" w:type="dxa"/>
              <w:right w:w="108" w:type="dxa"/>
            </w:tcMar>
          </w:tcPr>
          <w:p w14:paraId="56C669C8" w14:textId="77777777" w:rsidR="00D24BF3" w:rsidRPr="0043013C" w:rsidRDefault="00D24BF3" w:rsidP="00960561">
            <w:pPr>
              <w:rPr>
                <w:rFonts w:asciiTheme="minorHAnsi" w:hAnsiTheme="minorHAnsi" w:cstheme="minorHAnsi"/>
              </w:rPr>
            </w:pPr>
            <w:r w:rsidRPr="0043013C">
              <w:rPr>
                <w:rFonts w:asciiTheme="minorHAnsi" w:hAnsiTheme="minorHAnsi" w:cstheme="minorHAnsi"/>
              </w:rPr>
              <w:t>Subaward and Executive Reporting</w:t>
            </w:r>
          </w:p>
        </w:tc>
        <w:tc>
          <w:tcPr>
            <w:tcW w:w="2790" w:type="dxa"/>
            <w:tcBorders>
              <w:top w:val="single" w:sz="8" w:space="0" w:color="auto"/>
              <w:left w:val="single" w:sz="8" w:space="0" w:color="auto"/>
              <w:bottom w:val="single" w:sz="8" w:space="0" w:color="auto"/>
              <w:right w:val="single" w:sz="8" w:space="0" w:color="auto"/>
            </w:tcBorders>
            <w:shd w:val="clear" w:color="auto" w:fill="D8DCE0"/>
            <w:vAlign w:val="center"/>
          </w:tcPr>
          <w:p w14:paraId="14D4F699" w14:textId="77777777" w:rsidR="00D24BF3" w:rsidRPr="00960561" w:rsidRDefault="00D24BF3" w:rsidP="00960561">
            <w:pPr>
              <w:jc w:val="center"/>
              <w:rPr>
                <w:rFonts w:asciiTheme="minorHAnsi" w:hAnsiTheme="minorHAnsi" w:cstheme="minorHAnsi"/>
              </w:rPr>
            </w:pPr>
            <w:r w:rsidRPr="00960561">
              <w:rPr>
                <w:rFonts w:asciiTheme="minorHAnsi" w:hAnsiTheme="minorHAnsi" w:cstheme="minorHAnsi"/>
              </w:rPr>
              <w:t>NOFO Part 2</w:t>
            </w:r>
          </w:p>
        </w:tc>
      </w:tr>
      <w:tr w:rsidR="004C6898" w14:paraId="09DAF02C" w14:textId="77777777" w:rsidTr="009F4F3E">
        <w:trPr>
          <w:trHeight w:val="144"/>
          <w:jc w:val="center"/>
        </w:trPr>
        <w:tc>
          <w:tcPr>
            <w:tcW w:w="6830" w:type="dxa"/>
            <w:tcBorders>
              <w:top w:val="single" w:sz="8" w:space="0" w:color="auto"/>
              <w:left w:val="single" w:sz="8" w:space="0" w:color="auto"/>
              <w:bottom w:val="single" w:sz="8" w:space="0" w:color="auto"/>
              <w:right w:val="single" w:sz="8" w:space="0" w:color="auto"/>
            </w:tcBorders>
            <w:shd w:val="clear" w:color="auto" w:fill="D8DCE0"/>
            <w:tcMar>
              <w:top w:w="29" w:type="dxa"/>
              <w:left w:w="108" w:type="dxa"/>
              <w:bottom w:w="29" w:type="dxa"/>
              <w:right w:w="108" w:type="dxa"/>
            </w:tcMar>
          </w:tcPr>
          <w:p w14:paraId="15010A43" w14:textId="5E7F2669" w:rsidR="004C6898" w:rsidRPr="0043013C" w:rsidRDefault="004C6898" w:rsidP="00960561">
            <w:pPr>
              <w:rPr>
                <w:rFonts w:asciiTheme="minorHAnsi" w:hAnsiTheme="minorHAnsi" w:cstheme="minorHAnsi"/>
              </w:rPr>
            </w:pPr>
            <w:r w:rsidRPr="0043013C">
              <w:rPr>
                <w:rFonts w:asciiTheme="minorHAnsi" w:hAnsiTheme="minorHAnsi" w:cstheme="minorHAnsi"/>
              </w:rPr>
              <w:t>National Policy Requirements</w:t>
            </w:r>
          </w:p>
        </w:tc>
        <w:tc>
          <w:tcPr>
            <w:tcW w:w="2790" w:type="dxa"/>
            <w:tcBorders>
              <w:top w:val="single" w:sz="8" w:space="0" w:color="auto"/>
              <w:left w:val="single" w:sz="8" w:space="0" w:color="auto"/>
              <w:bottom w:val="single" w:sz="8" w:space="0" w:color="auto"/>
              <w:right w:val="single" w:sz="8" w:space="0" w:color="auto"/>
            </w:tcBorders>
            <w:shd w:val="clear" w:color="auto" w:fill="D8DCE0"/>
            <w:vAlign w:val="center"/>
          </w:tcPr>
          <w:p w14:paraId="63F35A45" w14:textId="43D928F1" w:rsidR="004C6898" w:rsidRPr="00960561" w:rsidRDefault="004C6898" w:rsidP="00960561">
            <w:pPr>
              <w:jc w:val="center"/>
              <w:rPr>
                <w:rFonts w:asciiTheme="minorHAnsi" w:hAnsiTheme="minorHAnsi" w:cstheme="minorHAnsi"/>
              </w:rPr>
            </w:pPr>
            <w:r w:rsidRPr="00960561">
              <w:rPr>
                <w:rFonts w:asciiTheme="minorHAnsi" w:hAnsiTheme="minorHAnsi" w:cstheme="minorHAnsi"/>
              </w:rPr>
              <w:t>NOFO Part 2</w:t>
            </w:r>
          </w:p>
        </w:tc>
      </w:tr>
      <w:tr w:rsidR="00D24BF3" w14:paraId="74EA2EDA" w14:textId="77777777" w:rsidTr="009F4F3E">
        <w:trPr>
          <w:trHeight w:val="144"/>
          <w:jc w:val="center"/>
        </w:trPr>
        <w:tc>
          <w:tcPr>
            <w:tcW w:w="6830" w:type="dxa"/>
            <w:tcBorders>
              <w:top w:val="single" w:sz="8" w:space="0" w:color="auto"/>
              <w:left w:val="single" w:sz="8" w:space="0" w:color="auto"/>
              <w:bottom w:val="single" w:sz="8" w:space="0" w:color="auto"/>
              <w:right w:val="single" w:sz="8" w:space="0" w:color="auto"/>
            </w:tcBorders>
            <w:shd w:val="clear" w:color="auto" w:fill="D8DCE0"/>
            <w:tcMar>
              <w:top w:w="29" w:type="dxa"/>
              <w:left w:w="108" w:type="dxa"/>
              <w:bottom w:w="29" w:type="dxa"/>
              <w:right w:w="108" w:type="dxa"/>
            </w:tcMar>
          </w:tcPr>
          <w:p w14:paraId="0099CDBA" w14:textId="77777777" w:rsidR="00D24BF3" w:rsidRPr="0043013C" w:rsidRDefault="00D24BF3" w:rsidP="00960561">
            <w:pPr>
              <w:rPr>
                <w:rFonts w:asciiTheme="minorHAnsi" w:hAnsiTheme="minorHAnsi" w:cstheme="minorHAnsi"/>
              </w:rPr>
            </w:pPr>
            <w:r w:rsidRPr="0043013C">
              <w:rPr>
                <w:rFonts w:asciiTheme="minorHAnsi" w:hAnsiTheme="minorHAnsi" w:cstheme="minorHAnsi"/>
              </w:rPr>
              <w:t>Applicant Representations and Certifications</w:t>
            </w:r>
          </w:p>
        </w:tc>
        <w:tc>
          <w:tcPr>
            <w:tcW w:w="2790" w:type="dxa"/>
            <w:tcBorders>
              <w:top w:val="single" w:sz="8" w:space="0" w:color="auto"/>
              <w:left w:val="single" w:sz="8" w:space="0" w:color="auto"/>
              <w:bottom w:val="single" w:sz="8" w:space="0" w:color="auto"/>
              <w:right w:val="single" w:sz="8" w:space="0" w:color="auto"/>
            </w:tcBorders>
            <w:shd w:val="clear" w:color="auto" w:fill="D8DCE0"/>
            <w:vAlign w:val="center"/>
          </w:tcPr>
          <w:p w14:paraId="2775FFFC" w14:textId="77777777" w:rsidR="00D24BF3" w:rsidRPr="00960561" w:rsidRDefault="00D24BF3" w:rsidP="00960561">
            <w:pPr>
              <w:jc w:val="center"/>
              <w:rPr>
                <w:rFonts w:asciiTheme="minorHAnsi" w:hAnsiTheme="minorHAnsi" w:cstheme="minorHAnsi"/>
              </w:rPr>
            </w:pPr>
            <w:r w:rsidRPr="00960561">
              <w:rPr>
                <w:rFonts w:asciiTheme="minorHAnsi" w:hAnsiTheme="minorHAnsi" w:cstheme="minorHAnsi"/>
              </w:rPr>
              <w:t>NOFO Part 2</w:t>
            </w:r>
          </w:p>
        </w:tc>
      </w:tr>
      <w:tr w:rsidR="00D24BF3" w14:paraId="721F743C" w14:textId="77777777" w:rsidTr="009F4F3E">
        <w:trPr>
          <w:trHeight w:val="144"/>
          <w:jc w:val="center"/>
        </w:trPr>
        <w:tc>
          <w:tcPr>
            <w:tcW w:w="6830" w:type="dxa"/>
            <w:tcBorders>
              <w:top w:val="single" w:sz="8" w:space="0" w:color="auto"/>
              <w:left w:val="single" w:sz="8" w:space="0" w:color="auto"/>
              <w:bottom w:val="single" w:sz="8" w:space="0" w:color="auto"/>
              <w:right w:val="single" w:sz="8" w:space="0" w:color="auto"/>
            </w:tcBorders>
            <w:shd w:val="clear" w:color="auto" w:fill="D8DCE0"/>
            <w:tcMar>
              <w:top w:w="29" w:type="dxa"/>
              <w:left w:w="108" w:type="dxa"/>
              <w:bottom w:w="29" w:type="dxa"/>
              <w:right w:w="108" w:type="dxa"/>
            </w:tcMar>
          </w:tcPr>
          <w:p w14:paraId="57145166" w14:textId="77777777" w:rsidR="00D24BF3" w:rsidRPr="0043013C" w:rsidRDefault="00D24BF3" w:rsidP="00960561">
            <w:pPr>
              <w:rPr>
                <w:rFonts w:asciiTheme="minorHAnsi" w:hAnsiTheme="minorHAnsi" w:cstheme="minorHAnsi"/>
              </w:rPr>
            </w:pPr>
            <w:r w:rsidRPr="0043013C">
              <w:rPr>
                <w:rFonts w:asciiTheme="minorHAnsi" w:hAnsiTheme="minorHAnsi" w:cstheme="minorHAnsi"/>
              </w:rPr>
              <w:t>Statement of Federal Stewardship</w:t>
            </w:r>
          </w:p>
        </w:tc>
        <w:tc>
          <w:tcPr>
            <w:tcW w:w="2790" w:type="dxa"/>
            <w:tcBorders>
              <w:top w:val="single" w:sz="8" w:space="0" w:color="auto"/>
              <w:left w:val="single" w:sz="8" w:space="0" w:color="auto"/>
              <w:bottom w:val="single" w:sz="8" w:space="0" w:color="auto"/>
              <w:right w:val="single" w:sz="8" w:space="0" w:color="auto"/>
            </w:tcBorders>
            <w:shd w:val="clear" w:color="auto" w:fill="D8DCE0"/>
            <w:vAlign w:val="center"/>
          </w:tcPr>
          <w:p w14:paraId="4183A360" w14:textId="77777777" w:rsidR="00D24BF3" w:rsidRPr="00960561" w:rsidRDefault="00D24BF3" w:rsidP="00960561">
            <w:pPr>
              <w:jc w:val="center"/>
              <w:rPr>
                <w:rFonts w:asciiTheme="minorHAnsi" w:hAnsiTheme="minorHAnsi" w:cstheme="minorHAnsi"/>
              </w:rPr>
            </w:pPr>
            <w:r w:rsidRPr="00960561">
              <w:rPr>
                <w:rFonts w:asciiTheme="minorHAnsi" w:hAnsiTheme="minorHAnsi" w:cstheme="minorHAnsi"/>
              </w:rPr>
              <w:t>NOFO Part 2</w:t>
            </w:r>
          </w:p>
        </w:tc>
      </w:tr>
      <w:tr w:rsidR="00833280" w14:paraId="436A861E" w14:textId="77777777" w:rsidTr="009F4F3E">
        <w:trPr>
          <w:trHeight w:val="144"/>
          <w:jc w:val="center"/>
        </w:trPr>
        <w:tc>
          <w:tcPr>
            <w:tcW w:w="6830" w:type="dxa"/>
            <w:tcBorders>
              <w:top w:val="single" w:sz="8" w:space="0" w:color="auto"/>
              <w:left w:val="single" w:sz="8" w:space="0" w:color="auto"/>
              <w:bottom w:val="single" w:sz="8" w:space="0" w:color="auto"/>
              <w:right w:val="single" w:sz="8" w:space="0" w:color="auto"/>
            </w:tcBorders>
            <w:shd w:val="clear" w:color="auto" w:fill="D8DCE0"/>
            <w:tcMar>
              <w:top w:w="29" w:type="dxa"/>
              <w:left w:w="108" w:type="dxa"/>
              <w:bottom w:w="29" w:type="dxa"/>
              <w:right w:w="108" w:type="dxa"/>
            </w:tcMar>
          </w:tcPr>
          <w:p w14:paraId="6F1E7B28" w14:textId="77777777" w:rsidR="00833280" w:rsidRPr="0043013C" w:rsidRDefault="00833280" w:rsidP="00960561">
            <w:pPr>
              <w:rPr>
                <w:rFonts w:asciiTheme="minorHAnsi" w:hAnsiTheme="minorHAnsi" w:cstheme="minorHAnsi"/>
              </w:rPr>
            </w:pPr>
            <w:r w:rsidRPr="0043013C">
              <w:rPr>
                <w:rFonts w:asciiTheme="minorHAnsi" w:hAnsiTheme="minorHAnsi" w:cstheme="minorHAnsi"/>
              </w:rPr>
              <w:t>Uniform Commercial Code (UCC) Financing Statements</w:t>
            </w:r>
          </w:p>
        </w:tc>
        <w:tc>
          <w:tcPr>
            <w:tcW w:w="2790" w:type="dxa"/>
            <w:tcBorders>
              <w:top w:val="single" w:sz="8" w:space="0" w:color="auto"/>
              <w:left w:val="single" w:sz="8" w:space="0" w:color="auto"/>
              <w:bottom w:val="single" w:sz="8" w:space="0" w:color="auto"/>
              <w:right w:val="single" w:sz="8" w:space="0" w:color="auto"/>
            </w:tcBorders>
            <w:shd w:val="clear" w:color="auto" w:fill="D8DCE0"/>
            <w:vAlign w:val="center"/>
          </w:tcPr>
          <w:p w14:paraId="7F679275" w14:textId="77777777" w:rsidR="00833280" w:rsidRPr="00960561" w:rsidRDefault="00833280" w:rsidP="00960561">
            <w:pPr>
              <w:jc w:val="center"/>
              <w:rPr>
                <w:rFonts w:asciiTheme="minorHAnsi" w:hAnsiTheme="minorHAnsi" w:cstheme="minorHAnsi"/>
              </w:rPr>
            </w:pPr>
            <w:r w:rsidRPr="00960561">
              <w:rPr>
                <w:rFonts w:asciiTheme="minorHAnsi" w:hAnsiTheme="minorHAnsi" w:cstheme="minorHAnsi"/>
              </w:rPr>
              <w:t>NOFO Part 2</w:t>
            </w:r>
          </w:p>
        </w:tc>
      </w:tr>
      <w:tr w:rsidR="00833280" w14:paraId="1CEC20A5" w14:textId="77777777" w:rsidTr="009F4F3E">
        <w:trPr>
          <w:trHeight w:val="144"/>
          <w:jc w:val="center"/>
        </w:trPr>
        <w:tc>
          <w:tcPr>
            <w:tcW w:w="6830" w:type="dxa"/>
            <w:tcBorders>
              <w:top w:val="single" w:sz="8" w:space="0" w:color="auto"/>
              <w:left w:val="single" w:sz="8" w:space="0" w:color="auto"/>
              <w:bottom w:val="single" w:sz="8" w:space="0" w:color="auto"/>
              <w:right w:val="single" w:sz="8" w:space="0" w:color="auto"/>
            </w:tcBorders>
            <w:shd w:val="clear" w:color="auto" w:fill="D8DCE0"/>
            <w:tcMar>
              <w:top w:w="29" w:type="dxa"/>
              <w:left w:w="108" w:type="dxa"/>
              <w:bottom w:w="29" w:type="dxa"/>
              <w:right w:w="108" w:type="dxa"/>
            </w:tcMar>
          </w:tcPr>
          <w:p w14:paraId="2F6185D8" w14:textId="77777777" w:rsidR="00833280" w:rsidRPr="0043013C" w:rsidRDefault="00833280" w:rsidP="00960561">
            <w:pPr>
              <w:rPr>
                <w:rFonts w:asciiTheme="minorHAnsi" w:hAnsiTheme="minorHAnsi" w:cstheme="minorHAnsi"/>
              </w:rPr>
            </w:pPr>
            <w:r w:rsidRPr="0043013C">
              <w:rPr>
                <w:rFonts w:asciiTheme="minorHAnsi" w:hAnsiTheme="minorHAnsi" w:cstheme="minorHAnsi"/>
              </w:rPr>
              <w:t xml:space="preserve">Interim Conflict of Interest Policy for Financial Assistance  </w:t>
            </w:r>
          </w:p>
        </w:tc>
        <w:tc>
          <w:tcPr>
            <w:tcW w:w="2790" w:type="dxa"/>
            <w:tcBorders>
              <w:top w:val="single" w:sz="8" w:space="0" w:color="auto"/>
              <w:left w:val="single" w:sz="8" w:space="0" w:color="auto"/>
              <w:bottom w:val="single" w:sz="8" w:space="0" w:color="auto"/>
              <w:right w:val="single" w:sz="8" w:space="0" w:color="auto"/>
            </w:tcBorders>
            <w:shd w:val="clear" w:color="auto" w:fill="D8DCE0"/>
            <w:vAlign w:val="center"/>
          </w:tcPr>
          <w:p w14:paraId="4B587E25" w14:textId="77777777" w:rsidR="00833280" w:rsidRPr="00960561" w:rsidRDefault="00833280" w:rsidP="00960561">
            <w:pPr>
              <w:jc w:val="center"/>
              <w:rPr>
                <w:rFonts w:asciiTheme="minorHAnsi" w:hAnsiTheme="minorHAnsi" w:cstheme="minorHAnsi"/>
              </w:rPr>
            </w:pPr>
            <w:r w:rsidRPr="00960561">
              <w:rPr>
                <w:rFonts w:asciiTheme="minorHAnsi" w:hAnsiTheme="minorHAnsi" w:cstheme="minorHAnsi"/>
              </w:rPr>
              <w:t>NOFO Part 2</w:t>
            </w:r>
          </w:p>
        </w:tc>
      </w:tr>
      <w:tr w:rsidR="00833280" w14:paraId="6662E217" w14:textId="77777777" w:rsidTr="009F4F3E">
        <w:trPr>
          <w:trHeight w:val="144"/>
          <w:jc w:val="center"/>
        </w:trPr>
        <w:tc>
          <w:tcPr>
            <w:tcW w:w="6830" w:type="dxa"/>
            <w:tcBorders>
              <w:top w:val="single" w:sz="8" w:space="0" w:color="auto"/>
              <w:left w:val="single" w:sz="8" w:space="0" w:color="auto"/>
              <w:bottom w:val="single" w:sz="8" w:space="0" w:color="auto"/>
              <w:right w:val="single" w:sz="8" w:space="0" w:color="auto"/>
            </w:tcBorders>
            <w:shd w:val="clear" w:color="auto" w:fill="D8DCE0"/>
            <w:tcMar>
              <w:top w:w="29" w:type="dxa"/>
              <w:left w:w="108" w:type="dxa"/>
              <w:bottom w:w="29" w:type="dxa"/>
              <w:right w:w="108" w:type="dxa"/>
            </w:tcMar>
          </w:tcPr>
          <w:p w14:paraId="0F4CD956" w14:textId="50430217" w:rsidR="00833280" w:rsidRPr="0043013C" w:rsidRDefault="00323B70" w:rsidP="00960561">
            <w:pPr>
              <w:rPr>
                <w:rFonts w:asciiTheme="minorHAnsi" w:hAnsiTheme="minorHAnsi" w:cstheme="minorHAnsi"/>
              </w:rPr>
            </w:pPr>
            <w:r w:rsidRPr="0043013C">
              <w:rPr>
                <w:rFonts w:asciiTheme="minorHAnsi" w:hAnsiTheme="minorHAnsi" w:cstheme="minorHAnsi"/>
              </w:rPr>
              <w:t>Whistleblower Protections</w:t>
            </w:r>
          </w:p>
        </w:tc>
        <w:tc>
          <w:tcPr>
            <w:tcW w:w="2790" w:type="dxa"/>
            <w:tcBorders>
              <w:top w:val="single" w:sz="8" w:space="0" w:color="auto"/>
              <w:left w:val="single" w:sz="8" w:space="0" w:color="auto"/>
              <w:bottom w:val="single" w:sz="8" w:space="0" w:color="auto"/>
              <w:right w:val="single" w:sz="8" w:space="0" w:color="auto"/>
            </w:tcBorders>
            <w:shd w:val="clear" w:color="auto" w:fill="D8DCE0"/>
            <w:vAlign w:val="center"/>
          </w:tcPr>
          <w:p w14:paraId="123A6C8C" w14:textId="6E26F0AA" w:rsidR="00833280" w:rsidRPr="00960561" w:rsidRDefault="00323B70" w:rsidP="00960561">
            <w:pPr>
              <w:jc w:val="center"/>
              <w:rPr>
                <w:rFonts w:asciiTheme="minorHAnsi" w:hAnsiTheme="minorHAnsi" w:cstheme="minorHAnsi"/>
              </w:rPr>
            </w:pPr>
            <w:r w:rsidRPr="00960561">
              <w:rPr>
                <w:rFonts w:asciiTheme="minorHAnsi" w:hAnsiTheme="minorHAnsi" w:cstheme="minorHAnsi"/>
              </w:rPr>
              <w:t>NOFO Part 2</w:t>
            </w:r>
          </w:p>
        </w:tc>
      </w:tr>
      <w:tr w:rsidR="00323B70" w14:paraId="2AB023A0" w14:textId="77777777" w:rsidTr="009F4F3E">
        <w:trPr>
          <w:trHeight w:val="144"/>
          <w:jc w:val="center"/>
        </w:trPr>
        <w:tc>
          <w:tcPr>
            <w:tcW w:w="6830" w:type="dxa"/>
            <w:tcBorders>
              <w:top w:val="single" w:sz="8" w:space="0" w:color="auto"/>
              <w:left w:val="single" w:sz="8" w:space="0" w:color="auto"/>
              <w:bottom w:val="single" w:sz="8" w:space="0" w:color="auto"/>
              <w:right w:val="single" w:sz="8" w:space="0" w:color="auto"/>
            </w:tcBorders>
            <w:shd w:val="clear" w:color="auto" w:fill="D8DCE0"/>
            <w:tcMar>
              <w:top w:w="29" w:type="dxa"/>
              <w:left w:w="108" w:type="dxa"/>
              <w:bottom w:w="29" w:type="dxa"/>
              <w:right w:w="108" w:type="dxa"/>
            </w:tcMar>
          </w:tcPr>
          <w:p w14:paraId="37E00568" w14:textId="77777777" w:rsidR="00323B70" w:rsidRPr="0043013C" w:rsidRDefault="00323B70" w:rsidP="00960561">
            <w:pPr>
              <w:rPr>
                <w:rFonts w:asciiTheme="minorHAnsi" w:hAnsiTheme="minorHAnsi" w:cstheme="minorHAnsi"/>
              </w:rPr>
            </w:pPr>
            <w:r w:rsidRPr="0043013C">
              <w:rPr>
                <w:rFonts w:asciiTheme="minorHAnsi" w:hAnsiTheme="minorHAnsi" w:cstheme="minorHAnsi"/>
              </w:rPr>
              <w:t>Fraud, Waste, and Abuse</w:t>
            </w:r>
          </w:p>
        </w:tc>
        <w:tc>
          <w:tcPr>
            <w:tcW w:w="2790" w:type="dxa"/>
            <w:tcBorders>
              <w:top w:val="single" w:sz="8" w:space="0" w:color="auto"/>
              <w:left w:val="single" w:sz="8" w:space="0" w:color="auto"/>
              <w:bottom w:val="single" w:sz="8" w:space="0" w:color="auto"/>
              <w:right w:val="single" w:sz="8" w:space="0" w:color="auto"/>
            </w:tcBorders>
            <w:shd w:val="clear" w:color="auto" w:fill="D8DCE0"/>
          </w:tcPr>
          <w:p w14:paraId="283C41AC" w14:textId="77777777" w:rsidR="00323B70" w:rsidRPr="00960561" w:rsidRDefault="00323B70" w:rsidP="00960561">
            <w:pPr>
              <w:jc w:val="center"/>
              <w:rPr>
                <w:rFonts w:asciiTheme="minorHAnsi" w:hAnsiTheme="minorHAnsi" w:cstheme="minorHAnsi"/>
              </w:rPr>
            </w:pPr>
            <w:r w:rsidRPr="00960561">
              <w:rPr>
                <w:rFonts w:asciiTheme="minorHAnsi" w:hAnsiTheme="minorHAnsi" w:cstheme="minorHAnsi"/>
              </w:rPr>
              <w:t>NOFO Part 2</w:t>
            </w:r>
          </w:p>
        </w:tc>
      </w:tr>
      <w:tr w:rsidR="00AD73DD" w14:paraId="42D2AD68" w14:textId="77777777" w:rsidTr="009F4F3E">
        <w:trPr>
          <w:trHeight w:val="144"/>
          <w:jc w:val="center"/>
        </w:trPr>
        <w:tc>
          <w:tcPr>
            <w:tcW w:w="6830" w:type="dxa"/>
            <w:tcBorders>
              <w:top w:val="single" w:sz="8" w:space="0" w:color="auto"/>
              <w:left w:val="single" w:sz="8" w:space="0" w:color="auto"/>
              <w:bottom w:val="single" w:sz="8" w:space="0" w:color="auto"/>
              <w:right w:val="single" w:sz="8" w:space="0" w:color="auto"/>
            </w:tcBorders>
            <w:shd w:val="clear" w:color="auto" w:fill="D8DCE0"/>
            <w:tcMar>
              <w:top w:w="29" w:type="dxa"/>
              <w:left w:w="108" w:type="dxa"/>
              <w:bottom w:w="29" w:type="dxa"/>
              <w:right w:w="108" w:type="dxa"/>
            </w:tcMar>
          </w:tcPr>
          <w:p w14:paraId="5B5CCEDD" w14:textId="77777777" w:rsidR="00AD73DD" w:rsidRPr="0043013C" w:rsidRDefault="00AD73DD" w:rsidP="00960561">
            <w:pPr>
              <w:rPr>
                <w:rFonts w:asciiTheme="minorHAnsi" w:hAnsiTheme="minorHAnsi" w:cstheme="minorHAnsi"/>
              </w:rPr>
            </w:pPr>
            <w:r w:rsidRPr="0043013C">
              <w:rPr>
                <w:rFonts w:asciiTheme="minorHAnsi" w:hAnsiTheme="minorHAnsi" w:cstheme="minorHAnsi"/>
              </w:rPr>
              <w:t>Participants and Collaborating Organizations</w:t>
            </w:r>
          </w:p>
        </w:tc>
        <w:tc>
          <w:tcPr>
            <w:tcW w:w="2790" w:type="dxa"/>
            <w:tcBorders>
              <w:top w:val="single" w:sz="8" w:space="0" w:color="auto"/>
              <w:left w:val="single" w:sz="8" w:space="0" w:color="auto"/>
              <w:bottom w:val="single" w:sz="8" w:space="0" w:color="auto"/>
              <w:right w:val="single" w:sz="8" w:space="0" w:color="auto"/>
            </w:tcBorders>
            <w:shd w:val="clear" w:color="auto" w:fill="D8DCE0"/>
            <w:vAlign w:val="center"/>
          </w:tcPr>
          <w:p w14:paraId="1278E415" w14:textId="77777777" w:rsidR="00AD73DD" w:rsidRPr="00960561" w:rsidRDefault="00AD73DD" w:rsidP="00960561">
            <w:pPr>
              <w:jc w:val="center"/>
              <w:rPr>
                <w:rFonts w:asciiTheme="minorHAnsi" w:hAnsiTheme="minorHAnsi" w:cstheme="minorHAnsi"/>
              </w:rPr>
            </w:pPr>
            <w:r w:rsidRPr="00960561">
              <w:rPr>
                <w:rFonts w:asciiTheme="minorHAnsi" w:hAnsiTheme="minorHAnsi" w:cstheme="minorHAnsi"/>
              </w:rPr>
              <w:t>NOFO Part 2</w:t>
            </w:r>
          </w:p>
        </w:tc>
      </w:tr>
      <w:tr w:rsidR="00AD73DD" w14:paraId="550E5EC5" w14:textId="77777777" w:rsidTr="009F4F3E">
        <w:trPr>
          <w:trHeight w:val="144"/>
          <w:jc w:val="center"/>
        </w:trPr>
        <w:tc>
          <w:tcPr>
            <w:tcW w:w="6830" w:type="dxa"/>
            <w:tcBorders>
              <w:top w:val="single" w:sz="8" w:space="0" w:color="auto"/>
              <w:left w:val="single" w:sz="8" w:space="0" w:color="auto"/>
              <w:bottom w:val="single" w:sz="8" w:space="0" w:color="auto"/>
              <w:right w:val="single" w:sz="8" w:space="0" w:color="auto"/>
            </w:tcBorders>
            <w:shd w:val="clear" w:color="auto" w:fill="D8DCE0"/>
            <w:tcMar>
              <w:top w:w="29" w:type="dxa"/>
              <w:left w:w="108" w:type="dxa"/>
              <w:bottom w:w="29" w:type="dxa"/>
              <w:right w:w="108" w:type="dxa"/>
            </w:tcMar>
          </w:tcPr>
          <w:p w14:paraId="22E96061" w14:textId="77777777" w:rsidR="00AD73DD" w:rsidRPr="0043013C" w:rsidRDefault="00AD73DD" w:rsidP="00960561">
            <w:pPr>
              <w:rPr>
                <w:rFonts w:asciiTheme="minorHAnsi" w:hAnsiTheme="minorHAnsi" w:cstheme="minorHAnsi"/>
              </w:rPr>
            </w:pPr>
            <w:r w:rsidRPr="0043013C">
              <w:rPr>
                <w:rFonts w:asciiTheme="minorHAnsi" w:hAnsiTheme="minorHAnsi" w:cstheme="minorHAnsi"/>
              </w:rPr>
              <w:t>Current and Pending Support</w:t>
            </w:r>
          </w:p>
        </w:tc>
        <w:tc>
          <w:tcPr>
            <w:tcW w:w="2790" w:type="dxa"/>
            <w:tcBorders>
              <w:top w:val="single" w:sz="8" w:space="0" w:color="auto"/>
              <w:left w:val="single" w:sz="8" w:space="0" w:color="auto"/>
              <w:bottom w:val="single" w:sz="8" w:space="0" w:color="auto"/>
              <w:right w:val="single" w:sz="8" w:space="0" w:color="auto"/>
            </w:tcBorders>
            <w:shd w:val="clear" w:color="auto" w:fill="D8DCE0"/>
            <w:vAlign w:val="center"/>
          </w:tcPr>
          <w:p w14:paraId="6E23234E" w14:textId="77777777" w:rsidR="00AD73DD" w:rsidRPr="00960561" w:rsidRDefault="00AD73DD" w:rsidP="00960561">
            <w:pPr>
              <w:jc w:val="center"/>
              <w:rPr>
                <w:rFonts w:asciiTheme="minorHAnsi" w:hAnsiTheme="minorHAnsi" w:cstheme="minorHAnsi"/>
              </w:rPr>
            </w:pPr>
            <w:r w:rsidRPr="00960561">
              <w:rPr>
                <w:rFonts w:asciiTheme="minorHAnsi" w:hAnsiTheme="minorHAnsi" w:cstheme="minorHAnsi"/>
              </w:rPr>
              <w:t>NOFO Part 2</w:t>
            </w:r>
          </w:p>
        </w:tc>
      </w:tr>
      <w:tr w:rsidR="00AD73DD" w14:paraId="0D005ECD" w14:textId="77777777" w:rsidTr="009F4F3E">
        <w:trPr>
          <w:trHeight w:val="144"/>
          <w:jc w:val="center"/>
        </w:trPr>
        <w:tc>
          <w:tcPr>
            <w:tcW w:w="6830" w:type="dxa"/>
            <w:tcBorders>
              <w:top w:val="single" w:sz="8" w:space="0" w:color="auto"/>
              <w:left w:val="single" w:sz="8" w:space="0" w:color="auto"/>
              <w:bottom w:val="single" w:sz="8" w:space="0" w:color="auto"/>
              <w:right w:val="single" w:sz="8" w:space="0" w:color="auto"/>
            </w:tcBorders>
            <w:shd w:val="clear" w:color="auto" w:fill="D8DCE0"/>
            <w:tcMar>
              <w:top w:w="29" w:type="dxa"/>
              <w:left w:w="108" w:type="dxa"/>
              <w:bottom w:w="29" w:type="dxa"/>
              <w:right w:w="108" w:type="dxa"/>
            </w:tcMar>
          </w:tcPr>
          <w:p w14:paraId="64339F7C" w14:textId="77777777" w:rsidR="00AD73DD" w:rsidRPr="0043013C" w:rsidRDefault="00AD73DD" w:rsidP="00960561">
            <w:pPr>
              <w:rPr>
                <w:rFonts w:asciiTheme="minorHAnsi" w:hAnsiTheme="minorHAnsi" w:cstheme="minorHAnsi"/>
              </w:rPr>
            </w:pPr>
            <w:r w:rsidRPr="0043013C">
              <w:rPr>
                <w:rFonts w:asciiTheme="minorHAnsi" w:hAnsiTheme="minorHAnsi" w:cstheme="minorHAnsi"/>
              </w:rPr>
              <w:t>Prohibition Related to Malign Foreign Talent Recruitment Programs</w:t>
            </w:r>
          </w:p>
        </w:tc>
        <w:tc>
          <w:tcPr>
            <w:tcW w:w="2790" w:type="dxa"/>
            <w:tcBorders>
              <w:top w:val="single" w:sz="8" w:space="0" w:color="auto"/>
              <w:left w:val="single" w:sz="8" w:space="0" w:color="auto"/>
              <w:bottom w:val="single" w:sz="8" w:space="0" w:color="auto"/>
              <w:right w:val="single" w:sz="8" w:space="0" w:color="auto"/>
            </w:tcBorders>
            <w:shd w:val="clear" w:color="auto" w:fill="D8DCE0"/>
          </w:tcPr>
          <w:p w14:paraId="2B7A46F1" w14:textId="77777777" w:rsidR="00AD73DD" w:rsidRPr="00960561" w:rsidRDefault="00AD73DD" w:rsidP="00960561">
            <w:pPr>
              <w:jc w:val="center"/>
              <w:rPr>
                <w:rFonts w:asciiTheme="minorHAnsi" w:hAnsiTheme="minorHAnsi" w:cstheme="minorHAnsi"/>
              </w:rPr>
            </w:pPr>
            <w:r w:rsidRPr="00960561">
              <w:rPr>
                <w:rFonts w:asciiTheme="minorHAnsi" w:hAnsiTheme="minorHAnsi" w:cstheme="minorHAnsi"/>
              </w:rPr>
              <w:t>NOFO Part 2</w:t>
            </w:r>
          </w:p>
        </w:tc>
      </w:tr>
      <w:tr w:rsidR="00AD73DD" w14:paraId="2A8711BD" w14:textId="77777777" w:rsidTr="009F4F3E">
        <w:trPr>
          <w:trHeight w:val="144"/>
          <w:jc w:val="center"/>
        </w:trPr>
        <w:tc>
          <w:tcPr>
            <w:tcW w:w="6830" w:type="dxa"/>
            <w:tcBorders>
              <w:top w:val="single" w:sz="8" w:space="0" w:color="auto"/>
              <w:left w:val="single" w:sz="8" w:space="0" w:color="auto"/>
              <w:bottom w:val="single" w:sz="8" w:space="0" w:color="auto"/>
              <w:right w:val="single" w:sz="8" w:space="0" w:color="auto"/>
            </w:tcBorders>
            <w:shd w:val="clear" w:color="auto" w:fill="D8DCE0"/>
            <w:tcMar>
              <w:top w:w="29" w:type="dxa"/>
              <w:left w:w="108" w:type="dxa"/>
              <w:bottom w:w="29" w:type="dxa"/>
              <w:right w:w="108" w:type="dxa"/>
            </w:tcMar>
          </w:tcPr>
          <w:p w14:paraId="7724E9A4" w14:textId="77777777" w:rsidR="00AD73DD" w:rsidRPr="0043013C" w:rsidRDefault="00AD73DD" w:rsidP="00960561">
            <w:pPr>
              <w:rPr>
                <w:rFonts w:asciiTheme="minorHAnsi" w:hAnsiTheme="minorHAnsi" w:cstheme="minorHAnsi"/>
              </w:rPr>
            </w:pPr>
            <w:r w:rsidRPr="0043013C">
              <w:rPr>
                <w:rFonts w:asciiTheme="minorHAnsi" w:hAnsiTheme="minorHAnsi" w:cstheme="minorHAnsi"/>
              </w:rPr>
              <w:t>Foreign Collaboration Considerations</w:t>
            </w:r>
          </w:p>
        </w:tc>
        <w:tc>
          <w:tcPr>
            <w:tcW w:w="2790" w:type="dxa"/>
            <w:tcBorders>
              <w:top w:val="single" w:sz="8" w:space="0" w:color="auto"/>
              <w:left w:val="single" w:sz="8" w:space="0" w:color="auto"/>
              <w:bottom w:val="single" w:sz="8" w:space="0" w:color="auto"/>
              <w:right w:val="single" w:sz="8" w:space="0" w:color="auto"/>
            </w:tcBorders>
            <w:shd w:val="clear" w:color="auto" w:fill="D8DCE0"/>
          </w:tcPr>
          <w:p w14:paraId="5E241D5B" w14:textId="77777777" w:rsidR="00AD73DD" w:rsidRPr="00960561" w:rsidRDefault="00AD73DD" w:rsidP="00960561">
            <w:pPr>
              <w:jc w:val="center"/>
              <w:rPr>
                <w:rFonts w:asciiTheme="minorHAnsi" w:hAnsiTheme="minorHAnsi" w:cstheme="minorHAnsi"/>
              </w:rPr>
            </w:pPr>
            <w:r w:rsidRPr="00960561">
              <w:rPr>
                <w:rFonts w:asciiTheme="minorHAnsi" w:hAnsiTheme="minorHAnsi" w:cstheme="minorHAnsi"/>
              </w:rPr>
              <w:t>NOFO Part 2</w:t>
            </w:r>
          </w:p>
        </w:tc>
      </w:tr>
      <w:tr w:rsidR="004F1A80" w14:paraId="6E08D6E1" w14:textId="77777777" w:rsidTr="009F4F3E">
        <w:trPr>
          <w:trHeight w:val="144"/>
          <w:jc w:val="center"/>
        </w:trPr>
        <w:tc>
          <w:tcPr>
            <w:tcW w:w="6830" w:type="dxa"/>
            <w:tcBorders>
              <w:top w:val="single" w:sz="8" w:space="0" w:color="auto"/>
              <w:left w:val="single" w:sz="8" w:space="0" w:color="auto"/>
              <w:bottom w:val="single" w:sz="8" w:space="0" w:color="auto"/>
              <w:right w:val="single" w:sz="8" w:space="0" w:color="auto"/>
            </w:tcBorders>
            <w:shd w:val="clear" w:color="auto" w:fill="D8DCE0"/>
            <w:tcMar>
              <w:top w:w="29" w:type="dxa"/>
              <w:left w:w="108" w:type="dxa"/>
              <w:bottom w:w="29" w:type="dxa"/>
              <w:right w:w="108" w:type="dxa"/>
            </w:tcMar>
          </w:tcPr>
          <w:p w14:paraId="6796B878" w14:textId="77777777" w:rsidR="004F1A80" w:rsidRPr="0043013C" w:rsidRDefault="004F1A80" w:rsidP="00960561">
            <w:pPr>
              <w:rPr>
                <w:rFonts w:asciiTheme="minorHAnsi" w:hAnsiTheme="minorHAnsi" w:cstheme="minorHAnsi"/>
              </w:rPr>
            </w:pPr>
            <w:r w:rsidRPr="0043013C">
              <w:rPr>
                <w:rFonts w:asciiTheme="minorHAnsi" w:hAnsiTheme="minorHAnsi" w:cstheme="minorHAnsi"/>
              </w:rPr>
              <w:t>U.S. Manufacturing Commitments</w:t>
            </w:r>
          </w:p>
        </w:tc>
        <w:tc>
          <w:tcPr>
            <w:tcW w:w="2790" w:type="dxa"/>
            <w:tcBorders>
              <w:top w:val="single" w:sz="8" w:space="0" w:color="auto"/>
              <w:left w:val="single" w:sz="8" w:space="0" w:color="auto"/>
              <w:bottom w:val="single" w:sz="8" w:space="0" w:color="auto"/>
              <w:right w:val="single" w:sz="8" w:space="0" w:color="auto"/>
            </w:tcBorders>
            <w:shd w:val="clear" w:color="auto" w:fill="D8DCE0"/>
            <w:vAlign w:val="center"/>
          </w:tcPr>
          <w:p w14:paraId="1C2FBA3F" w14:textId="77777777" w:rsidR="004F1A80" w:rsidRPr="00960561" w:rsidRDefault="004F1A80" w:rsidP="00960561">
            <w:pPr>
              <w:jc w:val="center"/>
              <w:rPr>
                <w:rFonts w:asciiTheme="minorHAnsi" w:hAnsiTheme="minorHAnsi" w:cstheme="minorHAnsi"/>
              </w:rPr>
            </w:pPr>
            <w:r w:rsidRPr="00960561">
              <w:rPr>
                <w:rFonts w:asciiTheme="minorHAnsi" w:hAnsiTheme="minorHAnsi" w:cstheme="minorHAnsi"/>
              </w:rPr>
              <w:t>NOFO Part 2</w:t>
            </w:r>
          </w:p>
        </w:tc>
      </w:tr>
      <w:tr w:rsidR="00D24BF3" w14:paraId="2E1F8777" w14:textId="77777777" w:rsidTr="009F4F3E">
        <w:trPr>
          <w:trHeight w:val="144"/>
          <w:jc w:val="center"/>
        </w:trPr>
        <w:tc>
          <w:tcPr>
            <w:tcW w:w="6830" w:type="dxa"/>
            <w:tcBorders>
              <w:top w:val="single" w:sz="8" w:space="0" w:color="auto"/>
              <w:left w:val="single" w:sz="8" w:space="0" w:color="auto"/>
              <w:bottom w:val="single" w:sz="8" w:space="0" w:color="auto"/>
              <w:right w:val="single" w:sz="8" w:space="0" w:color="auto"/>
            </w:tcBorders>
            <w:shd w:val="clear" w:color="auto" w:fill="D8DCE0"/>
            <w:tcMar>
              <w:top w:w="29" w:type="dxa"/>
              <w:left w:w="108" w:type="dxa"/>
              <w:bottom w:w="29" w:type="dxa"/>
              <w:right w:w="108" w:type="dxa"/>
            </w:tcMar>
          </w:tcPr>
          <w:p w14:paraId="3BBB243F" w14:textId="77777777" w:rsidR="00D24BF3" w:rsidRPr="0043013C" w:rsidRDefault="00D24BF3" w:rsidP="00960561">
            <w:pPr>
              <w:rPr>
                <w:rFonts w:asciiTheme="minorHAnsi" w:hAnsiTheme="minorHAnsi" w:cstheme="minorHAnsi"/>
              </w:rPr>
            </w:pPr>
            <w:r w:rsidRPr="0043013C">
              <w:rPr>
                <w:rFonts w:asciiTheme="minorHAnsi" w:hAnsiTheme="minorHAnsi" w:cstheme="minorHAnsi"/>
              </w:rPr>
              <w:t>Subject Invention Utilization Reporting</w:t>
            </w:r>
          </w:p>
        </w:tc>
        <w:tc>
          <w:tcPr>
            <w:tcW w:w="2790" w:type="dxa"/>
            <w:tcBorders>
              <w:top w:val="single" w:sz="8" w:space="0" w:color="auto"/>
              <w:left w:val="single" w:sz="8" w:space="0" w:color="auto"/>
              <w:bottom w:val="single" w:sz="8" w:space="0" w:color="auto"/>
              <w:right w:val="single" w:sz="8" w:space="0" w:color="auto"/>
            </w:tcBorders>
            <w:shd w:val="clear" w:color="auto" w:fill="D8DCE0"/>
            <w:vAlign w:val="center"/>
          </w:tcPr>
          <w:p w14:paraId="156A67DF" w14:textId="77777777" w:rsidR="00D24BF3" w:rsidRPr="00960561" w:rsidRDefault="00D24BF3" w:rsidP="00960561">
            <w:pPr>
              <w:jc w:val="center"/>
              <w:rPr>
                <w:rFonts w:asciiTheme="minorHAnsi" w:hAnsiTheme="minorHAnsi" w:cstheme="minorHAnsi"/>
              </w:rPr>
            </w:pPr>
            <w:r w:rsidRPr="00960561">
              <w:rPr>
                <w:rFonts w:asciiTheme="minorHAnsi" w:hAnsiTheme="minorHAnsi" w:cstheme="minorHAnsi"/>
              </w:rPr>
              <w:t>NOFO Part 2</w:t>
            </w:r>
          </w:p>
        </w:tc>
      </w:tr>
      <w:tr w:rsidR="00D24BF3" w14:paraId="352F1D91" w14:textId="77777777" w:rsidTr="009F4F3E">
        <w:trPr>
          <w:trHeight w:val="144"/>
          <w:jc w:val="center"/>
        </w:trPr>
        <w:tc>
          <w:tcPr>
            <w:tcW w:w="6830" w:type="dxa"/>
            <w:tcBorders>
              <w:top w:val="single" w:sz="8" w:space="0" w:color="auto"/>
              <w:left w:val="single" w:sz="8" w:space="0" w:color="auto"/>
              <w:bottom w:val="single" w:sz="8" w:space="0" w:color="auto"/>
              <w:right w:val="single" w:sz="8" w:space="0" w:color="auto"/>
            </w:tcBorders>
            <w:shd w:val="clear" w:color="auto" w:fill="D8DCE0"/>
            <w:tcMar>
              <w:top w:w="29" w:type="dxa"/>
              <w:left w:w="108" w:type="dxa"/>
              <w:bottom w:w="29" w:type="dxa"/>
              <w:right w:w="108" w:type="dxa"/>
            </w:tcMar>
          </w:tcPr>
          <w:p w14:paraId="0A9CB594" w14:textId="77777777" w:rsidR="00D24BF3" w:rsidRPr="0043013C" w:rsidRDefault="00D24BF3" w:rsidP="00960561">
            <w:pPr>
              <w:rPr>
                <w:rFonts w:asciiTheme="minorHAnsi" w:hAnsiTheme="minorHAnsi" w:cstheme="minorHAnsi"/>
              </w:rPr>
            </w:pPr>
            <w:r w:rsidRPr="0043013C">
              <w:rPr>
                <w:rFonts w:asciiTheme="minorHAnsi" w:hAnsiTheme="minorHAnsi" w:cstheme="minorHAnsi"/>
              </w:rPr>
              <w:t>Intellectual Property Provisions</w:t>
            </w:r>
          </w:p>
        </w:tc>
        <w:tc>
          <w:tcPr>
            <w:tcW w:w="2790" w:type="dxa"/>
            <w:tcBorders>
              <w:top w:val="single" w:sz="8" w:space="0" w:color="auto"/>
              <w:left w:val="single" w:sz="8" w:space="0" w:color="auto"/>
              <w:bottom w:val="single" w:sz="8" w:space="0" w:color="auto"/>
              <w:right w:val="single" w:sz="8" w:space="0" w:color="auto"/>
            </w:tcBorders>
            <w:shd w:val="clear" w:color="auto" w:fill="D8DCE0"/>
            <w:vAlign w:val="center"/>
          </w:tcPr>
          <w:p w14:paraId="38EE9DF9" w14:textId="77777777" w:rsidR="00D24BF3" w:rsidRPr="00960561" w:rsidRDefault="00D24BF3" w:rsidP="00960561">
            <w:pPr>
              <w:jc w:val="center"/>
              <w:rPr>
                <w:rFonts w:asciiTheme="minorHAnsi" w:hAnsiTheme="minorHAnsi" w:cstheme="minorHAnsi"/>
              </w:rPr>
            </w:pPr>
            <w:r w:rsidRPr="00960561">
              <w:rPr>
                <w:rFonts w:asciiTheme="minorHAnsi" w:hAnsiTheme="minorHAnsi" w:cstheme="minorHAnsi"/>
              </w:rPr>
              <w:t>NOFO Part 2</w:t>
            </w:r>
          </w:p>
        </w:tc>
      </w:tr>
      <w:tr w:rsidR="00D24BF3" w14:paraId="5B5DC15B" w14:textId="77777777" w:rsidTr="009F4F3E">
        <w:trPr>
          <w:trHeight w:val="144"/>
          <w:jc w:val="center"/>
        </w:trPr>
        <w:tc>
          <w:tcPr>
            <w:tcW w:w="6830" w:type="dxa"/>
            <w:tcBorders>
              <w:top w:val="single" w:sz="8" w:space="0" w:color="auto"/>
              <w:left w:val="single" w:sz="8" w:space="0" w:color="auto"/>
              <w:bottom w:val="single" w:sz="8" w:space="0" w:color="auto"/>
              <w:right w:val="single" w:sz="8" w:space="0" w:color="auto"/>
            </w:tcBorders>
            <w:shd w:val="clear" w:color="auto" w:fill="D8DCE0"/>
            <w:tcMar>
              <w:top w:w="29" w:type="dxa"/>
              <w:left w:w="108" w:type="dxa"/>
              <w:bottom w:w="29" w:type="dxa"/>
              <w:right w:w="108" w:type="dxa"/>
            </w:tcMar>
          </w:tcPr>
          <w:p w14:paraId="6B8E21C9" w14:textId="77777777" w:rsidR="00D24BF3" w:rsidRPr="0043013C" w:rsidRDefault="00D24BF3" w:rsidP="00960561">
            <w:pPr>
              <w:rPr>
                <w:rFonts w:asciiTheme="minorHAnsi" w:hAnsiTheme="minorHAnsi" w:cstheme="minorHAnsi"/>
              </w:rPr>
            </w:pPr>
            <w:r w:rsidRPr="0043013C">
              <w:rPr>
                <w:rFonts w:asciiTheme="minorHAnsi" w:hAnsiTheme="minorHAnsi" w:cstheme="minorHAnsi"/>
              </w:rPr>
              <w:t>Go/No-Go Review</w:t>
            </w:r>
          </w:p>
        </w:tc>
        <w:tc>
          <w:tcPr>
            <w:tcW w:w="2790" w:type="dxa"/>
            <w:tcBorders>
              <w:top w:val="single" w:sz="8" w:space="0" w:color="auto"/>
              <w:left w:val="single" w:sz="8" w:space="0" w:color="auto"/>
              <w:bottom w:val="single" w:sz="8" w:space="0" w:color="auto"/>
              <w:right w:val="single" w:sz="8" w:space="0" w:color="auto"/>
            </w:tcBorders>
            <w:shd w:val="clear" w:color="auto" w:fill="D8DCE0"/>
            <w:vAlign w:val="center"/>
          </w:tcPr>
          <w:p w14:paraId="46B2FB41" w14:textId="77777777" w:rsidR="00D24BF3" w:rsidRPr="00960561" w:rsidRDefault="00D24BF3" w:rsidP="00960561">
            <w:pPr>
              <w:jc w:val="center"/>
              <w:rPr>
                <w:rFonts w:asciiTheme="minorHAnsi" w:hAnsiTheme="minorHAnsi" w:cstheme="minorHAnsi"/>
              </w:rPr>
            </w:pPr>
            <w:r w:rsidRPr="00960561">
              <w:rPr>
                <w:rFonts w:asciiTheme="minorHAnsi" w:hAnsiTheme="minorHAnsi" w:cstheme="minorHAnsi"/>
              </w:rPr>
              <w:t>NOFO Part 2</w:t>
            </w:r>
          </w:p>
        </w:tc>
      </w:tr>
      <w:tr w:rsidR="00D24BF3" w14:paraId="21FA9F13" w14:textId="77777777" w:rsidTr="009F4F3E">
        <w:trPr>
          <w:trHeight w:val="144"/>
          <w:jc w:val="center"/>
        </w:trPr>
        <w:tc>
          <w:tcPr>
            <w:tcW w:w="6830" w:type="dxa"/>
            <w:tcBorders>
              <w:top w:val="single" w:sz="8" w:space="0" w:color="auto"/>
              <w:left w:val="single" w:sz="8" w:space="0" w:color="auto"/>
              <w:bottom w:val="single" w:sz="8" w:space="0" w:color="auto"/>
              <w:right w:val="single" w:sz="8" w:space="0" w:color="auto"/>
            </w:tcBorders>
            <w:shd w:val="clear" w:color="auto" w:fill="D8DCE0"/>
            <w:tcMar>
              <w:top w:w="29" w:type="dxa"/>
              <w:left w:w="108" w:type="dxa"/>
              <w:bottom w:w="29" w:type="dxa"/>
              <w:right w:w="108" w:type="dxa"/>
            </w:tcMar>
          </w:tcPr>
          <w:p w14:paraId="1882CA50" w14:textId="77777777" w:rsidR="00D24BF3" w:rsidRPr="0043013C" w:rsidRDefault="00D24BF3" w:rsidP="00960561">
            <w:pPr>
              <w:rPr>
                <w:rFonts w:asciiTheme="minorHAnsi" w:hAnsiTheme="minorHAnsi" w:cstheme="minorHAnsi"/>
              </w:rPr>
            </w:pPr>
            <w:r w:rsidRPr="0043013C">
              <w:rPr>
                <w:rFonts w:asciiTheme="minorHAnsi" w:hAnsiTheme="minorHAnsi" w:cstheme="minorHAnsi"/>
              </w:rPr>
              <w:t>Conference Spending</w:t>
            </w:r>
          </w:p>
        </w:tc>
        <w:tc>
          <w:tcPr>
            <w:tcW w:w="2790" w:type="dxa"/>
            <w:tcBorders>
              <w:top w:val="single" w:sz="8" w:space="0" w:color="auto"/>
              <w:left w:val="single" w:sz="8" w:space="0" w:color="auto"/>
              <w:bottom w:val="single" w:sz="8" w:space="0" w:color="auto"/>
              <w:right w:val="single" w:sz="8" w:space="0" w:color="auto"/>
            </w:tcBorders>
            <w:shd w:val="clear" w:color="auto" w:fill="D8DCE0"/>
            <w:vAlign w:val="center"/>
          </w:tcPr>
          <w:p w14:paraId="6C9818C1" w14:textId="77777777" w:rsidR="00D24BF3" w:rsidRPr="00960561" w:rsidRDefault="00D24BF3" w:rsidP="00960561">
            <w:pPr>
              <w:jc w:val="center"/>
              <w:rPr>
                <w:rFonts w:asciiTheme="minorHAnsi" w:hAnsiTheme="minorHAnsi" w:cstheme="minorHAnsi"/>
              </w:rPr>
            </w:pPr>
            <w:r w:rsidRPr="00960561">
              <w:rPr>
                <w:rFonts w:asciiTheme="minorHAnsi" w:hAnsiTheme="minorHAnsi" w:cstheme="minorHAnsi"/>
              </w:rPr>
              <w:t>NOFO Part 2</w:t>
            </w:r>
          </w:p>
        </w:tc>
      </w:tr>
      <w:tr w:rsidR="004F1A80" w14:paraId="0F38CF68" w14:textId="77777777" w:rsidTr="009F4F3E">
        <w:trPr>
          <w:trHeight w:val="144"/>
          <w:jc w:val="center"/>
        </w:trPr>
        <w:tc>
          <w:tcPr>
            <w:tcW w:w="6830" w:type="dxa"/>
            <w:tcBorders>
              <w:top w:val="single" w:sz="8" w:space="0" w:color="auto"/>
              <w:left w:val="single" w:sz="8" w:space="0" w:color="auto"/>
              <w:bottom w:val="single" w:sz="8" w:space="0" w:color="auto"/>
              <w:right w:val="single" w:sz="8" w:space="0" w:color="auto"/>
            </w:tcBorders>
            <w:shd w:val="clear" w:color="auto" w:fill="D8DCE0"/>
            <w:tcMar>
              <w:top w:w="29" w:type="dxa"/>
              <w:left w:w="108" w:type="dxa"/>
              <w:bottom w:w="29" w:type="dxa"/>
              <w:right w:w="108" w:type="dxa"/>
            </w:tcMar>
          </w:tcPr>
          <w:p w14:paraId="16B4A7C6" w14:textId="77777777" w:rsidR="004F1A80" w:rsidRPr="0043013C" w:rsidRDefault="004F1A80" w:rsidP="00960561">
            <w:pPr>
              <w:rPr>
                <w:rFonts w:asciiTheme="minorHAnsi" w:hAnsiTheme="minorHAnsi" w:cstheme="minorHAnsi"/>
              </w:rPr>
            </w:pPr>
            <w:r w:rsidRPr="0043013C">
              <w:rPr>
                <w:rFonts w:asciiTheme="minorHAnsi" w:hAnsiTheme="minorHAnsi" w:cstheme="minorHAnsi"/>
              </w:rPr>
              <w:t>Invoice Review and Approval</w:t>
            </w:r>
          </w:p>
        </w:tc>
        <w:tc>
          <w:tcPr>
            <w:tcW w:w="2790" w:type="dxa"/>
            <w:tcBorders>
              <w:top w:val="single" w:sz="8" w:space="0" w:color="auto"/>
              <w:left w:val="single" w:sz="8" w:space="0" w:color="auto"/>
              <w:bottom w:val="single" w:sz="8" w:space="0" w:color="auto"/>
              <w:right w:val="single" w:sz="8" w:space="0" w:color="auto"/>
            </w:tcBorders>
            <w:shd w:val="clear" w:color="auto" w:fill="D8DCE0"/>
          </w:tcPr>
          <w:p w14:paraId="2B9506F6" w14:textId="77777777" w:rsidR="004F1A80" w:rsidRPr="00960561" w:rsidRDefault="004F1A80" w:rsidP="00960561">
            <w:pPr>
              <w:jc w:val="center"/>
              <w:rPr>
                <w:rFonts w:asciiTheme="minorHAnsi" w:hAnsiTheme="minorHAnsi" w:cstheme="minorHAnsi"/>
              </w:rPr>
            </w:pPr>
            <w:r w:rsidRPr="00960561">
              <w:rPr>
                <w:rFonts w:asciiTheme="minorHAnsi" w:hAnsiTheme="minorHAnsi" w:cstheme="minorHAnsi"/>
              </w:rPr>
              <w:t>NOFO Part 2</w:t>
            </w:r>
          </w:p>
        </w:tc>
      </w:tr>
      <w:tr w:rsidR="004F1A80" w14:paraId="7AEB2F63" w14:textId="77777777" w:rsidTr="009F4F3E">
        <w:trPr>
          <w:trHeight w:val="144"/>
          <w:jc w:val="center"/>
        </w:trPr>
        <w:tc>
          <w:tcPr>
            <w:tcW w:w="6830" w:type="dxa"/>
            <w:tcBorders>
              <w:top w:val="single" w:sz="8" w:space="0" w:color="auto"/>
              <w:left w:val="single" w:sz="8" w:space="0" w:color="auto"/>
              <w:bottom w:val="single" w:sz="8" w:space="0" w:color="auto"/>
              <w:right w:val="single" w:sz="8" w:space="0" w:color="auto"/>
            </w:tcBorders>
            <w:shd w:val="clear" w:color="auto" w:fill="D8DCE0"/>
            <w:tcMar>
              <w:top w:w="29" w:type="dxa"/>
              <w:left w:w="108" w:type="dxa"/>
              <w:bottom w:w="29" w:type="dxa"/>
              <w:right w:w="108" w:type="dxa"/>
            </w:tcMar>
          </w:tcPr>
          <w:p w14:paraId="44B4167E" w14:textId="25591DB3" w:rsidR="004F1A80" w:rsidRPr="0043013C" w:rsidRDefault="006E5E35" w:rsidP="00960561">
            <w:pPr>
              <w:rPr>
                <w:rFonts w:asciiTheme="minorHAnsi" w:hAnsiTheme="minorHAnsi" w:cstheme="minorHAnsi"/>
              </w:rPr>
            </w:pPr>
            <w:r w:rsidRPr="0043013C">
              <w:rPr>
                <w:rFonts w:asciiTheme="minorHAnsi" w:hAnsiTheme="minorHAnsi" w:cstheme="minorHAnsi"/>
              </w:rPr>
              <w:t>Cost-Share Payment</w:t>
            </w:r>
          </w:p>
        </w:tc>
        <w:tc>
          <w:tcPr>
            <w:tcW w:w="2790" w:type="dxa"/>
            <w:tcBorders>
              <w:top w:val="single" w:sz="8" w:space="0" w:color="auto"/>
              <w:left w:val="single" w:sz="8" w:space="0" w:color="auto"/>
              <w:bottom w:val="single" w:sz="8" w:space="0" w:color="auto"/>
              <w:right w:val="single" w:sz="8" w:space="0" w:color="auto"/>
            </w:tcBorders>
            <w:shd w:val="clear" w:color="auto" w:fill="D8DCE0"/>
            <w:vAlign w:val="center"/>
          </w:tcPr>
          <w:p w14:paraId="4BCFB8A3" w14:textId="54F3CD57" w:rsidR="004F1A80" w:rsidRPr="00960561" w:rsidRDefault="006E5E35" w:rsidP="00960561">
            <w:pPr>
              <w:jc w:val="center"/>
              <w:rPr>
                <w:rFonts w:asciiTheme="minorHAnsi" w:hAnsiTheme="minorHAnsi" w:cstheme="minorHAnsi"/>
              </w:rPr>
            </w:pPr>
            <w:r w:rsidRPr="00960561">
              <w:rPr>
                <w:rFonts w:asciiTheme="minorHAnsi" w:hAnsiTheme="minorHAnsi" w:cstheme="minorHAnsi"/>
              </w:rPr>
              <w:t>NOFO Part 2</w:t>
            </w:r>
          </w:p>
        </w:tc>
      </w:tr>
      <w:tr w:rsidR="00D24BF3" w14:paraId="2D9D9C40" w14:textId="77777777" w:rsidTr="009F4F3E">
        <w:trPr>
          <w:trHeight w:val="144"/>
          <w:jc w:val="center"/>
        </w:trPr>
        <w:tc>
          <w:tcPr>
            <w:tcW w:w="6830" w:type="dxa"/>
            <w:tcBorders>
              <w:top w:val="single" w:sz="8" w:space="0" w:color="auto"/>
              <w:left w:val="single" w:sz="8" w:space="0" w:color="auto"/>
              <w:bottom w:val="single" w:sz="8" w:space="0" w:color="auto"/>
              <w:right w:val="single" w:sz="8" w:space="0" w:color="auto"/>
            </w:tcBorders>
            <w:shd w:val="clear" w:color="auto" w:fill="D8DCE0"/>
            <w:tcMar>
              <w:top w:w="29" w:type="dxa"/>
              <w:left w:w="108" w:type="dxa"/>
              <w:bottom w:w="29" w:type="dxa"/>
              <w:right w:w="108" w:type="dxa"/>
            </w:tcMar>
          </w:tcPr>
          <w:p w14:paraId="34027833" w14:textId="77777777" w:rsidR="00D24BF3" w:rsidRPr="0043013C" w:rsidRDefault="00D24BF3" w:rsidP="00960561">
            <w:pPr>
              <w:rPr>
                <w:rFonts w:asciiTheme="minorHAnsi" w:hAnsiTheme="minorHAnsi" w:cstheme="minorHAnsi"/>
              </w:rPr>
            </w:pPr>
            <w:r w:rsidRPr="0043013C">
              <w:rPr>
                <w:rFonts w:asciiTheme="minorHAnsi" w:hAnsiTheme="minorHAnsi" w:cstheme="minorHAnsi"/>
              </w:rPr>
              <w:lastRenderedPageBreak/>
              <w:t>Implementation of Executive Order 13798, Promoting Free Speech and Religious Liberty</w:t>
            </w:r>
          </w:p>
        </w:tc>
        <w:tc>
          <w:tcPr>
            <w:tcW w:w="2790" w:type="dxa"/>
            <w:tcBorders>
              <w:top w:val="single" w:sz="8" w:space="0" w:color="auto"/>
              <w:left w:val="single" w:sz="8" w:space="0" w:color="auto"/>
              <w:bottom w:val="single" w:sz="8" w:space="0" w:color="auto"/>
              <w:right w:val="single" w:sz="8" w:space="0" w:color="auto"/>
            </w:tcBorders>
            <w:shd w:val="clear" w:color="auto" w:fill="D8DCE0"/>
            <w:vAlign w:val="center"/>
          </w:tcPr>
          <w:p w14:paraId="5DCA1BE9" w14:textId="77777777" w:rsidR="00D24BF3" w:rsidRPr="00960561" w:rsidRDefault="00D24BF3" w:rsidP="00960561">
            <w:pPr>
              <w:jc w:val="center"/>
              <w:rPr>
                <w:rFonts w:asciiTheme="minorHAnsi" w:hAnsiTheme="minorHAnsi" w:cstheme="minorHAnsi"/>
              </w:rPr>
            </w:pPr>
            <w:r w:rsidRPr="00960561">
              <w:rPr>
                <w:rFonts w:asciiTheme="minorHAnsi" w:hAnsiTheme="minorHAnsi" w:cstheme="minorHAnsi"/>
              </w:rPr>
              <w:t>NOFO Part 2</w:t>
            </w:r>
          </w:p>
        </w:tc>
      </w:tr>
      <w:tr w:rsidR="00BA397E" w14:paraId="567B5306" w14:textId="77777777" w:rsidTr="009F4F3E">
        <w:trPr>
          <w:trHeight w:val="144"/>
          <w:jc w:val="center"/>
        </w:trPr>
        <w:tc>
          <w:tcPr>
            <w:tcW w:w="6830" w:type="dxa"/>
            <w:tcBorders>
              <w:top w:val="single" w:sz="8" w:space="0" w:color="auto"/>
              <w:left w:val="single" w:sz="8" w:space="0" w:color="auto"/>
              <w:bottom w:val="single" w:sz="8" w:space="0" w:color="auto"/>
              <w:right w:val="single" w:sz="8" w:space="0" w:color="auto"/>
            </w:tcBorders>
            <w:shd w:val="clear" w:color="auto" w:fill="D8DCE0"/>
            <w:tcMar>
              <w:top w:w="29" w:type="dxa"/>
              <w:left w:w="108" w:type="dxa"/>
              <w:bottom w:w="29" w:type="dxa"/>
              <w:right w:w="108" w:type="dxa"/>
            </w:tcMar>
          </w:tcPr>
          <w:p w14:paraId="3A2EF5D8" w14:textId="77777777" w:rsidR="00BA397E" w:rsidRPr="0043013C" w:rsidRDefault="00BA397E" w:rsidP="00960561">
            <w:pPr>
              <w:rPr>
                <w:rFonts w:asciiTheme="minorHAnsi" w:hAnsiTheme="minorHAnsi" w:cstheme="minorHAnsi"/>
              </w:rPr>
            </w:pPr>
            <w:r w:rsidRPr="0043013C">
              <w:rPr>
                <w:rFonts w:asciiTheme="minorHAnsi" w:hAnsiTheme="minorHAnsi" w:cstheme="minorHAnsi"/>
              </w:rPr>
              <w:t>Affirmative Action and Pay Transparency Requirements</w:t>
            </w:r>
          </w:p>
        </w:tc>
        <w:tc>
          <w:tcPr>
            <w:tcW w:w="2790" w:type="dxa"/>
            <w:tcBorders>
              <w:top w:val="single" w:sz="8" w:space="0" w:color="auto"/>
              <w:left w:val="single" w:sz="8" w:space="0" w:color="auto"/>
              <w:bottom w:val="single" w:sz="8" w:space="0" w:color="auto"/>
              <w:right w:val="single" w:sz="8" w:space="0" w:color="auto"/>
            </w:tcBorders>
            <w:shd w:val="clear" w:color="auto" w:fill="D8DCE0"/>
          </w:tcPr>
          <w:p w14:paraId="369A3F4E" w14:textId="77777777" w:rsidR="00BA397E" w:rsidRPr="00960561" w:rsidRDefault="00BA397E" w:rsidP="00960561">
            <w:pPr>
              <w:jc w:val="center"/>
              <w:rPr>
                <w:rFonts w:asciiTheme="minorHAnsi" w:hAnsiTheme="minorHAnsi" w:cstheme="minorHAnsi"/>
              </w:rPr>
            </w:pPr>
            <w:r w:rsidRPr="00960561">
              <w:rPr>
                <w:rFonts w:asciiTheme="minorHAnsi" w:hAnsiTheme="minorHAnsi" w:cstheme="minorHAnsi"/>
              </w:rPr>
              <w:t>NOFO Part 2</w:t>
            </w:r>
          </w:p>
        </w:tc>
      </w:tr>
      <w:tr w:rsidR="00BA397E" w14:paraId="0C28C07C" w14:textId="77777777" w:rsidTr="009F4F3E">
        <w:trPr>
          <w:trHeight w:val="144"/>
          <w:jc w:val="center"/>
        </w:trPr>
        <w:tc>
          <w:tcPr>
            <w:tcW w:w="6830" w:type="dxa"/>
            <w:tcBorders>
              <w:top w:val="single" w:sz="8" w:space="0" w:color="auto"/>
              <w:left w:val="single" w:sz="8" w:space="0" w:color="auto"/>
              <w:bottom w:val="single" w:sz="8" w:space="0" w:color="auto"/>
              <w:right w:val="single" w:sz="8" w:space="0" w:color="auto"/>
            </w:tcBorders>
            <w:shd w:val="clear" w:color="auto" w:fill="D8DCE0"/>
            <w:tcMar>
              <w:top w:w="29" w:type="dxa"/>
              <w:left w:w="108" w:type="dxa"/>
              <w:bottom w:w="29" w:type="dxa"/>
              <w:right w:w="108" w:type="dxa"/>
            </w:tcMar>
          </w:tcPr>
          <w:p w14:paraId="7CAB39AC" w14:textId="77777777" w:rsidR="00BA397E" w:rsidRPr="0043013C" w:rsidRDefault="00BA397E" w:rsidP="00960561">
            <w:pPr>
              <w:rPr>
                <w:rFonts w:asciiTheme="minorHAnsi" w:hAnsiTheme="minorHAnsi" w:cstheme="minorHAnsi"/>
              </w:rPr>
            </w:pPr>
            <w:r w:rsidRPr="0043013C">
              <w:rPr>
                <w:rFonts w:asciiTheme="minorHAnsi" w:hAnsiTheme="minorHAnsi" w:cstheme="minorHAnsi"/>
              </w:rPr>
              <w:t>Construction Signage</w:t>
            </w:r>
          </w:p>
        </w:tc>
        <w:tc>
          <w:tcPr>
            <w:tcW w:w="2790" w:type="dxa"/>
            <w:tcBorders>
              <w:top w:val="single" w:sz="8" w:space="0" w:color="auto"/>
              <w:left w:val="single" w:sz="8" w:space="0" w:color="auto"/>
              <w:bottom w:val="single" w:sz="8" w:space="0" w:color="auto"/>
              <w:right w:val="single" w:sz="8" w:space="0" w:color="auto"/>
            </w:tcBorders>
            <w:shd w:val="clear" w:color="auto" w:fill="D8DCE0"/>
          </w:tcPr>
          <w:p w14:paraId="4FD07BC3" w14:textId="77777777" w:rsidR="00BA397E" w:rsidRPr="00960561" w:rsidRDefault="00BA397E" w:rsidP="00960561">
            <w:pPr>
              <w:jc w:val="center"/>
              <w:rPr>
                <w:rFonts w:asciiTheme="minorHAnsi" w:hAnsiTheme="minorHAnsi" w:cstheme="minorHAnsi"/>
              </w:rPr>
            </w:pPr>
            <w:r w:rsidRPr="00960561">
              <w:rPr>
                <w:rFonts w:asciiTheme="minorHAnsi" w:hAnsiTheme="minorHAnsi" w:cstheme="minorHAnsi"/>
              </w:rPr>
              <w:t>NOFO Part 2</w:t>
            </w:r>
          </w:p>
        </w:tc>
      </w:tr>
      <w:tr w:rsidR="00D24BF3" w14:paraId="7813AC59" w14:textId="77777777" w:rsidTr="00D95D95">
        <w:trPr>
          <w:trHeight w:val="144"/>
          <w:jc w:val="center"/>
        </w:trPr>
        <w:tc>
          <w:tcPr>
            <w:tcW w:w="6830" w:type="dxa"/>
            <w:tcBorders>
              <w:top w:val="single" w:sz="8" w:space="0" w:color="auto"/>
              <w:left w:val="single" w:sz="8" w:space="0" w:color="auto"/>
              <w:bottom w:val="single" w:sz="8" w:space="0" w:color="auto"/>
              <w:right w:val="single" w:sz="8" w:space="0" w:color="auto"/>
            </w:tcBorders>
            <w:shd w:val="clear" w:color="auto" w:fill="CCE6FC"/>
            <w:tcMar>
              <w:top w:w="29" w:type="dxa"/>
              <w:left w:w="108" w:type="dxa"/>
              <w:bottom w:w="29" w:type="dxa"/>
              <w:right w:w="108" w:type="dxa"/>
            </w:tcMar>
          </w:tcPr>
          <w:p w14:paraId="51AFD0B2" w14:textId="09AE88AC" w:rsidR="00D24BF3" w:rsidRPr="0043013C" w:rsidRDefault="00D24BF3" w:rsidP="00960561">
            <w:pPr>
              <w:rPr>
                <w:rFonts w:asciiTheme="minorHAnsi" w:hAnsiTheme="minorHAnsi" w:cstheme="minorHAnsi"/>
              </w:rPr>
            </w:pPr>
            <w:r w:rsidRPr="0043013C">
              <w:rPr>
                <w:rFonts w:asciiTheme="minorHAnsi" w:hAnsiTheme="minorHAnsi" w:cstheme="minorHAnsi"/>
              </w:rPr>
              <w:t>Real Property and Equipment</w:t>
            </w:r>
          </w:p>
        </w:tc>
        <w:tc>
          <w:tcPr>
            <w:tcW w:w="2790" w:type="dxa"/>
            <w:tcBorders>
              <w:top w:val="single" w:sz="8" w:space="0" w:color="auto"/>
              <w:left w:val="single" w:sz="8" w:space="0" w:color="auto"/>
              <w:bottom w:val="single" w:sz="8" w:space="0" w:color="auto"/>
              <w:right w:val="single" w:sz="8" w:space="0" w:color="auto"/>
            </w:tcBorders>
            <w:shd w:val="clear" w:color="auto" w:fill="CCE6FC"/>
          </w:tcPr>
          <w:p w14:paraId="60E62483" w14:textId="77777777" w:rsidR="00D24BF3" w:rsidRPr="00960561" w:rsidRDefault="00D24BF3" w:rsidP="00960561">
            <w:pPr>
              <w:jc w:val="center"/>
              <w:rPr>
                <w:rFonts w:asciiTheme="minorHAnsi" w:hAnsiTheme="minorHAnsi" w:cstheme="minorHAnsi"/>
              </w:rPr>
            </w:pPr>
            <w:r w:rsidRPr="00960561">
              <w:rPr>
                <w:rFonts w:asciiTheme="minorHAnsi" w:hAnsiTheme="minorHAnsi" w:cstheme="minorHAnsi"/>
              </w:rPr>
              <w:t>NOFO Part 1</w:t>
            </w:r>
          </w:p>
        </w:tc>
      </w:tr>
      <w:tr w:rsidR="00D24BF3" w14:paraId="6841F98A" w14:textId="77777777" w:rsidTr="00D95D95">
        <w:trPr>
          <w:trHeight w:val="144"/>
          <w:jc w:val="center"/>
        </w:trPr>
        <w:tc>
          <w:tcPr>
            <w:tcW w:w="6830" w:type="dxa"/>
            <w:tcBorders>
              <w:top w:val="single" w:sz="8" w:space="0" w:color="auto"/>
              <w:left w:val="single" w:sz="8" w:space="0" w:color="auto"/>
              <w:bottom w:val="single" w:sz="8" w:space="0" w:color="auto"/>
              <w:right w:val="single" w:sz="8" w:space="0" w:color="auto"/>
            </w:tcBorders>
            <w:shd w:val="clear" w:color="auto" w:fill="CCE6FC"/>
            <w:tcMar>
              <w:top w:w="29" w:type="dxa"/>
              <w:left w:w="108" w:type="dxa"/>
              <w:bottom w:w="29" w:type="dxa"/>
              <w:right w:w="108" w:type="dxa"/>
            </w:tcMar>
          </w:tcPr>
          <w:p w14:paraId="7A466615" w14:textId="77777777" w:rsidR="00D24BF3" w:rsidRPr="0043013C" w:rsidRDefault="00D24BF3" w:rsidP="00960561">
            <w:pPr>
              <w:rPr>
                <w:rFonts w:asciiTheme="minorHAnsi" w:hAnsiTheme="minorHAnsi" w:cstheme="minorHAnsi"/>
              </w:rPr>
            </w:pPr>
            <w:r w:rsidRPr="0043013C">
              <w:rPr>
                <w:rFonts w:asciiTheme="minorHAnsi" w:hAnsiTheme="minorHAnsi" w:cstheme="minorHAnsi"/>
              </w:rPr>
              <w:t>Rights in Technical Data</w:t>
            </w:r>
          </w:p>
        </w:tc>
        <w:tc>
          <w:tcPr>
            <w:tcW w:w="2790" w:type="dxa"/>
            <w:tcBorders>
              <w:top w:val="single" w:sz="8" w:space="0" w:color="auto"/>
              <w:left w:val="single" w:sz="8" w:space="0" w:color="auto"/>
              <w:bottom w:val="single" w:sz="8" w:space="0" w:color="auto"/>
              <w:right w:val="single" w:sz="8" w:space="0" w:color="auto"/>
            </w:tcBorders>
            <w:shd w:val="clear" w:color="auto" w:fill="CCE6FC"/>
          </w:tcPr>
          <w:p w14:paraId="79C72777" w14:textId="77777777" w:rsidR="00D24BF3" w:rsidRPr="00960561" w:rsidRDefault="00D24BF3" w:rsidP="00960561">
            <w:pPr>
              <w:jc w:val="center"/>
              <w:rPr>
                <w:rFonts w:asciiTheme="minorHAnsi" w:hAnsiTheme="minorHAnsi" w:cstheme="minorHAnsi"/>
              </w:rPr>
            </w:pPr>
            <w:r w:rsidRPr="00960561">
              <w:rPr>
                <w:rFonts w:asciiTheme="minorHAnsi" w:hAnsiTheme="minorHAnsi" w:cstheme="minorHAnsi"/>
              </w:rPr>
              <w:t>NOFO Part 1</w:t>
            </w:r>
          </w:p>
        </w:tc>
      </w:tr>
    </w:tbl>
    <w:p w14:paraId="58616CA2" w14:textId="77777777" w:rsidR="00B909B9" w:rsidRPr="00DB7F24" w:rsidRDefault="00B909B9" w:rsidP="00B909B9"/>
    <w:p w14:paraId="35FFD09B" w14:textId="5CD9DD80" w:rsidR="00B909B9" w:rsidRPr="005F1243" w:rsidRDefault="00B909B9" w:rsidP="00D638EA">
      <w:pPr>
        <w:pStyle w:val="Heading3"/>
        <w:numPr>
          <w:ilvl w:val="0"/>
          <w:numId w:val="30"/>
        </w:numPr>
        <w:rPr>
          <w:rFonts w:ascii="Calibri" w:eastAsia="Times New Roman" w:hAnsi="Calibri" w:cs="Times New Roman"/>
        </w:rPr>
      </w:pPr>
      <w:bookmarkStart w:id="550" w:name="_Toc187385571"/>
      <w:r w:rsidRPr="00DB7F24">
        <w:t>Real Property and Equipment</w:t>
      </w:r>
      <w:bookmarkEnd w:id="550"/>
    </w:p>
    <w:p w14:paraId="31F2910B" w14:textId="77777777" w:rsidR="00B909B9" w:rsidRPr="00DB7F24" w:rsidRDefault="00B909B9" w:rsidP="00F003CA">
      <w:r w:rsidRPr="00DB7F24">
        <w:t>Real property and equipment purchased with project funds (federal share and recipient cost share) are subject to the requirements at 2 CFR 200.310, 200.311, 200.313, and 200.316 (non-federal entities, except for-profit entities) and 2 CFR 910.360 (for-profit entities).</w:t>
      </w:r>
    </w:p>
    <w:p w14:paraId="41B31874" w14:textId="77777777" w:rsidR="00B909B9" w:rsidRPr="00DB7F24" w:rsidRDefault="00B909B9" w:rsidP="00F003CA"/>
    <w:p w14:paraId="0EBE0298" w14:textId="3945D3D7" w:rsidR="00B909B9" w:rsidRPr="00DB7F24" w:rsidRDefault="00B909B9" w:rsidP="00F003CA">
      <w:r w:rsidRPr="4FB3677B">
        <w:t xml:space="preserve">For </w:t>
      </w:r>
      <w:r w:rsidR="00B260E7">
        <w:t>resulting</w:t>
      </w:r>
      <w:r w:rsidRPr="4FB3677B">
        <w:t xml:space="preserve"> awards under this </w:t>
      </w:r>
      <w:r w:rsidR="00980611" w:rsidRPr="4FB3677B">
        <w:t>NOFO</w:t>
      </w:r>
      <w:r w:rsidRPr="4FB3677B">
        <w:t xml:space="preserve">, the recipients may (1) take disposition action on the real property and equipment; or (2) continue to use the real property and equipment after the conclusion of the award period of performance with </w:t>
      </w:r>
      <w:r w:rsidR="006D10D0" w:rsidRPr="4FB3677B">
        <w:t>Grants</w:t>
      </w:r>
      <w:r w:rsidRPr="4FB3677B">
        <w:t xml:space="preserve"> Officer approval. The recipient’s written request for Continued Use must identify the property and include: a summary of how the property will be used (must align with the authorized project purposes); a proposed use period, (e.g., perpetuity, until fully depreciated, or a calendar date when the recipient expects to submit disposition instructions); acknowledgement that the recipient shall not sell or encumber the property or permit any encumbrance without prior written DOE approval; current fair market value of the property; and an estimated useful life or depreciation schedule for equipment. </w:t>
      </w:r>
    </w:p>
    <w:p w14:paraId="2A763CA3" w14:textId="45A8AF76" w:rsidR="00B909B9" w:rsidRPr="00DB7F24" w:rsidRDefault="00B909B9" w:rsidP="00F003CA"/>
    <w:p w14:paraId="150114A1" w14:textId="57998D87" w:rsidR="00B909B9" w:rsidRDefault="00B909B9" w:rsidP="00F003CA">
      <w:r w:rsidRPr="00DB7F24">
        <w:t xml:space="preserve">When the property is no longer needed for authorized project purposes, the recipient must request disposition instructions from DOE. For-profit entity disposition requirements are set forth in 2 CFR 910.360. Property disposition requirements for other non-federal entities are set forth in 2 CFR 200.310 – 200.316. </w:t>
      </w:r>
    </w:p>
    <w:p w14:paraId="4D0759BE" w14:textId="77777777" w:rsidR="00DF6331" w:rsidRPr="00DB7F24" w:rsidRDefault="00DF6331" w:rsidP="00F003CA"/>
    <w:p w14:paraId="4040F423" w14:textId="76469580" w:rsidR="00A1346B" w:rsidRPr="00721788" w:rsidRDefault="00A1346B" w:rsidP="00D638EA">
      <w:pPr>
        <w:pStyle w:val="Heading3"/>
        <w:numPr>
          <w:ilvl w:val="0"/>
          <w:numId w:val="30"/>
        </w:numPr>
      </w:pPr>
      <w:bookmarkStart w:id="551" w:name="_Toc187385572"/>
      <w:r w:rsidRPr="00721788">
        <w:t>Rights in Technical Data</w:t>
      </w:r>
      <w:bookmarkEnd w:id="551"/>
    </w:p>
    <w:p w14:paraId="16E2A913" w14:textId="77777777" w:rsidR="00A1346B" w:rsidRPr="008858B4" w:rsidRDefault="00A1346B" w:rsidP="00A1346B">
      <w:r w:rsidRPr="008858B4">
        <w:t>Data rights differ based on whether data is first produced under an award or instead was developed at private expense outside the award.</w:t>
      </w:r>
      <w:r>
        <w:t xml:space="preserve"> </w:t>
      </w:r>
    </w:p>
    <w:p w14:paraId="107D06E3" w14:textId="77777777" w:rsidR="00A1346B" w:rsidRPr="008858B4" w:rsidRDefault="00A1346B" w:rsidP="00A1346B"/>
    <w:p w14:paraId="277DE2CC" w14:textId="77777777" w:rsidR="00A1346B" w:rsidRPr="008858B4" w:rsidRDefault="00A1346B" w:rsidP="00A1346B">
      <w:r w:rsidRPr="002A0838">
        <w:rPr>
          <w:b/>
        </w:rPr>
        <w:t>“Limited Rights Data”:</w:t>
      </w:r>
      <w:r>
        <w:t xml:space="preserve"> The U.S. g</w:t>
      </w:r>
      <w:r w:rsidRPr="008858B4">
        <w:t>overnment will not normally require delivery of confidential or trade</w:t>
      </w:r>
      <w:r>
        <w:t>-</w:t>
      </w:r>
      <w:r w:rsidRPr="008858B4">
        <w:t>secret-type technical data developed solely at private expense prior to issuance of an award, except as necessary to monitor technical progress and evaluate the potential of proposed technologies to reach specific technical and cost metrics.</w:t>
      </w:r>
    </w:p>
    <w:p w14:paraId="237265A8" w14:textId="77777777" w:rsidR="00A1346B" w:rsidRDefault="00A1346B" w:rsidP="00A1346B"/>
    <w:p w14:paraId="3E64D8CB" w14:textId="3BD43F64" w:rsidR="00A1346B" w:rsidRPr="005D6F7B" w:rsidRDefault="00A1346B" w:rsidP="00A1346B">
      <w:r w:rsidRPr="002A0838">
        <w:rPr>
          <w:b/>
        </w:rPr>
        <w:t xml:space="preserve">Government Rights in Technical Data Produced Under Awards: </w:t>
      </w:r>
      <w:r>
        <w:t>The U.S. g</w:t>
      </w:r>
      <w:r w:rsidRPr="00443627">
        <w:t>overnment normally retains unlimited rights in</w:t>
      </w:r>
      <w:r>
        <w:t xml:space="preserve"> technical data produced under g</w:t>
      </w:r>
      <w:r w:rsidRPr="00443627">
        <w:t xml:space="preserve">overnment financial assistance awards, including the right to distribute to the public. However, pursuant to special statutory authority, certain categories of data generated under </w:t>
      </w:r>
      <w:r>
        <w:t>DOE</w:t>
      </w:r>
      <w:r w:rsidRPr="00443627">
        <w:t xml:space="preserve"> awards </w:t>
      </w:r>
      <w:r>
        <w:t xml:space="preserve">under this </w:t>
      </w:r>
      <w:r w:rsidR="0CE99298">
        <w:t>NOFO</w:t>
      </w:r>
      <w:r>
        <w:t xml:space="preserve"> </w:t>
      </w:r>
      <w:r w:rsidRPr="00443627">
        <w:t xml:space="preserve">may be protected from public disclosure for up to </w:t>
      </w:r>
      <w:r w:rsidRPr="001E1668">
        <w:t xml:space="preserve">five years </w:t>
      </w:r>
      <w:r w:rsidRPr="00443627">
        <w:t xml:space="preserve">after the data is generated (“Protected Data”). For awards permitting Protected Data, the protected data must be marked as set forth in the award’s intellectual property terms and conditions and a listing of unlimited rights data (i.e., non-protected data) must be inserted into the data clause in the award. In addition, </w:t>
      </w:r>
      <w:r w:rsidRPr="005D6F7B">
        <w:t>invention disclosures may be protected from public disclosure for a reasonable time in order to allow for filing a patent application.</w:t>
      </w:r>
    </w:p>
    <w:p w14:paraId="288F4386" w14:textId="47707263" w:rsidR="00216212" w:rsidRPr="00361D6F" w:rsidRDefault="00216212" w:rsidP="0053518A">
      <w:pPr>
        <w:rPr>
          <w:sz w:val="24"/>
          <w:szCs w:val="20"/>
        </w:rPr>
      </w:pPr>
      <w:bookmarkStart w:id="552" w:name="Subawards"/>
      <w:bookmarkEnd w:id="552"/>
    </w:p>
    <w:p w14:paraId="60CCA78C" w14:textId="12055C2E" w:rsidR="00E173F2" w:rsidRPr="00A448E7" w:rsidRDefault="00E173F2" w:rsidP="00D638EA">
      <w:pPr>
        <w:pStyle w:val="Heading3"/>
        <w:numPr>
          <w:ilvl w:val="0"/>
          <w:numId w:val="30"/>
        </w:numPr>
      </w:pPr>
      <w:bookmarkStart w:id="553" w:name="_Toc519602331"/>
      <w:bookmarkStart w:id="554" w:name="_Toc167329007"/>
      <w:bookmarkStart w:id="555" w:name="_Toc179383889"/>
      <w:bookmarkStart w:id="556" w:name="_Toc187385573"/>
      <w:r w:rsidRPr="002B4F5D">
        <w:lastRenderedPageBreak/>
        <w:t>Cost Share Payment</w:t>
      </w:r>
      <w:bookmarkEnd w:id="553"/>
      <w:bookmarkEnd w:id="554"/>
      <w:bookmarkEnd w:id="555"/>
      <w:bookmarkEnd w:id="556"/>
    </w:p>
    <w:p w14:paraId="2644841F" w14:textId="6344BCB9" w:rsidR="00E173F2" w:rsidRPr="002B4F5D" w:rsidRDefault="00E173F2" w:rsidP="00E173F2">
      <w:pPr>
        <w:keepNext/>
        <w:rPr>
          <w:rFonts w:eastAsia="Times New Roman" w:cs="Times New Roman"/>
        </w:rPr>
      </w:pPr>
      <w:r w:rsidRPr="4769D121">
        <w:rPr>
          <w:rFonts w:eastAsia="Times New Roman" w:cs="Times New Roman"/>
        </w:rPr>
        <w:t xml:space="preserve">DOE requires recipients to contribute the cost share amount incrementally over the life of the award. Specifically, </w:t>
      </w:r>
      <w:r w:rsidRPr="4769D121">
        <w:rPr>
          <w:rFonts w:eastAsia="Times New Roman" w:cs="Times New Roman"/>
          <w:color w:val="000000" w:themeColor="text1"/>
        </w:rPr>
        <w:t xml:space="preserve">the recipient’s cost share for each </w:t>
      </w:r>
      <w:r w:rsidRPr="004C0FD9">
        <w:rPr>
          <w:rFonts w:eastAsia="Times New Roman" w:cs="Times New Roman"/>
          <w:b/>
          <w:bCs/>
          <w:color w:val="000000" w:themeColor="text1"/>
        </w:rPr>
        <w:t>billing period</w:t>
      </w:r>
      <w:r w:rsidRPr="4769D121">
        <w:rPr>
          <w:rFonts w:eastAsia="Times New Roman" w:cs="Times New Roman"/>
          <w:color w:val="000000" w:themeColor="text1"/>
        </w:rPr>
        <w:t xml:space="preserve"> must always reflect the overall cost share ratio negotiated by the parties (i.e., the total amount of cost sharing on each invoice when considered cumulatively with previous invoices must reflect, at a minimum, the cost sharing percentage negotiated)</w:t>
      </w:r>
      <w:r w:rsidRPr="4769D121">
        <w:rPr>
          <w:rFonts w:eastAsia="Times New Roman" w:cs="Times New Roman"/>
        </w:rPr>
        <w:t xml:space="preserve">. </w:t>
      </w:r>
    </w:p>
    <w:p w14:paraId="4285FD07" w14:textId="77777777" w:rsidR="00A133D4" w:rsidRDefault="00A133D4"/>
    <w:p w14:paraId="6DD6C277" w14:textId="35E359B3" w:rsidR="006159CA" w:rsidRPr="006159CA" w:rsidRDefault="00EC3CF6" w:rsidP="00D638EA">
      <w:pPr>
        <w:pStyle w:val="Heading2"/>
        <w:numPr>
          <w:ilvl w:val="0"/>
          <w:numId w:val="35"/>
        </w:numPr>
      </w:pPr>
      <w:r>
        <w:t xml:space="preserve"> </w:t>
      </w:r>
      <w:bookmarkStart w:id="557" w:name="SAM.gov"/>
      <w:bookmarkStart w:id="558" w:name="_Toc187385574"/>
      <w:bookmarkStart w:id="559" w:name="Helpful_Websites"/>
      <w:bookmarkEnd w:id="557"/>
      <w:r w:rsidR="006159CA" w:rsidRPr="006159CA">
        <w:t>Helpful Websites</w:t>
      </w:r>
      <w:bookmarkEnd w:id="558"/>
    </w:p>
    <w:bookmarkEnd w:id="559"/>
    <w:p w14:paraId="2CA81507" w14:textId="7F0B4A97" w:rsidR="008D4A7D" w:rsidRDefault="000A2DD6" w:rsidP="00274F54">
      <w:pPr>
        <w:pStyle w:val="Body1"/>
      </w:pPr>
      <w:r w:rsidRPr="000A2DD6">
        <w:fldChar w:fldCharType="begin"/>
      </w:r>
      <w:r w:rsidRPr="000A2DD6">
        <w:instrText>HYPERLINK "https://www.energy.gov/eere/office-energy-efficiency-renewable-energy"</w:instrText>
      </w:r>
      <w:r w:rsidRPr="000A2DD6">
        <w:fldChar w:fldCharType="separate"/>
      </w:r>
      <w:r w:rsidRPr="000A2DD6">
        <w:rPr>
          <w:rStyle w:val="Hyperlink"/>
        </w:rPr>
        <w:t>Office of Energy Efficiency &amp; Renewable Energy | Department of Energy</w:t>
      </w:r>
      <w:r w:rsidRPr="000A2DD6">
        <w:fldChar w:fldCharType="end"/>
      </w:r>
      <w:r w:rsidR="00414BCB">
        <w:t xml:space="preserve"> </w:t>
      </w:r>
      <w:hyperlink r:id="rId54" w:history="1">
        <w:r w:rsidR="00C32E47">
          <w:rPr>
            <w:rStyle w:val="Hyperlink"/>
          </w:rPr>
          <w:t>EERE Application Process</w:t>
        </w:r>
      </w:hyperlink>
    </w:p>
    <w:p w14:paraId="7EDD85C5" w14:textId="77777777" w:rsidR="00CC3D3C" w:rsidRDefault="00CC3D3C"/>
    <w:p w14:paraId="2D4DA04F" w14:textId="77777777" w:rsidR="00CC3D3C" w:rsidRPr="00231A16" w:rsidRDefault="00CC3D3C" w:rsidP="00231A16"/>
    <w:p w14:paraId="2DB37B0E" w14:textId="69555F8C" w:rsidR="008C0C52" w:rsidRDefault="006056AF" w:rsidP="00D638EA">
      <w:pPr>
        <w:pStyle w:val="Heading2"/>
        <w:numPr>
          <w:ilvl w:val="0"/>
          <w:numId w:val="35"/>
        </w:numPr>
      </w:pPr>
      <w:r>
        <w:t xml:space="preserve"> </w:t>
      </w:r>
      <w:bookmarkStart w:id="560" w:name="_Toc187385575"/>
      <w:r w:rsidR="008C0C52">
        <w:t>Questions</w:t>
      </w:r>
      <w:r w:rsidR="00F656EC">
        <w:t xml:space="preserve"> and Support</w:t>
      </w:r>
      <w:bookmarkEnd w:id="560"/>
    </w:p>
    <w:p w14:paraId="78D88C34" w14:textId="77777777" w:rsidR="006268D8" w:rsidRDefault="006268D8" w:rsidP="005F0BB0">
      <w:bookmarkStart w:id="561" w:name="_Toc517798939"/>
      <w:bookmarkStart w:id="562" w:name="_Toc519602267"/>
      <w:bookmarkStart w:id="563" w:name="_Toc519602439"/>
      <w:bookmarkStart w:id="564" w:name="_Toc167329124"/>
    </w:p>
    <w:p w14:paraId="48110880" w14:textId="1AE907AF" w:rsidR="00266495" w:rsidRPr="00701A9A" w:rsidRDefault="00266495" w:rsidP="00D638EA">
      <w:pPr>
        <w:pStyle w:val="Heading3"/>
        <w:numPr>
          <w:ilvl w:val="0"/>
          <w:numId w:val="42"/>
        </w:numPr>
        <w:ind w:left="720"/>
      </w:pPr>
      <w:bookmarkStart w:id="565" w:name="_Toc187385576"/>
      <w:r w:rsidRPr="00701A9A">
        <w:t>Questions</w:t>
      </w:r>
      <w:bookmarkEnd w:id="561"/>
      <w:bookmarkEnd w:id="562"/>
      <w:bookmarkEnd w:id="563"/>
      <w:bookmarkEnd w:id="564"/>
      <w:bookmarkEnd w:id="565"/>
    </w:p>
    <w:p w14:paraId="507FF1C3" w14:textId="4575182A" w:rsidR="00266495" w:rsidRPr="007A4E4D" w:rsidRDefault="00266495" w:rsidP="00266495">
      <w:r w:rsidRPr="007A4E4D">
        <w:t xml:space="preserve">Upon the issuance of a </w:t>
      </w:r>
      <w:r w:rsidR="00980611" w:rsidRPr="007A4E4D">
        <w:t>NOFO</w:t>
      </w:r>
      <w:r w:rsidRPr="007A4E4D">
        <w:t xml:space="preserve">, DOE personnel are prohibited from communicating (in writing or otherwise) with applicants regarding the </w:t>
      </w:r>
      <w:r w:rsidR="00980611" w:rsidRPr="007A4E4D">
        <w:t>NOFO</w:t>
      </w:r>
      <w:r w:rsidRPr="007A4E4D">
        <w:t xml:space="preserve"> except through the established question and answer process described below. Questions regarding this </w:t>
      </w:r>
      <w:r w:rsidR="006B1057" w:rsidRPr="007A4E4D">
        <w:t>NO</w:t>
      </w:r>
      <w:r w:rsidRPr="007A4E4D">
        <w:t>FO must be submitted to</w:t>
      </w:r>
      <w:r w:rsidRPr="007A4E4D">
        <w:rPr>
          <w:color w:val="0000FF"/>
        </w:rPr>
        <w:t xml:space="preserve"> </w:t>
      </w:r>
      <w:r w:rsidRPr="00FE2CEE">
        <w:t>mailto:</w:t>
      </w:r>
      <w:r w:rsidR="009406F3">
        <w:t xml:space="preserve"> </w:t>
      </w:r>
      <w:r w:rsidR="008678F4">
        <w:t>sparcnofo@</w:t>
      </w:r>
      <w:r w:rsidR="00DC536B">
        <w:t>hq.doe.gov</w:t>
      </w:r>
      <w:r w:rsidRPr="007A4E4D">
        <w:t xml:space="preserve"> no later than three (3) business days prior to the application due date and time. Please note, feedback on individual concepts will not be provided through Q&amp;A. </w:t>
      </w:r>
    </w:p>
    <w:p w14:paraId="576AA8D2" w14:textId="77777777" w:rsidR="00266495" w:rsidRPr="007A4E4D" w:rsidRDefault="00266495" w:rsidP="00F003CA"/>
    <w:p w14:paraId="31DB581B" w14:textId="0F9421A1" w:rsidR="00266495" w:rsidRPr="007A4E4D" w:rsidRDefault="00266495" w:rsidP="00266495">
      <w:r w:rsidRPr="007A4E4D">
        <w:t xml:space="preserve">All questions and answers related to this </w:t>
      </w:r>
      <w:r w:rsidR="00712EF6" w:rsidRPr="007A4E4D">
        <w:t>NOFO</w:t>
      </w:r>
      <w:r w:rsidRPr="007A4E4D">
        <w:t xml:space="preserve"> will be posted on </w:t>
      </w:r>
      <w:r w:rsidR="00FD6670">
        <w:t>the</w:t>
      </w:r>
      <w:r w:rsidR="00F17319">
        <w:t xml:space="preserve"> </w:t>
      </w:r>
      <w:proofErr w:type="spellStart"/>
      <w:r>
        <w:t>eXCHANGE</w:t>
      </w:r>
      <w:proofErr w:type="spellEnd"/>
      <w:r>
        <w:t xml:space="preserve"> </w:t>
      </w:r>
      <w:r w:rsidR="00267143">
        <w:t>site</w:t>
      </w:r>
      <w:r w:rsidR="00FD6670">
        <w:t xml:space="preserve"> </w:t>
      </w:r>
      <w:r w:rsidR="00F87AE5">
        <w:t xml:space="preserve">listed in the </w:t>
      </w:r>
      <w:hyperlink w:anchor="_Key_Facts" w:history="1">
        <w:r w:rsidR="00F87AE5" w:rsidRPr="00F87AE5">
          <w:rPr>
            <w:rStyle w:val="Hyperlink"/>
          </w:rPr>
          <w:t>Key Facts</w:t>
        </w:r>
      </w:hyperlink>
      <w:r w:rsidR="00251EF2">
        <w:rPr>
          <w:rStyle w:val="Hyperlink"/>
        </w:rPr>
        <w:t xml:space="preserve"> </w:t>
      </w:r>
      <w:r w:rsidR="00251EF2">
        <w:t xml:space="preserve">section above. </w:t>
      </w:r>
      <w:r w:rsidRPr="007A4E4D">
        <w:rPr>
          <w:b/>
        </w:rPr>
        <w:t xml:space="preserve">You must first select the </w:t>
      </w:r>
      <w:r w:rsidR="00AF233E" w:rsidRPr="007A4E4D">
        <w:rPr>
          <w:b/>
        </w:rPr>
        <w:t>NOFO</w:t>
      </w:r>
      <w:r w:rsidRPr="007A4E4D">
        <w:rPr>
          <w:b/>
        </w:rPr>
        <w:t xml:space="preserve"> Number to view the questions and answers specific to this </w:t>
      </w:r>
      <w:r w:rsidR="00AF233E" w:rsidRPr="007A4E4D">
        <w:rPr>
          <w:b/>
        </w:rPr>
        <w:t>NOFO</w:t>
      </w:r>
      <w:r w:rsidRPr="007A4E4D">
        <w:t>. DOE will attempt to respond to a question within three (3) business days unless a similar question and answer has already been posted on the website.</w:t>
      </w:r>
    </w:p>
    <w:p w14:paraId="46CFD927" w14:textId="77777777" w:rsidR="00266495" w:rsidRPr="007A4E4D" w:rsidRDefault="00266495" w:rsidP="00F003CA"/>
    <w:p w14:paraId="66DBF9A1" w14:textId="7479C09E" w:rsidR="00F0205C" w:rsidRDefault="00266495" w:rsidP="00C11C23">
      <w:pPr>
        <w:rPr>
          <w:rFonts w:eastAsia="Times New Roman" w:cs="Times New Roman"/>
        </w:rPr>
      </w:pPr>
      <w:r w:rsidRPr="007A4E4D">
        <w:rPr>
          <w:rFonts w:eastAsia="Times New Roman" w:cs="Times New Roman"/>
        </w:rPr>
        <w:t xml:space="preserve">Questions related to the registration process and use of </w:t>
      </w:r>
      <w:r w:rsidR="00B00BEF">
        <w:t>the</w:t>
      </w:r>
      <w:r w:rsidR="00267143">
        <w:t xml:space="preserve"> </w:t>
      </w:r>
      <w:proofErr w:type="spellStart"/>
      <w:r>
        <w:t>eXCHANGE</w:t>
      </w:r>
      <w:proofErr w:type="spellEnd"/>
      <w:r>
        <w:t xml:space="preserve"> </w:t>
      </w:r>
      <w:r w:rsidR="00267143">
        <w:t>site</w:t>
      </w:r>
      <w:r w:rsidR="00B00BEF">
        <w:t xml:space="preserve"> listed in the </w:t>
      </w:r>
      <w:hyperlink w:anchor="_Key_Facts" w:history="1">
        <w:r w:rsidR="00B00BEF" w:rsidRPr="00F87AE5">
          <w:rPr>
            <w:rStyle w:val="Hyperlink"/>
          </w:rPr>
          <w:t>Key Facts</w:t>
        </w:r>
      </w:hyperlink>
      <w:r w:rsidR="00B00BEF">
        <w:t>.</w:t>
      </w:r>
      <w:r w:rsidRPr="007A4E4D">
        <w:rPr>
          <w:rFonts w:eastAsia="Times New Roman" w:cs="Times New Roman"/>
        </w:rPr>
        <w:t xml:space="preserve"> should be submitted to </w:t>
      </w:r>
      <w:r w:rsidR="00267143" w:rsidRPr="00C94E39">
        <w:rPr>
          <w:w w:val="105"/>
        </w:rPr>
        <w:t xml:space="preserve"> </w:t>
      </w:r>
      <w:sdt>
        <w:sdtPr>
          <w:rPr>
            <w:w w:val="105"/>
          </w:rPr>
          <w:id w:val="-1118436107"/>
          <w:placeholder>
            <w:docPart w:val="B34709D96C7D4760A4BA8B1F21E14D67"/>
          </w:placeholder>
        </w:sdtPr>
        <w:sdtEndPr/>
        <w:sdtContent>
          <w:hyperlink r:id="rId55" w:history="1">
            <w:r w:rsidR="0020611C" w:rsidRPr="0020611C">
              <w:rPr>
                <w:rStyle w:val="Hyperlink"/>
                <w:i/>
                <w:iCs/>
                <w:w w:val="105"/>
              </w:rPr>
              <w:t>EERE-ExchangeSupport@hq.doe.gov</w:t>
            </w:r>
          </w:hyperlink>
          <w:r w:rsidR="0020611C">
            <w:rPr>
              <w:w w:val="105"/>
            </w:rPr>
            <w:t xml:space="preserve"> </w:t>
          </w:r>
        </w:sdtContent>
      </w:sdt>
      <w:r w:rsidR="00267143" w:rsidRPr="007A4E4D">
        <w:rPr>
          <w:rFonts w:eastAsia="Times New Roman" w:cs="Times New Roman"/>
        </w:rPr>
        <w:t>.</w:t>
      </w:r>
    </w:p>
    <w:p w14:paraId="256A9343" w14:textId="77777777" w:rsidR="00F647C0" w:rsidRDefault="00F647C0" w:rsidP="00C11C23">
      <w:pPr>
        <w:rPr>
          <w:rFonts w:eastAsia="Times New Roman" w:cs="Times New Roman"/>
        </w:rPr>
      </w:pPr>
    </w:p>
    <w:p w14:paraId="494C87DD" w14:textId="470364FF" w:rsidR="00701A9A" w:rsidRPr="00701A9A" w:rsidRDefault="00701A9A" w:rsidP="00194846">
      <w:pPr>
        <w:pStyle w:val="Heading3"/>
        <w:ind w:left="720"/>
      </w:pPr>
      <w:bookmarkStart w:id="566" w:name="_Toc187385577"/>
      <w:r w:rsidRPr="00701A9A">
        <w:t>Support</w:t>
      </w:r>
      <w:bookmarkEnd w:id="566"/>
    </w:p>
    <w:p w14:paraId="4A312AE2" w14:textId="77777777" w:rsidR="006A3E9A" w:rsidRPr="00361D6F" w:rsidRDefault="006A3E9A" w:rsidP="00274F54">
      <w:pPr>
        <w:pStyle w:val="Body1"/>
      </w:pPr>
    </w:p>
    <w:p w14:paraId="5B4707CD" w14:textId="77777777" w:rsidR="006A3E9A" w:rsidRPr="006159CA" w:rsidRDefault="006A3E9A" w:rsidP="0083007B">
      <w:pPr>
        <w:pStyle w:val="Heading4"/>
      </w:pPr>
      <w:r w:rsidRPr="006159CA">
        <w:t>Grants.gov</w:t>
      </w:r>
      <w:bookmarkStart w:id="567" w:name="Grants"/>
    </w:p>
    <w:bookmarkEnd w:id="567"/>
    <w:p w14:paraId="4F032C4C" w14:textId="77777777" w:rsidR="006A3E9A" w:rsidRDefault="006A3E9A" w:rsidP="00274F54">
      <w:pPr>
        <w:pStyle w:val="Body1"/>
      </w:pPr>
      <w:r w:rsidRPr="00314FC8">
        <w:t xml:space="preserve">Grants.gov provides 24/7 support. You can call 1-800-518-4726 or email </w:t>
      </w:r>
      <w:hyperlink r:id="rId56">
        <w:r w:rsidRPr="00752A18">
          <w:rPr>
            <w:color w:val="1CA6DF"/>
            <w:u w:val="single" w:color="006699"/>
          </w:rPr>
          <w:t>support@grants.gov</w:t>
        </w:r>
      </w:hyperlink>
      <w:r w:rsidRPr="00314FC8">
        <w:t>. Hold on to your ticket number.</w:t>
      </w:r>
    </w:p>
    <w:p w14:paraId="47C73DDE" w14:textId="77777777" w:rsidR="006A3E9A" w:rsidRDefault="006A3E9A" w:rsidP="00274F54">
      <w:pPr>
        <w:pStyle w:val="Body1"/>
      </w:pPr>
    </w:p>
    <w:p w14:paraId="419D5AD2" w14:textId="77777777" w:rsidR="006A3E9A" w:rsidRPr="006159CA" w:rsidRDefault="006A3E9A" w:rsidP="0083007B">
      <w:pPr>
        <w:pStyle w:val="Heading4"/>
      </w:pPr>
      <w:r>
        <w:t>SAM</w:t>
      </w:r>
      <w:r w:rsidRPr="006159CA">
        <w:t>.gov</w:t>
      </w:r>
    </w:p>
    <w:p w14:paraId="4CB1F6B7" w14:textId="77777777" w:rsidR="006A3E9A" w:rsidRDefault="006A3E9A" w:rsidP="00274F54">
      <w:pPr>
        <w:pStyle w:val="Body1"/>
        <w:rPr>
          <w:spacing w:val="-2"/>
        </w:rPr>
      </w:pPr>
      <w:r w:rsidRPr="00314FC8">
        <w:t>If</w:t>
      </w:r>
      <w:r w:rsidRPr="00314FC8">
        <w:rPr>
          <w:spacing w:val="1"/>
        </w:rPr>
        <w:t xml:space="preserve"> </w:t>
      </w:r>
      <w:r w:rsidRPr="00314FC8">
        <w:t>you</w:t>
      </w:r>
      <w:r w:rsidRPr="00314FC8">
        <w:rPr>
          <w:spacing w:val="2"/>
        </w:rPr>
        <w:t xml:space="preserve"> </w:t>
      </w:r>
      <w:r w:rsidRPr="00314FC8">
        <w:t>need</w:t>
      </w:r>
      <w:r w:rsidRPr="00314FC8">
        <w:rPr>
          <w:spacing w:val="2"/>
        </w:rPr>
        <w:t xml:space="preserve"> </w:t>
      </w:r>
      <w:r w:rsidRPr="00314FC8">
        <w:t>help,</w:t>
      </w:r>
      <w:r w:rsidRPr="00314FC8">
        <w:rPr>
          <w:spacing w:val="2"/>
        </w:rPr>
        <w:t xml:space="preserve"> </w:t>
      </w:r>
      <w:r w:rsidRPr="00314FC8">
        <w:t>you</w:t>
      </w:r>
      <w:r w:rsidRPr="00314FC8">
        <w:rPr>
          <w:spacing w:val="2"/>
        </w:rPr>
        <w:t xml:space="preserve"> </w:t>
      </w:r>
      <w:r w:rsidRPr="00314FC8">
        <w:t>can</w:t>
      </w:r>
      <w:r w:rsidRPr="00314FC8">
        <w:rPr>
          <w:spacing w:val="1"/>
        </w:rPr>
        <w:t xml:space="preserve"> </w:t>
      </w:r>
      <w:r w:rsidRPr="00314FC8">
        <w:t>call</w:t>
      </w:r>
      <w:r w:rsidRPr="00314FC8">
        <w:rPr>
          <w:spacing w:val="2"/>
        </w:rPr>
        <w:t xml:space="preserve"> </w:t>
      </w:r>
      <w:r w:rsidRPr="00314FC8">
        <w:t>866-606-8220</w:t>
      </w:r>
      <w:r w:rsidRPr="00314FC8">
        <w:rPr>
          <w:spacing w:val="2"/>
        </w:rPr>
        <w:t xml:space="preserve"> </w:t>
      </w:r>
      <w:r w:rsidRPr="00314FC8">
        <w:t>or</w:t>
      </w:r>
      <w:r w:rsidRPr="00314FC8">
        <w:rPr>
          <w:spacing w:val="2"/>
        </w:rPr>
        <w:t xml:space="preserve"> </w:t>
      </w:r>
      <w:r w:rsidRPr="00314FC8">
        <w:t>live</w:t>
      </w:r>
      <w:r w:rsidRPr="00314FC8">
        <w:rPr>
          <w:spacing w:val="2"/>
        </w:rPr>
        <w:t xml:space="preserve"> </w:t>
      </w:r>
      <w:r w:rsidRPr="00314FC8">
        <w:t>chat</w:t>
      </w:r>
      <w:r w:rsidRPr="00314FC8">
        <w:rPr>
          <w:spacing w:val="1"/>
        </w:rPr>
        <w:t xml:space="preserve"> </w:t>
      </w:r>
      <w:r w:rsidRPr="00314FC8">
        <w:t>with</w:t>
      </w:r>
      <w:r w:rsidRPr="00314FC8">
        <w:rPr>
          <w:spacing w:val="2"/>
        </w:rPr>
        <w:t xml:space="preserve"> </w:t>
      </w:r>
      <w:r w:rsidRPr="00314FC8">
        <w:t>the</w:t>
      </w:r>
      <w:r w:rsidRPr="00314FC8">
        <w:rPr>
          <w:spacing w:val="2"/>
        </w:rPr>
        <w:t xml:space="preserve"> </w:t>
      </w:r>
      <w:hyperlink r:id="rId57">
        <w:r w:rsidRPr="009A121F">
          <w:rPr>
            <w:color w:val="1CA6DF"/>
            <w:u w:val="single" w:color="006699"/>
          </w:rPr>
          <w:t>Federal</w:t>
        </w:r>
        <w:r w:rsidRPr="009A121F">
          <w:rPr>
            <w:color w:val="1CA6DF"/>
            <w:spacing w:val="2"/>
            <w:u w:val="single" w:color="006699"/>
          </w:rPr>
          <w:t xml:space="preserve"> </w:t>
        </w:r>
        <w:r w:rsidRPr="009A121F">
          <w:rPr>
            <w:color w:val="1CA6DF"/>
            <w:u w:val="single" w:color="006699"/>
          </w:rPr>
          <w:t>Service</w:t>
        </w:r>
        <w:r w:rsidRPr="009A121F">
          <w:rPr>
            <w:color w:val="1CA6DF"/>
            <w:spacing w:val="2"/>
            <w:u w:val="single" w:color="006699"/>
          </w:rPr>
          <w:t xml:space="preserve"> </w:t>
        </w:r>
        <w:r w:rsidRPr="009A121F">
          <w:rPr>
            <w:color w:val="1CA6DF"/>
            <w:spacing w:val="-2"/>
            <w:u w:val="single" w:color="006699"/>
          </w:rPr>
          <w:t>Desk</w:t>
        </w:r>
      </w:hyperlink>
      <w:r w:rsidRPr="00314FC8">
        <w:rPr>
          <w:spacing w:val="-2"/>
        </w:rPr>
        <w:t>.</w:t>
      </w:r>
    </w:p>
    <w:p w14:paraId="650D1AE1" w14:textId="77777777" w:rsidR="002F3757" w:rsidRDefault="002F3757" w:rsidP="00274F54">
      <w:pPr>
        <w:pStyle w:val="Body1"/>
      </w:pPr>
    </w:p>
    <w:p w14:paraId="3C036863" w14:textId="77777777" w:rsidR="002F3757" w:rsidRDefault="002F3757" w:rsidP="00C11C23">
      <w:pPr>
        <w:rPr>
          <w:rFonts w:eastAsia="Times New Roman" w:cs="Times New Roman"/>
        </w:rPr>
        <w:sectPr w:rsidR="002F3757" w:rsidSect="00536FFC">
          <w:headerReference w:type="even" r:id="rId58"/>
          <w:headerReference w:type="default" r:id="rId59"/>
          <w:headerReference w:type="first" r:id="rId60"/>
          <w:pgSz w:w="12240" w:h="15840" w:code="1"/>
          <w:pgMar w:top="1440" w:right="1440" w:bottom="1440" w:left="1440" w:header="720" w:footer="274" w:gutter="0"/>
          <w:cols w:space="720"/>
          <w:docGrid w:linePitch="360"/>
        </w:sectPr>
      </w:pPr>
    </w:p>
    <w:p w14:paraId="05356467" w14:textId="77777777" w:rsidR="00706A35" w:rsidRDefault="00706A35" w:rsidP="00706A35">
      <w:pPr>
        <w:pStyle w:val="Heading1"/>
      </w:pPr>
      <w:bookmarkStart w:id="568" w:name="_Toc187385578"/>
      <w:r>
        <w:lastRenderedPageBreak/>
        <w:t xml:space="preserve">IX. </w:t>
      </w:r>
      <w:r w:rsidRPr="00706A35">
        <w:t>Other Information</w:t>
      </w:r>
      <w:bookmarkEnd w:id="568"/>
    </w:p>
    <w:p w14:paraId="5C769FF5" w14:textId="77777777" w:rsidR="00F647C0" w:rsidRPr="00F647C0" w:rsidRDefault="00F647C0" w:rsidP="00544D53">
      <w:pPr>
        <w:pStyle w:val="BBodyText"/>
      </w:pPr>
    </w:p>
    <w:p w14:paraId="6CFEF1BE" w14:textId="42BC880D" w:rsidR="00CC3D3C" w:rsidRPr="00F647C0" w:rsidRDefault="00706A35" w:rsidP="00F647C0">
      <w:pPr>
        <w:rPr>
          <w:rFonts w:cs="Times New Roman (Body CS)"/>
          <w:color w:val="404040" w:themeColor="text1" w:themeTint="BF"/>
        </w:rPr>
      </w:pPr>
      <w:r>
        <w:t xml:space="preserve">Please see the </w:t>
      </w:r>
      <w:r w:rsidRPr="0086307B">
        <w:rPr>
          <w:color w:val="C83000"/>
        </w:rPr>
        <w:t xml:space="preserve">NOFO Part 2, </w:t>
      </w:r>
      <w:r w:rsidRPr="0086307B">
        <w:rPr>
          <w:i/>
          <w:iCs/>
          <w:color w:val="C83000"/>
        </w:rPr>
        <w:t>Other Information</w:t>
      </w:r>
      <w:r w:rsidRPr="0086307B">
        <w:rPr>
          <w:color w:val="C83000"/>
        </w:rPr>
        <w:t xml:space="preserve"> </w:t>
      </w:r>
      <w:r>
        <w:t xml:space="preserve">for </w:t>
      </w:r>
      <w:r w:rsidR="00123394">
        <w:t>additional information</w:t>
      </w:r>
      <w:r w:rsidR="005E6E85">
        <w:t xml:space="preserve"> and requirements</w:t>
      </w:r>
      <w:r w:rsidR="00F47713">
        <w:t xml:space="preserve"> that apply to all DOE NOFOs</w:t>
      </w:r>
      <w:r w:rsidR="00123394">
        <w:t>.</w:t>
      </w:r>
    </w:p>
    <w:p w14:paraId="2C311663" w14:textId="759BCA26" w:rsidR="7C13B7F6" w:rsidRDefault="7C13B7F6">
      <w:r>
        <w:br w:type="page"/>
      </w:r>
    </w:p>
    <w:p w14:paraId="71E27572" w14:textId="59F0E4B0" w:rsidR="5CAF5329" w:rsidRDefault="5CAF5329" w:rsidP="00E9768C">
      <w:pPr>
        <w:pStyle w:val="AppendixHeading"/>
        <w:outlineLvl w:val="0"/>
      </w:pPr>
      <w:bookmarkStart w:id="569" w:name="_Toc187385579"/>
      <w:r w:rsidRPr="50DA5853">
        <w:lastRenderedPageBreak/>
        <w:t xml:space="preserve">Appendix </w:t>
      </w:r>
      <w:r w:rsidR="00E9768C">
        <w:t>A</w:t>
      </w:r>
      <w:r w:rsidRPr="50DA5853">
        <w:t xml:space="preserve"> – Acceptable Feedstocks</w:t>
      </w:r>
      <w:bookmarkEnd w:id="569"/>
    </w:p>
    <w:p w14:paraId="61E8F0DD" w14:textId="77777777" w:rsidR="00331488" w:rsidRDefault="00331488" w:rsidP="50DA5853">
      <w:pPr>
        <w:rPr>
          <w:color w:val="0070C0"/>
        </w:rPr>
      </w:pPr>
    </w:p>
    <w:p w14:paraId="18D07AB6" w14:textId="4806FB87" w:rsidR="00125CE0" w:rsidRDefault="00125CE0" w:rsidP="00125CE0">
      <w:pPr>
        <w:rPr>
          <w:b/>
          <w:bCs/>
        </w:rPr>
      </w:pPr>
      <w:r w:rsidRPr="008015FD">
        <w:t xml:space="preserve">The Bioenergy Technologies Office works with biomass-based feedstocks, per the authorizing language in </w:t>
      </w:r>
      <w:proofErr w:type="spellStart"/>
      <w:r w:rsidRPr="008015FD">
        <w:t>EPAct</w:t>
      </w:r>
      <w:proofErr w:type="spellEnd"/>
      <w:r w:rsidRPr="008015FD">
        <w:t xml:space="preserve"> 2005 (see below).  Each Subtopic </w:t>
      </w:r>
      <w:r>
        <w:t xml:space="preserve">Area in this </w:t>
      </w:r>
      <w:r w:rsidR="00386520">
        <w:t>NOFO</w:t>
      </w:r>
      <w:r>
        <w:t xml:space="preserve"> </w:t>
      </w:r>
      <w:r w:rsidRPr="008015FD">
        <w:t xml:space="preserve">has specific feedstock requirements </w:t>
      </w:r>
      <w:r>
        <w:t>which</w:t>
      </w:r>
      <w:r w:rsidRPr="008015FD">
        <w:t xml:space="preserve"> are </w:t>
      </w:r>
      <w:r>
        <w:t>identified in the Table below</w:t>
      </w:r>
      <w:r w:rsidRPr="008015FD">
        <w:t>.</w:t>
      </w:r>
      <w:r>
        <w:t xml:space="preserve"> </w:t>
      </w:r>
      <w:r>
        <w:rPr>
          <w:b/>
          <w:bCs/>
        </w:rPr>
        <w:t>Applications proposing the use of any feedstock not identified as an acceptable feedstock for the particular Topic Area will not be further considered.</w:t>
      </w:r>
    </w:p>
    <w:p w14:paraId="6EB86470" w14:textId="77777777" w:rsidR="00125CE0" w:rsidRDefault="00125CE0" w:rsidP="00125CE0">
      <w:pPr>
        <w:rPr>
          <w:b/>
          <w:bCs/>
        </w:rPr>
      </w:pPr>
    </w:p>
    <w:tbl>
      <w:tblPr>
        <w:tblStyle w:val="2"/>
        <w:tblW w:w="1080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00"/>
        <w:gridCol w:w="900"/>
        <w:gridCol w:w="720"/>
        <w:gridCol w:w="810"/>
        <w:gridCol w:w="720"/>
        <w:gridCol w:w="720"/>
        <w:gridCol w:w="720"/>
        <w:gridCol w:w="720"/>
        <w:gridCol w:w="810"/>
        <w:gridCol w:w="810"/>
        <w:gridCol w:w="900"/>
        <w:gridCol w:w="1170"/>
      </w:tblGrid>
      <w:tr w:rsidR="00A92860" w:rsidRPr="008015FD" w14:paraId="2511EE65" w14:textId="77777777">
        <w:trPr>
          <w:trHeight w:val="288"/>
        </w:trPr>
        <w:tc>
          <w:tcPr>
            <w:tcW w:w="1800" w:type="dxa"/>
            <w:tcBorders>
              <w:right w:val="single" w:sz="12" w:space="0" w:color="000000"/>
            </w:tcBorders>
            <w:vAlign w:val="center"/>
          </w:tcPr>
          <w:p w14:paraId="416BF84C" w14:textId="77777777" w:rsidR="00A92860" w:rsidRPr="000401F3" w:rsidRDefault="00A92860">
            <w:pPr>
              <w:jc w:val="center"/>
              <w:rPr>
                <w:b/>
                <w:sz w:val="18"/>
                <w:szCs w:val="18"/>
              </w:rPr>
            </w:pPr>
            <w:bookmarkStart w:id="570" w:name="_Hlk91681943"/>
            <w:r>
              <w:rPr>
                <w:b/>
                <w:sz w:val="18"/>
                <w:szCs w:val="18"/>
              </w:rPr>
              <w:t>Topic</w:t>
            </w:r>
            <w:r w:rsidRPr="000401F3">
              <w:rPr>
                <w:b/>
                <w:sz w:val="18"/>
                <w:szCs w:val="18"/>
              </w:rPr>
              <w:t xml:space="preserve"> Area</w:t>
            </w:r>
          </w:p>
        </w:tc>
        <w:tc>
          <w:tcPr>
            <w:tcW w:w="9000" w:type="dxa"/>
            <w:gridSpan w:val="11"/>
            <w:tcBorders>
              <w:right w:val="single" w:sz="4" w:space="0" w:color="000000"/>
            </w:tcBorders>
          </w:tcPr>
          <w:p w14:paraId="662142F0" w14:textId="6087777B" w:rsidR="00A92860" w:rsidRPr="008015FD" w:rsidRDefault="00A92860">
            <w:pPr>
              <w:jc w:val="center"/>
              <w:rPr>
                <w:b/>
                <w:sz w:val="20"/>
                <w:szCs w:val="20"/>
              </w:rPr>
            </w:pPr>
            <w:r>
              <w:rPr>
                <w:b/>
                <w:sz w:val="20"/>
                <w:szCs w:val="20"/>
              </w:rPr>
              <w:t xml:space="preserve">Acceptable Feedstock </w:t>
            </w:r>
            <w:r w:rsidRPr="008015FD">
              <w:rPr>
                <w:b/>
                <w:sz w:val="20"/>
                <w:szCs w:val="20"/>
              </w:rPr>
              <w:t xml:space="preserve">Breakdown per </w:t>
            </w:r>
            <w:r>
              <w:rPr>
                <w:b/>
                <w:sz w:val="20"/>
                <w:szCs w:val="20"/>
              </w:rPr>
              <w:t>Subt</w:t>
            </w:r>
            <w:r w:rsidRPr="008015FD">
              <w:rPr>
                <w:b/>
                <w:sz w:val="20"/>
                <w:szCs w:val="20"/>
              </w:rPr>
              <w:t>opic Area</w:t>
            </w:r>
          </w:p>
        </w:tc>
      </w:tr>
      <w:tr w:rsidR="00910E7C" w:rsidRPr="008015FD" w14:paraId="0F3840F6" w14:textId="77777777" w:rsidTr="00F165B9">
        <w:trPr>
          <w:trHeight w:val="800"/>
        </w:trPr>
        <w:tc>
          <w:tcPr>
            <w:tcW w:w="1800" w:type="dxa"/>
            <w:tcBorders>
              <w:right w:val="single" w:sz="12" w:space="0" w:color="000000"/>
            </w:tcBorders>
            <w:vAlign w:val="center"/>
          </w:tcPr>
          <w:p w14:paraId="3BF3602C" w14:textId="77777777" w:rsidR="00A92860" w:rsidRPr="000401F3" w:rsidRDefault="00A92860">
            <w:pPr>
              <w:widowControl w:val="0"/>
              <w:pBdr>
                <w:top w:val="nil"/>
                <w:left w:val="nil"/>
                <w:bottom w:val="nil"/>
                <w:right w:val="nil"/>
                <w:between w:val="nil"/>
              </w:pBdr>
              <w:spacing w:line="276" w:lineRule="auto"/>
              <w:rPr>
                <w:b/>
                <w:sz w:val="18"/>
                <w:szCs w:val="18"/>
              </w:rPr>
            </w:pPr>
          </w:p>
        </w:tc>
        <w:tc>
          <w:tcPr>
            <w:tcW w:w="900" w:type="dxa"/>
            <w:tcBorders>
              <w:left w:val="single" w:sz="4" w:space="0" w:color="000000"/>
              <w:right w:val="single" w:sz="4" w:space="0" w:color="000000"/>
            </w:tcBorders>
            <w:shd w:val="clear" w:color="auto" w:fill="auto"/>
            <w:vAlign w:val="center"/>
          </w:tcPr>
          <w:p w14:paraId="02BD5CC4" w14:textId="77777777" w:rsidR="00A92860" w:rsidRPr="000401F3" w:rsidRDefault="00A92860">
            <w:pPr>
              <w:jc w:val="center"/>
              <w:rPr>
                <w:b/>
                <w:sz w:val="18"/>
                <w:szCs w:val="18"/>
              </w:rPr>
            </w:pPr>
            <w:proofErr w:type="spellStart"/>
            <w:r w:rsidRPr="000401F3">
              <w:rPr>
                <w:b/>
                <w:sz w:val="18"/>
                <w:szCs w:val="18"/>
              </w:rPr>
              <w:t>Ligno</w:t>
            </w:r>
            <w:proofErr w:type="spellEnd"/>
            <w:r w:rsidRPr="000401F3">
              <w:rPr>
                <w:b/>
                <w:sz w:val="18"/>
                <w:szCs w:val="18"/>
              </w:rPr>
              <w:t>-cellulosic</w:t>
            </w:r>
          </w:p>
        </w:tc>
        <w:tc>
          <w:tcPr>
            <w:tcW w:w="720" w:type="dxa"/>
            <w:tcBorders>
              <w:left w:val="single" w:sz="4" w:space="0" w:color="000000"/>
              <w:right w:val="single" w:sz="4" w:space="0" w:color="000000"/>
            </w:tcBorders>
            <w:shd w:val="clear" w:color="auto" w:fill="auto"/>
            <w:vAlign w:val="center"/>
          </w:tcPr>
          <w:p w14:paraId="359C8A72" w14:textId="77777777" w:rsidR="00A92860" w:rsidRPr="000401F3" w:rsidRDefault="00A92860">
            <w:pPr>
              <w:jc w:val="center"/>
              <w:rPr>
                <w:b/>
                <w:sz w:val="18"/>
                <w:szCs w:val="18"/>
              </w:rPr>
            </w:pPr>
            <w:r w:rsidRPr="000401F3">
              <w:rPr>
                <w:b/>
                <w:sz w:val="18"/>
                <w:szCs w:val="18"/>
              </w:rPr>
              <w:t>Algae</w:t>
            </w:r>
          </w:p>
        </w:tc>
        <w:tc>
          <w:tcPr>
            <w:tcW w:w="810" w:type="dxa"/>
            <w:tcBorders>
              <w:left w:val="single" w:sz="4" w:space="0" w:color="000000"/>
              <w:right w:val="single" w:sz="4" w:space="0" w:color="000000"/>
            </w:tcBorders>
            <w:shd w:val="clear" w:color="auto" w:fill="auto"/>
            <w:vAlign w:val="center"/>
          </w:tcPr>
          <w:p w14:paraId="5177F695" w14:textId="77777777" w:rsidR="00A92860" w:rsidRPr="000401F3" w:rsidRDefault="00A92860">
            <w:pPr>
              <w:jc w:val="center"/>
              <w:rPr>
                <w:b/>
                <w:sz w:val="18"/>
                <w:szCs w:val="18"/>
              </w:rPr>
            </w:pPr>
            <w:r w:rsidRPr="000401F3">
              <w:rPr>
                <w:b/>
                <w:sz w:val="18"/>
                <w:szCs w:val="18"/>
              </w:rPr>
              <w:t>Organic Wet Waste</w:t>
            </w:r>
          </w:p>
        </w:tc>
        <w:tc>
          <w:tcPr>
            <w:tcW w:w="720" w:type="dxa"/>
            <w:tcBorders>
              <w:left w:val="single" w:sz="4" w:space="0" w:color="000000"/>
              <w:right w:val="single" w:sz="4" w:space="0" w:color="000000"/>
            </w:tcBorders>
            <w:shd w:val="clear" w:color="auto" w:fill="auto"/>
            <w:vAlign w:val="center"/>
          </w:tcPr>
          <w:p w14:paraId="023B8155" w14:textId="3C031166" w:rsidR="00A92860" w:rsidRPr="000401F3" w:rsidRDefault="00A92860">
            <w:pPr>
              <w:jc w:val="center"/>
              <w:rPr>
                <w:b/>
                <w:sz w:val="18"/>
                <w:szCs w:val="18"/>
              </w:rPr>
            </w:pPr>
            <w:r w:rsidRPr="000401F3">
              <w:rPr>
                <w:b/>
                <w:sz w:val="18"/>
                <w:szCs w:val="18"/>
              </w:rPr>
              <w:t>Sorted MSW</w:t>
            </w:r>
          </w:p>
        </w:tc>
        <w:tc>
          <w:tcPr>
            <w:tcW w:w="720" w:type="dxa"/>
            <w:tcBorders>
              <w:left w:val="single" w:sz="4" w:space="0" w:color="000000"/>
              <w:right w:val="single" w:sz="4" w:space="0" w:color="000000"/>
            </w:tcBorders>
            <w:shd w:val="clear" w:color="auto" w:fill="auto"/>
            <w:vAlign w:val="center"/>
          </w:tcPr>
          <w:p w14:paraId="3FDD4D21" w14:textId="77777777" w:rsidR="00A92860" w:rsidRPr="000401F3" w:rsidRDefault="00A92860">
            <w:pPr>
              <w:jc w:val="center"/>
              <w:rPr>
                <w:b/>
                <w:sz w:val="18"/>
                <w:szCs w:val="18"/>
              </w:rPr>
            </w:pPr>
            <w:r w:rsidRPr="000401F3">
              <w:rPr>
                <w:b/>
                <w:sz w:val="18"/>
                <w:szCs w:val="18"/>
              </w:rPr>
              <w:t>Food Waste</w:t>
            </w:r>
          </w:p>
        </w:tc>
        <w:tc>
          <w:tcPr>
            <w:tcW w:w="720" w:type="dxa"/>
            <w:tcBorders>
              <w:left w:val="single" w:sz="4" w:space="0" w:color="000000"/>
              <w:right w:val="single" w:sz="4" w:space="0" w:color="000000"/>
            </w:tcBorders>
            <w:shd w:val="clear" w:color="auto" w:fill="auto"/>
            <w:vAlign w:val="center"/>
          </w:tcPr>
          <w:p w14:paraId="27E4CE1F" w14:textId="77777777" w:rsidR="00A92860" w:rsidRPr="000401F3" w:rsidRDefault="00A92860">
            <w:pPr>
              <w:jc w:val="center"/>
              <w:rPr>
                <w:b/>
                <w:sz w:val="18"/>
                <w:szCs w:val="18"/>
              </w:rPr>
            </w:pPr>
            <w:r w:rsidRPr="000401F3">
              <w:rPr>
                <w:b/>
                <w:sz w:val="18"/>
                <w:szCs w:val="18"/>
              </w:rPr>
              <w:t>Biogas</w:t>
            </w:r>
          </w:p>
        </w:tc>
        <w:tc>
          <w:tcPr>
            <w:tcW w:w="720" w:type="dxa"/>
            <w:tcBorders>
              <w:top w:val="single" w:sz="4" w:space="0" w:color="000000"/>
              <w:left w:val="single" w:sz="4" w:space="0" w:color="000000"/>
              <w:bottom w:val="single" w:sz="4" w:space="0" w:color="000000"/>
            </w:tcBorders>
            <w:vAlign w:val="center"/>
          </w:tcPr>
          <w:p w14:paraId="0FC451A8" w14:textId="77777777" w:rsidR="00A92860" w:rsidRPr="000401F3" w:rsidRDefault="00A92860">
            <w:pPr>
              <w:jc w:val="center"/>
              <w:rPr>
                <w:b/>
                <w:sz w:val="18"/>
                <w:szCs w:val="18"/>
              </w:rPr>
            </w:pPr>
            <w:r w:rsidRPr="000401F3">
              <w:rPr>
                <w:b/>
                <w:sz w:val="18"/>
                <w:szCs w:val="18"/>
              </w:rPr>
              <w:t>Grain</w:t>
            </w:r>
          </w:p>
          <w:p w14:paraId="797D5E10" w14:textId="77777777" w:rsidR="00A92860" w:rsidRPr="000401F3" w:rsidRDefault="00A92860">
            <w:pPr>
              <w:jc w:val="center"/>
              <w:rPr>
                <w:b/>
                <w:sz w:val="18"/>
                <w:szCs w:val="18"/>
              </w:rPr>
            </w:pPr>
            <w:r w:rsidRPr="000401F3">
              <w:rPr>
                <w:b/>
                <w:sz w:val="18"/>
                <w:szCs w:val="18"/>
              </w:rPr>
              <w:t>Starch</w:t>
            </w:r>
          </w:p>
        </w:tc>
        <w:tc>
          <w:tcPr>
            <w:tcW w:w="810" w:type="dxa"/>
            <w:vAlign w:val="center"/>
          </w:tcPr>
          <w:p w14:paraId="598E8951" w14:textId="77777777" w:rsidR="00A92860" w:rsidRPr="000401F3" w:rsidRDefault="00A92860">
            <w:pPr>
              <w:jc w:val="center"/>
              <w:rPr>
                <w:b/>
                <w:sz w:val="18"/>
                <w:szCs w:val="18"/>
              </w:rPr>
            </w:pPr>
            <w:r w:rsidRPr="000401F3">
              <w:rPr>
                <w:b/>
                <w:sz w:val="18"/>
                <w:szCs w:val="18"/>
              </w:rPr>
              <w:t>Oilseed Crops</w:t>
            </w:r>
          </w:p>
        </w:tc>
        <w:tc>
          <w:tcPr>
            <w:tcW w:w="810" w:type="dxa"/>
            <w:vAlign w:val="center"/>
          </w:tcPr>
          <w:p w14:paraId="4C36CBDB" w14:textId="1A78BC85" w:rsidR="00A92860" w:rsidRPr="000401F3" w:rsidRDefault="00A92860">
            <w:pPr>
              <w:jc w:val="center"/>
              <w:rPr>
                <w:b/>
                <w:sz w:val="18"/>
                <w:szCs w:val="18"/>
              </w:rPr>
            </w:pPr>
            <w:r w:rsidRPr="000401F3">
              <w:rPr>
                <w:b/>
                <w:sz w:val="18"/>
                <w:szCs w:val="18"/>
              </w:rPr>
              <w:t>C&amp;D Waste</w:t>
            </w:r>
          </w:p>
        </w:tc>
        <w:tc>
          <w:tcPr>
            <w:tcW w:w="900" w:type="dxa"/>
            <w:tcBorders>
              <w:right w:val="single" w:sz="4" w:space="0" w:color="000000"/>
            </w:tcBorders>
            <w:vAlign w:val="center"/>
          </w:tcPr>
          <w:p w14:paraId="6D376BD2" w14:textId="77777777" w:rsidR="00A92860" w:rsidRPr="000401F3" w:rsidRDefault="00A92860">
            <w:pPr>
              <w:jc w:val="center"/>
              <w:rPr>
                <w:b/>
                <w:sz w:val="18"/>
                <w:szCs w:val="18"/>
              </w:rPr>
            </w:pPr>
            <w:r w:rsidRPr="000401F3">
              <w:rPr>
                <w:b/>
                <w:sz w:val="18"/>
                <w:szCs w:val="18"/>
              </w:rPr>
              <w:t>Waste Carbon Dioxide</w:t>
            </w:r>
          </w:p>
        </w:tc>
        <w:tc>
          <w:tcPr>
            <w:tcW w:w="1170" w:type="dxa"/>
            <w:tcBorders>
              <w:right w:val="single" w:sz="4" w:space="0" w:color="000000"/>
            </w:tcBorders>
            <w:vAlign w:val="center"/>
          </w:tcPr>
          <w:p w14:paraId="02303A46" w14:textId="77777777" w:rsidR="00A92860" w:rsidRPr="000401F3" w:rsidRDefault="00A92860">
            <w:pPr>
              <w:jc w:val="center"/>
              <w:rPr>
                <w:b/>
                <w:sz w:val="18"/>
                <w:szCs w:val="18"/>
              </w:rPr>
            </w:pPr>
            <w:bookmarkStart w:id="571" w:name="_Hlk86732031"/>
            <w:r w:rsidRPr="000401F3">
              <w:rPr>
                <w:b/>
                <w:sz w:val="18"/>
                <w:szCs w:val="18"/>
              </w:rPr>
              <w:t>Carbon Dioxide from Ambient Air</w:t>
            </w:r>
            <w:bookmarkEnd w:id="571"/>
          </w:p>
        </w:tc>
      </w:tr>
      <w:tr w:rsidR="00986231" w:rsidRPr="008015FD" w14:paraId="0E55499F" w14:textId="77777777" w:rsidTr="00F165B9">
        <w:trPr>
          <w:trHeight w:val="800"/>
        </w:trPr>
        <w:tc>
          <w:tcPr>
            <w:tcW w:w="1800" w:type="dxa"/>
            <w:tcBorders>
              <w:right w:val="single" w:sz="12" w:space="0" w:color="000000"/>
            </w:tcBorders>
            <w:vAlign w:val="center"/>
          </w:tcPr>
          <w:p w14:paraId="534E7DD7" w14:textId="06663B05" w:rsidR="00986231" w:rsidRPr="000401F3" w:rsidRDefault="00986231" w:rsidP="00986231">
            <w:pPr>
              <w:widowControl w:val="0"/>
              <w:pBdr>
                <w:top w:val="nil"/>
                <w:left w:val="nil"/>
                <w:bottom w:val="nil"/>
                <w:right w:val="nil"/>
                <w:between w:val="nil"/>
              </w:pBdr>
              <w:spacing w:line="276" w:lineRule="auto"/>
              <w:rPr>
                <w:b/>
                <w:sz w:val="18"/>
                <w:szCs w:val="18"/>
              </w:rPr>
            </w:pPr>
            <w:r>
              <w:rPr>
                <w:sz w:val="18"/>
                <w:szCs w:val="18"/>
              </w:rPr>
              <w:t>Topic Area 1</w:t>
            </w:r>
          </w:p>
        </w:tc>
        <w:tc>
          <w:tcPr>
            <w:tcW w:w="900" w:type="dxa"/>
            <w:tcBorders>
              <w:left w:val="single" w:sz="4" w:space="0" w:color="000000"/>
              <w:right w:val="single" w:sz="4" w:space="0" w:color="000000"/>
            </w:tcBorders>
            <w:shd w:val="clear" w:color="auto" w:fill="auto"/>
            <w:vAlign w:val="center"/>
          </w:tcPr>
          <w:p w14:paraId="053E9253" w14:textId="18EF484A" w:rsidR="00986231" w:rsidRPr="000401F3" w:rsidRDefault="00986231" w:rsidP="00986231">
            <w:pPr>
              <w:jc w:val="center"/>
              <w:rPr>
                <w:b/>
                <w:sz w:val="18"/>
                <w:szCs w:val="18"/>
              </w:rPr>
            </w:pPr>
            <w:r w:rsidRPr="008015FD">
              <w:rPr>
                <w:sz w:val="20"/>
                <w:szCs w:val="20"/>
              </w:rPr>
              <w:t>Yes</w:t>
            </w:r>
          </w:p>
        </w:tc>
        <w:tc>
          <w:tcPr>
            <w:tcW w:w="720" w:type="dxa"/>
            <w:tcBorders>
              <w:left w:val="single" w:sz="4" w:space="0" w:color="000000"/>
              <w:right w:val="single" w:sz="4" w:space="0" w:color="000000"/>
            </w:tcBorders>
            <w:shd w:val="clear" w:color="auto" w:fill="auto"/>
            <w:vAlign w:val="center"/>
          </w:tcPr>
          <w:p w14:paraId="4C803F3C" w14:textId="0450E299" w:rsidR="00986231" w:rsidRPr="000401F3" w:rsidRDefault="00986231" w:rsidP="00986231">
            <w:pPr>
              <w:jc w:val="center"/>
              <w:rPr>
                <w:b/>
                <w:sz w:val="18"/>
                <w:szCs w:val="18"/>
              </w:rPr>
            </w:pPr>
            <w:r w:rsidRPr="008015FD">
              <w:rPr>
                <w:sz w:val="20"/>
                <w:szCs w:val="20"/>
              </w:rPr>
              <w:t>Yes</w:t>
            </w:r>
          </w:p>
        </w:tc>
        <w:tc>
          <w:tcPr>
            <w:tcW w:w="810" w:type="dxa"/>
            <w:tcBorders>
              <w:left w:val="single" w:sz="4" w:space="0" w:color="000000"/>
              <w:right w:val="single" w:sz="4" w:space="0" w:color="000000"/>
            </w:tcBorders>
            <w:shd w:val="clear" w:color="auto" w:fill="auto"/>
            <w:vAlign w:val="center"/>
          </w:tcPr>
          <w:p w14:paraId="6F06CCC4" w14:textId="33B9B625" w:rsidR="00986231" w:rsidRPr="000401F3" w:rsidRDefault="00986231" w:rsidP="00986231">
            <w:pPr>
              <w:jc w:val="center"/>
              <w:rPr>
                <w:b/>
                <w:sz w:val="18"/>
                <w:szCs w:val="18"/>
              </w:rPr>
            </w:pPr>
            <w:r w:rsidRPr="008015FD">
              <w:rPr>
                <w:sz w:val="20"/>
                <w:szCs w:val="20"/>
              </w:rPr>
              <w:t>Yes</w:t>
            </w:r>
          </w:p>
        </w:tc>
        <w:tc>
          <w:tcPr>
            <w:tcW w:w="720" w:type="dxa"/>
            <w:tcBorders>
              <w:left w:val="single" w:sz="4" w:space="0" w:color="000000"/>
              <w:right w:val="single" w:sz="4" w:space="0" w:color="000000"/>
            </w:tcBorders>
            <w:shd w:val="clear" w:color="auto" w:fill="auto"/>
            <w:vAlign w:val="center"/>
          </w:tcPr>
          <w:p w14:paraId="72EA7196" w14:textId="62EC893D" w:rsidR="00986231" w:rsidRPr="000401F3" w:rsidRDefault="00986231" w:rsidP="00986231">
            <w:pPr>
              <w:jc w:val="center"/>
              <w:rPr>
                <w:b/>
                <w:sz w:val="18"/>
                <w:szCs w:val="18"/>
              </w:rPr>
            </w:pPr>
            <w:r>
              <w:rPr>
                <w:sz w:val="20"/>
                <w:szCs w:val="20"/>
              </w:rPr>
              <w:t>No</w:t>
            </w:r>
          </w:p>
        </w:tc>
        <w:tc>
          <w:tcPr>
            <w:tcW w:w="720" w:type="dxa"/>
            <w:tcBorders>
              <w:left w:val="single" w:sz="4" w:space="0" w:color="000000"/>
              <w:right w:val="single" w:sz="4" w:space="0" w:color="000000"/>
            </w:tcBorders>
            <w:shd w:val="clear" w:color="auto" w:fill="auto"/>
            <w:vAlign w:val="center"/>
          </w:tcPr>
          <w:p w14:paraId="27148766" w14:textId="0E90DAB7" w:rsidR="00986231" w:rsidRPr="000401F3" w:rsidRDefault="00986231" w:rsidP="00986231">
            <w:pPr>
              <w:jc w:val="center"/>
              <w:rPr>
                <w:b/>
                <w:sz w:val="18"/>
                <w:szCs w:val="18"/>
              </w:rPr>
            </w:pPr>
            <w:r w:rsidRPr="008015FD">
              <w:rPr>
                <w:sz w:val="20"/>
                <w:szCs w:val="20"/>
              </w:rPr>
              <w:t>Yes</w:t>
            </w:r>
          </w:p>
        </w:tc>
        <w:tc>
          <w:tcPr>
            <w:tcW w:w="720" w:type="dxa"/>
            <w:tcBorders>
              <w:left w:val="single" w:sz="4" w:space="0" w:color="000000"/>
              <w:right w:val="single" w:sz="4" w:space="0" w:color="000000"/>
            </w:tcBorders>
            <w:shd w:val="clear" w:color="auto" w:fill="auto"/>
            <w:vAlign w:val="center"/>
          </w:tcPr>
          <w:p w14:paraId="599B09ED" w14:textId="0D4BB203" w:rsidR="00986231" w:rsidRPr="000401F3" w:rsidRDefault="00986231" w:rsidP="00986231">
            <w:pPr>
              <w:jc w:val="center"/>
              <w:rPr>
                <w:b/>
                <w:sz w:val="18"/>
                <w:szCs w:val="18"/>
              </w:rPr>
            </w:pPr>
            <w:r w:rsidRPr="008015FD">
              <w:rPr>
                <w:sz w:val="20"/>
                <w:szCs w:val="20"/>
              </w:rPr>
              <w:t>Yes</w:t>
            </w:r>
          </w:p>
        </w:tc>
        <w:tc>
          <w:tcPr>
            <w:tcW w:w="720" w:type="dxa"/>
            <w:tcBorders>
              <w:top w:val="single" w:sz="4" w:space="0" w:color="000000"/>
              <w:left w:val="single" w:sz="4" w:space="0" w:color="000000"/>
              <w:bottom w:val="single" w:sz="4" w:space="0" w:color="000000"/>
            </w:tcBorders>
            <w:vAlign w:val="center"/>
          </w:tcPr>
          <w:p w14:paraId="2BD8B9F1" w14:textId="39FA5A9E" w:rsidR="00986231" w:rsidRPr="000401F3" w:rsidRDefault="00986231" w:rsidP="00986231">
            <w:pPr>
              <w:jc w:val="center"/>
              <w:rPr>
                <w:b/>
                <w:sz w:val="18"/>
                <w:szCs w:val="18"/>
              </w:rPr>
            </w:pPr>
            <w:r w:rsidRPr="008015FD">
              <w:rPr>
                <w:sz w:val="20"/>
                <w:szCs w:val="20"/>
              </w:rPr>
              <w:t>Yes</w:t>
            </w:r>
          </w:p>
        </w:tc>
        <w:tc>
          <w:tcPr>
            <w:tcW w:w="810" w:type="dxa"/>
            <w:vAlign w:val="center"/>
          </w:tcPr>
          <w:p w14:paraId="34621B28" w14:textId="7800FAA0" w:rsidR="00986231" w:rsidRPr="000401F3" w:rsidRDefault="00986231" w:rsidP="00986231">
            <w:pPr>
              <w:jc w:val="center"/>
              <w:rPr>
                <w:b/>
                <w:sz w:val="18"/>
                <w:szCs w:val="18"/>
              </w:rPr>
            </w:pPr>
            <w:r w:rsidRPr="008015FD">
              <w:rPr>
                <w:sz w:val="20"/>
                <w:szCs w:val="20"/>
              </w:rPr>
              <w:t>Yes</w:t>
            </w:r>
          </w:p>
        </w:tc>
        <w:tc>
          <w:tcPr>
            <w:tcW w:w="810" w:type="dxa"/>
            <w:vAlign w:val="center"/>
          </w:tcPr>
          <w:p w14:paraId="32B8A7BF" w14:textId="678D7DC8" w:rsidR="00986231" w:rsidRPr="000401F3" w:rsidRDefault="00986231" w:rsidP="00986231">
            <w:pPr>
              <w:jc w:val="center"/>
              <w:rPr>
                <w:b/>
                <w:sz w:val="18"/>
                <w:szCs w:val="18"/>
              </w:rPr>
            </w:pPr>
            <w:r>
              <w:rPr>
                <w:sz w:val="20"/>
                <w:szCs w:val="20"/>
              </w:rPr>
              <w:t>No</w:t>
            </w:r>
          </w:p>
        </w:tc>
        <w:tc>
          <w:tcPr>
            <w:tcW w:w="900" w:type="dxa"/>
            <w:tcBorders>
              <w:right w:val="single" w:sz="4" w:space="0" w:color="000000"/>
            </w:tcBorders>
            <w:vAlign w:val="center"/>
          </w:tcPr>
          <w:p w14:paraId="71081889" w14:textId="79795F84" w:rsidR="00986231" w:rsidRPr="000401F3" w:rsidRDefault="00986231" w:rsidP="00986231">
            <w:pPr>
              <w:jc w:val="center"/>
              <w:rPr>
                <w:b/>
                <w:sz w:val="18"/>
                <w:szCs w:val="18"/>
              </w:rPr>
            </w:pPr>
            <w:r w:rsidRPr="008015FD">
              <w:rPr>
                <w:sz w:val="20"/>
                <w:szCs w:val="20"/>
              </w:rPr>
              <w:t>Yes</w:t>
            </w:r>
            <w:r>
              <w:rPr>
                <w:sz w:val="20"/>
                <w:szCs w:val="20"/>
              </w:rPr>
              <w:t>, if bio-based</w:t>
            </w:r>
          </w:p>
        </w:tc>
        <w:tc>
          <w:tcPr>
            <w:tcW w:w="1170" w:type="dxa"/>
            <w:tcBorders>
              <w:right w:val="single" w:sz="4" w:space="0" w:color="000000"/>
            </w:tcBorders>
            <w:vAlign w:val="center"/>
          </w:tcPr>
          <w:p w14:paraId="5EA22AEA" w14:textId="0F568086" w:rsidR="00986231" w:rsidRPr="000401F3" w:rsidRDefault="00986231" w:rsidP="00986231">
            <w:pPr>
              <w:jc w:val="center"/>
              <w:rPr>
                <w:b/>
                <w:sz w:val="18"/>
                <w:szCs w:val="18"/>
              </w:rPr>
            </w:pPr>
            <w:r>
              <w:rPr>
                <w:sz w:val="20"/>
                <w:szCs w:val="20"/>
              </w:rPr>
              <w:t>No</w:t>
            </w:r>
          </w:p>
        </w:tc>
      </w:tr>
      <w:tr w:rsidR="00986231" w:rsidRPr="008015FD" w14:paraId="56D70B71" w14:textId="77777777">
        <w:trPr>
          <w:trHeight w:val="800"/>
        </w:trPr>
        <w:tc>
          <w:tcPr>
            <w:tcW w:w="1800" w:type="dxa"/>
            <w:tcBorders>
              <w:right w:val="single" w:sz="12" w:space="0" w:color="000000"/>
            </w:tcBorders>
            <w:vAlign w:val="center"/>
          </w:tcPr>
          <w:p w14:paraId="76314499" w14:textId="1AF2F3C1" w:rsidR="00986231" w:rsidRPr="000401F3" w:rsidRDefault="00986231" w:rsidP="00986231">
            <w:pPr>
              <w:widowControl w:val="0"/>
              <w:pBdr>
                <w:top w:val="nil"/>
                <w:left w:val="nil"/>
                <w:bottom w:val="nil"/>
                <w:right w:val="nil"/>
                <w:between w:val="nil"/>
              </w:pBdr>
              <w:spacing w:line="276" w:lineRule="auto"/>
              <w:rPr>
                <w:b/>
                <w:sz w:val="18"/>
                <w:szCs w:val="18"/>
              </w:rPr>
            </w:pPr>
            <w:r>
              <w:rPr>
                <w:sz w:val="18"/>
                <w:szCs w:val="18"/>
              </w:rPr>
              <w:t>Topic Area 2</w:t>
            </w:r>
          </w:p>
        </w:tc>
        <w:tc>
          <w:tcPr>
            <w:tcW w:w="900" w:type="dxa"/>
            <w:tcBorders>
              <w:left w:val="single" w:sz="4" w:space="0" w:color="000000"/>
              <w:bottom w:val="single" w:sz="4" w:space="0" w:color="000000"/>
              <w:right w:val="single" w:sz="4" w:space="0" w:color="000000"/>
            </w:tcBorders>
            <w:shd w:val="clear" w:color="auto" w:fill="auto"/>
            <w:vAlign w:val="center"/>
          </w:tcPr>
          <w:p w14:paraId="5B21A335" w14:textId="2EB4EE17" w:rsidR="00986231" w:rsidRPr="000401F3" w:rsidRDefault="00986231" w:rsidP="00986231">
            <w:pPr>
              <w:jc w:val="center"/>
              <w:rPr>
                <w:b/>
                <w:sz w:val="18"/>
                <w:szCs w:val="18"/>
              </w:rPr>
            </w:pPr>
            <w:r w:rsidRPr="008015FD">
              <w:rPr>
                <w:sz w:val="20"/>
                <w:szCs w:val="20"/>
              </w:rPr>
              <w:t>Yes</w:t>
            </w:r>
          </w:p>
        </w:tc>
        <w:tc>
          <w:tcPr>
            <w:tcW w:w="720" w:type="dxa"/>
            <w:tcBorders>
              <w:left w:val="single" w:sz="4" w:space="0" w:color="000000"/>
              <w:bottom w:val="single" w:sz="4" w:space="0" w:color="000000"/>
              <w:right w:val="single" w:sz="4" w:space="0" w:color="000000"/>
            </w:tcBorders>
            <w:shd w:val="clear" w:color="auto" w:fill="auto"/>
            <w:vAlign w:val="center"/>
          </w:tcPr>
          <w:p w14:paraId="347F0B63" w14:textId="2E11C639" w:rsidR="00986231" w:rsidRPr="000401F3" w:rsidRDefault="00986231" w:rsidP="00986231">
            <w:pPr>
              <w:jc w:val="center"/>
              <w:rPr>
                <w:b/>
                <w:sz w:val="18"/>
                <w:szCs w:val="18"/>
              </w:rPr>
            </w:pPr>
            <w:r w:rsidRPr="008015FD">
              <w:rPr>
                <w:sz w:val="20"/>
                <w:szCs w:val="20"/>
              </w:rPr>
              <w:t>Yes</w:t>
            </w:r>
          </w:p>
        </w:tc>
        <w:tc>
          <w:tcPr>
            <w:tcW w:w="810" w:type="dxa"/>
            <w:tcBorders>
              <w:left w:val="single" w:sz="4" w:space="0" w:color="000000"/>
              <w:bottom w:val="single" w:sz="4" w:space="0" w:color="000000"/>
              <w:right w:val="single" w:sz="4" w:space="0" w:color="000000"/>
            </w:tcBorders>
            <w:shd w:val="clear" w:color="auto" w:fill="auto"/>
            <w:vAlign w:val="center"/>
          </w:tcPr>
          <w:p w14:paraId="08E4945C" w14:textId="768D8B72" w:rsidR="00986231" w:rsidRPr="000401F3" w:rsidRDefault="00986231" w:rsidP="00986231">
            <w:pPr>
              <w:jc w:val="center"/>
              <w:rPr>
                <w:b/>
                <w:sz w:val="18"/>
                <w:szCs w:val="18"/>
              </w:rPr>
            </w:pPr>
            <w:r w:rsidRPr="008015FD">
              <w:rPr>
                <w:sz w:val="20"/>
                <w:szCs w:val="20"/>
              </w:rPr>
              <w:t>Yes</w:t>
            </w:r>
          </w:p>
        </w:tc>
        <w:tc>
          <w:tcPr>
            <w:tcW w:w="720" w:type="dxa"/>
            <w:tcBorders>
              <w:left w:val="single" w:sz="4" w:space="0" w:color="000000"/>
              <w:bottom w:val="single" w:sz="4" w:space="0" w:color="000000"/>
              <w:right w:val="single" w:sz="4" w:space="0" w:color="000000"/>
            </w:tcBorders>
            <w:shd w:val="clear" w:color="auto" w:fill="auto"/>
            <w:vAlign w:val="center"/>
          </w:tcPr>
          <w:p w14:paraId="441C3429" w14:textId="44BBF936" w:rsidR="00986231" w:rsidRPr="000401F3" w:rsidRDefault="00986231" w:rsidP="00986231">
            <w:pPr>
              <w:jc w:val="center"/>
              <w:rPr>
                <w:b/>
                <w:sz w:val="18"/>
                <w:szCs w:val="18"/>
              </w:rPr>
            </w:pPr>
            <w:r>
              <w:rPr>
                <w:sz w:val="20"/>
                <w:szCs w:val="20"/>
              </w:rPr>
              <w:t>Yes</w:t>
            </w:r>
          </w:p>
        </w:tc>
        <w:tc>
          <w:tcPr>
            <w:tcW w:w="720" w:type="dxa"/>
            <w:tcBorders>
              <w:left w:val="single" w:sz="4" w:space="0" w:color="000000"/>
              <w:bottom w:val="single" w:sz="4" w:space="0" w:color="000000"/>
              <w:right w:val="single" w:sz="4" w:space="0" w:color="000000"/>
            </w:tcBorders>
            <w:shd w:val="clear" w:color="auto" w:fill="auto"/>
            <w:vAlign w:val="center"/>
          </w:tcPr>
          <w:p w14:paraId="0909DF37" w14:textId="66234EA9" w:rsidR="00986231" w:rsidRPr="000401F3" w:rsidRDefault="00986231" w:rsidP="00986231">
            <w:pPr>
              <w:jc w:val="center"/>
              <w:rPr>
                <w:b/>
                <w:sz w:val="18"/>
                <w:szCs w:val="18"/>
              </w:rPr>
            </w:pPr>
            <w:r w:rsidRPr="008015FD">
              <w:rPr>
                <w:sz w:val="20"/>
                <w:szCs w:val="20"/>
              </w:rPr>
              <w:t>Yes</w:t>
            </w:r>
          </w:p>
        </w:tc>
        <w:tc>
          <w:tcPr>
            <w:tcW w:w="720" w:type="dxa"/>
            <w:tcBorders>
              <w:left w:val="single" w:sz="4" w:space="0" w:color="000000"/>
              <w:bottom w:val="single" w:sz="4" w:space="0" w:color="000000"/>
              <w:right w:val="single" w:sz="4" w:space="0" w:color="000000"/>
            </w:tcBorders>
            <w:shd w:val="clear" w:color="auto" w:fill="auto"/>
            <w:vAlign w:val="center"/>
          </w:tcPr>
          <w:p w14:paraId="5AC4FE0C" w14:textId="2BF8CCD2" w:rsidR="00986231" w:rsidRPr="000401F3" w:rsidRDefault="00986231" w:rsidP="00986231">
            <w:pPr>
              <w:jc w:val="center"/>
              <w:rPr>
                <w:b/>
                <w:sz w:val="18"/>
                <w:szCs w:val="18"/>
              </w:rPr>
            </w:pPr>
            <w:r w:rsidRPr="008015FD">
              <w:rPr>
                <w:sz w:val="20"/>
                <w:szCs w:val="20"/>
              </w:rPr>
              <w:t>Yes</w:t>
            </w:r>
          </w:p>
        </w:tc>
        <w:tc>
          <w:tcPr>
            <w:tcW w:w="720" w:type="dxa"/>
            <w:tcBorders>
              <w:top w:val="single" w:sz="4" w:space="0" w:color="000000"/>
              <w:left w:val="single" w:sz="4" w:space="0" w:color="000000"/>
              <w:bottom w:val="single" w:sz="4" w:space="0" w:color="000000"/>
            </w:tcBorders>
            <w:vAlign w:val="center"/>
          </w:tcPr>
          <w:p w14:paraId="5252ED9F" w14:textId="547340E1" w:rsidR="00986231" w:rsidRPr="000401F3" w:rsidRDefault="00986231" w:rsidP="00986231">
            <w:pPr>
              <w:jc w:val="center"/>
              <w:rPr>
                <w:b/>
                <w:sz w:val="18"/>
                <w:szCs w:val="18"/>
              </w:rPr>
            </w:pPr>
            <w:r w:rsidRPr="008015FD">
              <w:rPr>
                <w:sz w:val="20"/>
                <w:szCs w:val="20"/>
              </w:rPr>
              <w:t>Yes</w:t>
            </w:r>
          </w:p>
        </w:tc>
        <w:tc>
          <w:tcPr>
            <w:tcW w:w="810" w:type="dxa"/>
            <w:tcBorders>
              <w:bottom w:val="single" w:sz="4" w:space="0" w:color="000000"/>
            </w:tcBorders>
            <w:vAlign w:val="center"/>
          </w:tcPr>
          <w:p w14:paraId="5272CFBE" w14:textId="589BC2E3" w:rsidR="00986231" w:rsidRPr="000401F3" w:rsidRDefault="00986231" w:rsidP="00986231">
            <w:pPr>
              <w:jc w:val="center"/>
              <w:rPr>
                <w:b/>
                <w:sz w:val="18"/>
                <w:szCs w:val="18"/>
              </w:rPr>
            </w:pPr>
            <w:r w:rsidRPr="008015FD">
              <w:rPr>
                <w:sz w:val="20"/>
                <w:szCs w:val="20"/>
              </w:rPr>
              <w:t>Yes</w:t>
            </w:r>
          </w:p>
        </w:tc>
        <w:tc>
          <w:tcPr>
            <w:tcW w:w="810" w:type="dxa"/>
            <w:tcBorders>
              <w:bottom w:val="single" w:sz="4" w:space="0" w:color="000000"/>
            </w:tcBorders>
            <w:vAlign w:val="center"/>
          </w:tcPr>
          <w:p w14:paraId="199883D8" w14:textId="3A1F4FA7" w:rsidR="00986231" w:rsidRPr="000401F3" w:rsidRDefault="00986231" w:rsidP="00986231">
            <w:pPr>
              <w:jc w:val="center"/>
              <w:rPr>
                <w:b/>
                <w:sz w:val="18"/>
                <w:szCs w:val="18"/>
              </w:rPr>
            </w:pPr>
            <w:r>
              <w:rPr>
                <w:sz w:val="20"/>
                <w:szCs w:val="20"/>
              </w:rPr>
              <w:t>No</w:t>
            </w:r>
          </w:p>
        </w:tc>
        <w:tc>
          <w:tcPr>
            <w:tcW w:w="900" w:type="dxa"/>
            <w:tcBorders>
              <w:bottom w:val="single" w:sz="4" w:space="0" w:color="000000"/>
              <w:right w:val="single" w:sz="4" w:space="0" w:color="000000"/>
            </w:tcBorders>
            <w:vAlign w:val="center"/>
          </w:tcPr>
          <w:p w14:paraId="0B06A474" w14:textId="391731FA" w:rsidR="00986231" w:rsidRPr="000401F3" w:rsidRDefault="00986231" w:rsidP="00986231">
            <w:pPr>
              <w:jc w:val="center"/>
              <w:rPr>
                <w:b/>
                <w:sz w:val="18"/>
                <w:szCs w:val="18"/>
              </w:rPr>
            </w:pPr>
            <w:r w:rsidRPr="008015FD">
              <w:rPr>
                <w:sz w:val="20"/>
                <w:szCs w:val="20"/>
              </w:rPr>
              <w:t>Yes</w:t>
            </w:r>
          </w:p>
        </w:tc>
        <w:tc>
          <w:tcPr>
            <w:tcW w:w="1170" w:type="dxa"/>
            <w:tcBorders>
              <w:bottom w:val="single" w:sz="4" w:space="0" w:color="000000"/>
              <w:right w:val="single" w:sz="4" w:space="0" w:color="000000"/>
            </w:tcBorders>
            <w:vAlign w:val="center"/>
          </w:tcPr>
          <w:p w14:paraId="18DFA559" w14:textId="048D4862" w:rsidR="00986231" w:rsidRPr="000401F3" w:rsidRDefault="00986231" w:rsidP="00986231">
            <w:pPr>
              <w:jc w:val="center"/>
              <w:rPr>
                <w:b/>
                <w:sz w:val="18"/>
                <w:szCs w:val="18"/>
              </w:rPr>
            </w:pPr>
            <w:r>
              <w:rPr>
                <w:sz w:val="20"/>
                <w:szCs w:val="20"/>
              </w:rPr>
              <w:t>No</w:t>
            </w:r>
          </w:p>
        </w:tc>
      </w:tr>
      <w:bookmarkEnd w:id="570"/>
    </w:tbl>
    <w:p w14:paraId="6B6260D7" w14:textId="77777777" w:rsidR="00986231" w:rsidRDefault="00986231"/>
    <w:p w14:paraId="094616E1" w14:textId="77777777" w:rsidR="00125CE0" w:rsidRDefault="00125CE0" w:rsidP="00125CE0"/>
    <w:p w14:paraId="73078DF7" w14:textId="77777777" w:rsidR="00D23257" w:rsidRDefault="00D23257" w:rsidP="00D23257">
      <w:pPr>
        <w:rPr>
          <w:b/>
        </w:rPr>
      </w:pPr>
      <w:r>
        <w:rPr>
          <w:b/>
        </w:rPr>
        <w:t>Feedstock Definitions:</w:t>
      </w:r>
    </w:p>
    <w:p w14:paraId="03DE3B4A" w14:textId="77777777" w:rsidR="00D23257" w:rsidRDefault="00D23257" w:rsidP="00D23257">
      <w:pPr>
        <w:rPr>
          <w:b/>
        </w:rPr>
      </w:pPr>
    </w:p>
    <w:p w14:paraId="7F95316A" w14:textId="7416FB42" w:rsidR="00D23257" w:rsidRPr="008015FD" w:rsidRDefault="00D23257" w:rsidP="00D23257">
      <w:r w:rsidRPr="008015FD">
        <w:rPr>
          <w:b/>
        </w:rPr>
        <w:t>“Biomass”</w:t>
      </w:r>
      <w:r w:rsidRPr="008015FD">
        <w:t xml:space="preserve"> is defined generally in the authorizing language of </w:t>
      </w:r>
      <w:proofErr w:type="spellStart"/>
      <w:r w:rsidRPr="008015FD">
        <w:t>EPAct</w:t>
      </w:r>
      <w:proofErr w:type="spellEnd"/>
      <w:r w:rsidRPr="008015FD">
        <w:t xml:space="preserve"> 2005, §932 (reproduced below). More specifically for the purposes of this </w:t>
      </w:r>
      <w:r w:rsidR="00386520">
        <w:t>NOFO</w:t>
      </w:r>
      <w:r w:rsidRPr="008015FD">
        <w:t xml:space="preserve">, biomass includes agricultural residues, forest resources, perennial grasses, woody energy crops, algae, organic wet waste (e.g., biosolids), sorted municipal solid waste, food waste, and biogas.  </w:t>
      </w:r>
    </w:p>
    <w:p w14:paraId="19959DCE" w14:textId="77777777" w:rsidR="00D23257" w:rsidRPr="008015FD" w:rsidRDefault="00D23257" w:rsidP="00D23257">
      <w:r w:rsidRPr="008015FD">
        <w:t xml:space="preserve"> </w:t>
      </w:r>
    </w:p>
    <w:p w14:paraId="1BD3A9B3" w14:textId="3F8730E1" w:rsidR="00D23257" w:rsidRPr="008015FD" w:rsidRDefault="00D23257" w:rsidP="00D23257">
      <w:r w:rsidRPr="008015FD">
        <w:rPr>
          <w:b/>
        </w:rPr>
        <w:t>“Lignocellulosic Feedstocks”</w:t>
      </w:r>
      <w:r w:rsidRPr="008015FD">
        <w:t xml:space="preserve"> are defined generally in the authorizing language of </w:t>
      </w:r>
      <w:proofErr w:type="spellStart"/>
      <w:r w:rsidRPr="008015FD">
        <w:t>EPAct</w:t>
      </w:r>
      <w:proofErr w:type="spellEnd"/>
      <w:r w:rsidRPr="008015FD">
        <w:t xml:space="preserve"> 2005, §932 (reproduced below). More specifically for the purposes of this </w:t>
      </w:r>
      <w:r w:rsidR="00A855E0">
        <w:t>NOFO</w:t>
      </w:r>
      <w:r w:rsidRPr="008015FD">
        <w:t>, are defined as any portion of a plant or coproduct from conversion, including crops, trees, forest residues, and agricultural residues not specifically grown for food, [emphasis added] including from barley grain, grape seed, rice bran, rice hulls, rice straw, soybean matter, and sugarcane bagasse.</w:t>
      </w:r>
    </w:p>
    <w:p w14:paraId="222204E8" w14:textId="77777777" w:rsidR="00D23257" w:rsidRPr="008015FD" w:rsidRDefault="00D23257" w:rsidP="00D23257"/>
    <w:p w14:paraId="0E22F9B2" w14:textId="2AB1ED60" w:rsidR="00D23257" w:rsidRPr="008015FD" w:rsidRDefault="00D23257" w:rsidP="00D23257">
      <w:r w:rsidRPr="008015FD">
        <w:rPr>
          <w:b/>
        </w:rPr>
        <w:t>“Algae”</w:t>
      </w:r>
      <w:r w:rsidRPr="008015FD">
        <w:t xml:space="preserve"> for the purpose of this </w:t>
      </w:r>
      <w:r w:rsidR="00386520">
        <w:t>NOFO</w:t>
      </w:r>
      <w:r w:rsidRPr="008015FD">
        <w:t>, as included in the definition of “biomass” above is defined as eukaryotic microalgae, macroalgae (seaweed), and cyanobacteria.</w:t>
      </w:r>
    </w:p>
    <w:p w14:paraId="6ED1EB17" w14:textId="77777777" w:rsidR="00D23257" w:rsidRPr="008015FD" w:rsidRDefault="00D23257" w:rsidP="00D23257">
      <w:r w:rsidRPr="008015FD">
        <w:t xml:space="preserve"> </w:t>
      </w:r>
    </w:p>
    <w:p w14:paraId="0634D1DD" w14:textId="78B0014E" w:rsidR="00D23257" w:rsidRPr="008015FD" w:rsidRDefault="00D23257" w:rsidP="00D23257">
      <w:r w:rsidRPr="008015FD">
        <w:rPr>
          <w:b/>
        </w:rPr>
        <w:t>“Organic Wet Waste”</w:t>
      </w:r>
      <w:r w:rsidRPr="008015FD">
        <w:t xml:space="preserve"> for the purpose of this </w:t>
      </w:r>
      <w:r w:rsidR="00A855E0">
        <w:t>NOFO</w:t>
      </w:r>
      <w:r w:rsidRPr="008015FD">
        <w:t>, “wet waste” refers to the following: primary, secondary, tertiary, and post-anaerobic digestion sludge (i.e., biosolids) from municipal wastewater treatment systems; food wastes from industrial, commercial, and residential sources; organic-rich wastewaters from industrial and commercial operations; manure slurries from animal husbandry operations.</w:t>
      </w:r>
    </w:p>
    <w:p w14:paraId="6B2D7734" w14:textId="77777777" w:rsidR="00980ECF" w:rsidRPr="008015FD" w:rsidRDefault="00980ECF" w:rsidP="00D23257"/>
    <w:p w14:paraId="528F93BF" w14:textId="1862992E" w:rsidR="00980ECF" w:rsidRPr="008015FD" w:rsidRDefault="00980ECF" w:rsidP="00980ECF">
      <w:r w:rsidRPr="008015FD">
        <w:rPr>
          <w:b/>
        </w:rPr>
        <w:t>“Sorted Municipal Solid Waste”</w:t>
      </w:r>
      <w:r w:rsidRPr="008015FD">
        <w:t xml:space="preserve"> for the for the purposes of this </w:t>
      </w:r>
      <w:r w:rsidR="00A855E0">
        <w:t>NOFO</w:t>
      </w:r>
      <w:r w:rsidRPr="008015FD">
        <w:t xml:space="preserve">, is defined as the organic and plastic constituents of the MSW stream going to the landfill (typically known as municipal garbage). See chapter 2 in the Resource Conservation and Recovery Act Orientation Manual 2014 - </w:t>
      </w:r>
      <w:hyperlink r:id="rId61">
        <w:r w:rsidRPr="008015FD">
          <w:rPr>
            <w:color w:val="0000FF"/>
            <w:u w:val="single"/>
          </w:rPr>
          <w:t>https://www.epa.gov/sites/production/files/2015-07/documents/rom.pdf</w:t>
        </w:r>
      </w:hyperlink>
      <w:r w:rsidRPr="008015FD">
        <w:t xml:space="preserve"> </w:t>
      </w:r>
    </w:p>
    <w:p w14:paraId="6923D91B" w14:textId="77777777" w:rsidR="00980ECF" w:rsidRPr="008015FD" w:rsidRDefault="00980ECF" w:rsidP="00980ECF"/>
    <w:p w14:paraId="1F4CCF08" w14:textId="27C4BE41" w:rsidR="00980ECF" w:rsidRPr="008015FD" w:rsidRDefault="00980ECF" w:rsidP="00980ECF">
      <w:r w:rsidRPr="008015FD">
        <w:rPr>
          <w:b/>
        </w:rPr>
        <w:lastRenderedPageBreak/>
        <w:t>“Food Waste”</w:t>
      </w:r>
      <w:r w:rsidRPr="008015FD">
        <w:t xml:space="preserve"> for the purposes of this </w:t>
      </w:r>
      <w:r w:rsidR="00A855E0">
        <w:t>NOFO</w:t>
      </w:r>
      <w:r w:rsidRPr="008015FD">
        <w:t xml:space="preserve">, is defined as food from industrial, commercial, and residential sources that is no longer suitable for human consumption which would have otherwise entered an anaerobic digester, landfill or other </w:t>
      </w:r>
      <w:proofErr w:type="spellStart"/>
      <w:r w:rsidRPr="008015FD">
        <w:t>post consumer</w:t>
      </w:r>
      <w:proofErr w:type="spellEnd"/>
      <w:r w:rsidRPr="008015FD">
        <w:t xml:space="preserve"> disposition.</w:t>
      </w:r>
    </w:p>
    <w:p w14:paraId="60AF20CC" w14:textId="77777777" w:rsidR="00980ECF" w:rsidRPr="008015FD" w:rsidRDefault="00980ECF" w:rsidP="00980ECF"/>
    <w:p w14:paraId="398A2979" w14:textId="3D06D624" w:rsidR="00980ECF" w:rsidRPr="008015FD" w:rsidRDefault="00980ECF" w:rsidP="00980ECF">
      <w:r w:rsidRPr="008015FD">
        <w:rPr>
          <w:b/>
        </w:rPr>
        <w:t>“Biogas”</w:t>
      </w:r>
      <w:r w:rsidRPr="008015FD">
        <w:t xml:space="preserve"> for the purpose of this </w:t>
      </w:r>
      <w:r w:rsidR="007B1D5C">
        <w:t>NOFO</w:t>
      </w:r>
      <w:r w:rsidRPr="008015FD">
        <w:t xml:space="preserve">, refers to the mixture of gases produced by the breakdown of organic matter in the absence of oxygen, primarily consisting of methane and carbon dioxide. </w:t>
      </w:r>
    </w:p>
    <w:p w14:paraId="0465C800" w14:textId="77777777" w:rsidR="00980ECF" w:rsidRPr="008015FD" w:rsidRDefault="00980ECF" w:rsidP="00980ECF"/>
    <w:p w14:paraId="4FB64E96" w14:textId="4804826B" w:rsidR="00980ECF" w:rsidRPr="008015FD" w:rsidRDefault="00980ECF" w:rsidP="00980ECF">
      <w:r w:rsidRPr="008015FD">
        <w:rPr>
          <w:b/>
        </w:rPr>
        <w:t>“Grain Starch”</w:t>
      </w:r>
      <w:r w:rsidRPr="008015FD">
        <w:t xml:space="preserve"> for the purposes of this </w:t>
      </w:r>
      <w:r w:rsidR="007B1D5C">
        <w:t>NOFO</w:t>
      </w:r>
      <w:r w:rsidRPr="008015FD">
        <w:t xml:space="preserve">, refers to commercially available starch derived yellow dent feed corn, wheat and grain sorghum/milo.  Please note that Greenhouse Gas reductions of at least 70% must be met if utilizing </w:t>
      </w:r>
      <w:r>
        <w:t>grain starch</w:t>
      </w:r>
      <w:r w:rsidRPr="008015FD">
        <w:t>.</w:t>
      </w:r>
    </w:p>
    <w:p w14:paraId="1FF1BF3D" w14:textId="77777777" w:rsidR="00980ECF" w:rsidRPr="008015FD" w:rsidRDefault="00980ECF" w:rsidP="00980ECF"/>
    <w:p w14:paraId="18424C79" w14:textId="19E55004" w:rsidR="00980ECF" w:rsidRDefault="00980ECF" w:rsidP="00980ECF">
      <w:r w:rsidRPr="00AF2E02">
        <w:rPr>
          <w:b/>
          <w:bCs/>
        </w:rPr>
        <w:t>“Oilseed Crops”</w:t>
      </w:r>
      <w:r w:rsidRPr="008015FD">
        <w:t xml:space="preserve"> for the purposes of this </w:t>
      </w:r>
      <w:r w:rsidR="007B1D5C">
        <w:t>NOFO</w:t>
      </w:r>
      <w:r w:rsidRPr="008015FD">
        <w:t>, refers to US</w:t>
      </w:r>
      <w:r w:rsidRPr="00AF2E02">
        <w:t>-</w:t>
      </w:r>
      <w:r w:rsidRPr="008015FD">
        <w:t>produced</w:t>
      </w:r>
      <w:r w:rsidRPr="00AF2E02">
        <w:t>,</w:t>
      </w:r>
      <w:r w:rsidRPr="008015FD">
        <w:t xml:space="preserve"> oil producing </w:t>
      </w:r>
      <w:r w:rsidRPr="00AF2E02">
        <w:t>crops including, but not limited to</w:t>
      </w:r>
      <w:r w:rsidRPr="008015FD">
        <w:t xml:space="preserve"> soybeans, cottonseed, sunflower</w:t>
      </w:r>
      <w:r>
        <w:t xml:space="preserve"> </w:t>
      </w:r>
      <w:r w:rsidRPr="008015FD">
        <w:t>seed, canola, rapeseed, peanuts</w:t>
      </w:r>
      <w:r w:rsidRPr="00AF2E02">
        <w:t xml:space="preserve">, </w:t>
      </w:r>
      <w:r w:rsidRPr="008015FD">
        <w:t>camelina</w:t>
      </w:r>
      <w:r w:rsidRPr="00AF2E02">
        <w:t xml:space="preserve">, </w:t>
      </w:r>
      <w:proofErr w:type="spellStart"/>
      <w:r>
        <w:t>carinata</w:t>
      </w:r>
      <w:proofErr w:type="spellEnd"/>
      <w:r>
        <w:t xml:space="preserve">, pennycress, </w:t>
      </w:r>
      <w:r w:rsidRPr="00AF2E02">
        <w:t xml:space="preserve">and </w:t>
      </w:r>
      <w:r w:rsidRPr="008015FD">
        <w:t xml:space="preserve">oil </w:t>
      </w:r>
      <w:r w:rsidRPr="00AF2E02">
        <w:t>producing</w:t>
      </w:r>
      <w:r w:rsidRPr="008015FD">
        <w:t xml:space="preserve"> annual cover</w:t>
      </w:r>
      <w:r>
        <w:t xml:space="preserve"> </w:t>
      </w:r>
      <w:r w:rsidRPr="008015FD">
        <w:t>crops</w:t>
      </w:r>
      <w:r w:rsidRPr="008015FD">
        <w:rPr>
          <w:rStyle w:val="FootnoteReference"/>
        </w:rPr>
        <w:footnoteReference w:id="12"/>
      </w:r>
      <w:r w:rsidRPr="00AF2E02">
        <w:rPr>
          <w:rStyle w:val="FootnoteReference"/>
        </w:rPr>
        <w:footnoteReference w:id="13"/>
      </w:r>
      <w:r w:rsidRPr="008015FD">
        <w:t>. Please note that Greenhouse Gas reductions of at least 70% must be met if utilizing an oil seed crop(s).</w:t>
      </w:r>
    </w:p>
    <w:p w14:paraId="427C721B" w14:textId="77777777" w:rsidR="00980ECF" w:rsidRDefault="00980ECF" w:rsidP="00980ECF"/>
    <w:p w14:paraId="3B325FD5" w14:textId="006AE4BB" w:rsidR="00980ECF" w:rsidRPr="00660874" w:rsidRDefault="00980ECF" w:rsidP="00980ECF">
      <w:pPr>
        <w:rPr>
          <w:szCs w:val="24"/>
        </w:rPr>
      </w:pPr>
      <w:r w:rsidRPr="00660874">
        <w:rPr>
          <w:b/>
          <w:bCs/>
          <w:szCs w:val="24"/>
        </w:rPr>
        <w:t>“Construction and Demolition Waste”</w:t>
      </w:r>
      <w:r w:rsidRPr="00602856">
        <w:rPr>
          <w:b/>
          <w:bCs/>
          <w:szCs w:val="24"/>
        </w:rPr>
        <w:t xml:space="preserve"> or</w:t>
      </w:r>
      <w:r>
        <w:rPr>
          <w:b/>
          <w:bCs/>
          <w:szCs w:val="24"/>
        </w:rPr>
        <w:t xml:space="preserve"> “C&amp;D Waste”</w:t>
      </w:r>
      <w:r>
        <w:rPr>
          <w:szCs w:val="24"/>
        </w:rPr>
        <w:t xml:space="preserve"> for the purposes of this </w:t>
      </w:r>
      <w:r w:rsidR="007B1D5C">
        <w:rPr>
          <w:szCs w:val="24"/>
        </w:rPr>
        <w:t>NOFO</w:t>
      </w:r>
      <w:r>
        <w:rPr>
          <w:szCs w:val="24"/>
        </w:rPr>
        <w:t xml:space="preserve">, refers to </w:t>
      </w:r>
      <w:r w:rsidRPr="00602856">
        <w:rPr>
          <w:szCs w:val="24"/>
        </w:rPr>
        <w:t>a type of waste that is not included in municipal solid waste (MSW). Materials included in the C&amp;D debris generation estimates are steel, wood products, drywall and plaster, brick and clay tile, asphalt shingles, concrete, and asphalt concrete. These materials are used in buildings, roads and bridges, and other sectors.</w:t>
      </w:r>
    </w:p>
    <w:p w14:paraId="1693490C" w14:textId="77777777" w:rsidR="00980ECF" w:rsidRPr="008015FD" w:rsidRDefault="00980ECF" w:rsidP="00980ECF"/>
    <w:p w14:paraId="2B65FC98" w14:textId="2E5E4447" w:rsidR="00980ECF" w:rsidRDefault="00980ECF" w:rsidP="00980ECF">
      <w:r w:rsidRPr="008015FD">
        <w:rPr>
          <w:b/>
        </w:rPr>
        <w:t>“Waste Carbon Dioxide”</w:t>
      </w:r>
      <w:r w:rsidRPr="008015FD">
        <w:t xml:space="preserve"> for the purpose of this </w:t>
      </w:r>
      <w:r w:rsidR="007B1D5C">
        <w:t>NOFO</w:t>
      </w:r>
      <w:r w:rsidRPr="008015FD">
        <w:t>, refers to any waste carbon dioxide (CO</w:t>
      </w:r>
      <w:r w:rsidRPr="008015FD">
        <w:rPr>
          <w:vertAlign w:val="subscript"/>
        </w:rPr>
        <w:t>2</w:t>
      </w:r>
      <w:r w:rsidRPr="008015FD">
        <w:t xml:space="preserve">) produced as a byproduct from fermentation or the combustion of biomass or other biopower processes. </w:t>
      </w:r>
      <w:bookmarkStart w:id="572" w:name="_heading=h.2b6jogx" w:colFirst="0" w:colLast="0"/>
      <w:bookmarkEnd w:id="572"/>
    </w:p>
    <w:p w14:paraId="029825A5" w14:textId="77777777" w:rsidR="00980ECF" w:rsidRDefault="00980ECF" w:rsidP="00980ECF"/>
    <w:p w14:paraId="21E8D6ED" w14:textId="157F5CF9" w:rsidR="00980ECF" w:rsidRDefault="00980ECF" w:rsidP="00980ECF">
      <w:r w:rsidRPr="005A3482">
        <w:rPr>
          <w:b/>
          <w:bCs/>
        </w:rPr>
        <w:t>“Carbon Dioxide by Direct Air Capture”</w:t>
      </w:r>
      <w:r>
        <w:t xml:space="preserve"> for the purposes of this </w:t>
      </w:r>
      <w:r w:rsidR="007B1D5C">
        <w:t>NOFO</w:t>
      </w:r>
      <w:r>
        <w:t xml:space="preserve">, refers to </w:t>
      </w:r>
      <w:r w:rsidRPr="008015FD">
        <w:t xml:space="preserve">carbon dioxide </w:t>
      </w:r>
      <w:r>
        <w:t>(</w:t>
      </w:r>
      <w:r w:rsidRPr="005A3482">
        <w:rPr>
          <w:szCs w:val="24"/>
        </w:rPr>
        <w:t>CO</w:t>
      </w:r>
      <w:r w:rsidRPr="005A3482">
        <w:rPr>
          <w:szCs w:val="24"/>
          <w:vertAlign w:val="subscript"/>
        </w:rPr>
        <w:t>2</w:t>
      </w:r>
      <w:r w:rsidRPr="005A3482">
        <w:rPr>
          <w:szCs w:val="24"/>
        </w:rPr>
        <w:t xml:space="preserve">) from the ambient air, which has been either captured in Direct Air Capture (DAC) machines and delivered to algal systems or captured through chemically, biologically, or </w:t>
      </w:r>
      <w:r w:rsidRPr="005A3482">
        <w:t>mechanically assisted</w:t>
      </w:r>
      <w:r w:rsidRPr="005A3482">
        <w:rPr>
          <w:szCs w:val="24"/>
        </w:rPr>
        <w:t xml:space="preserve"> accelerated diffusion of air into algal system growth media.</w:t>
      </w:r>
      <w:r>
        <w:t xml:space="preserve"> </w:t>
      </w:r>
    </w:p>
    <w:p w14:paraId="7C8A0D79" w14:textId="77777777" w:rsidR="00980ECF" w:rsidRDefault="00980ECF" w:rsidP="00980ECF">
      <w:pPr>
        <w:rPr>
          <w:b/>
        </w:rPr>
      </w:pPr>
    </w:p>
    <w:p w14:paraId="5733E7D2" w14:textId="77777777" w:rsidR="00980ECF" w:rsidRPr="008015FD" w:rsidRDefault="00980ECF" w:rsidP="00980ECF">
      <w:pPr>
        <w:rPr>
          <w:b/>
        </w:rPr>
      </w:pPr>
      <w:proofErr w:type="spellStart"/>
      <w:r w:rsidRPr="008015FD">
        <w:rPr>
          <w:b/>
        </w:rPr>
        <w:t>EPAct</w:t>
      </w:r>
      <w:proofErr w:type="spellEnd"/>
      <w:r w:rsidRPr="008015FD">
        <w:rPr>
          <w:b/>
        </w:rPr>
        <w:t xml:space="preserve"> 2005, §932, codified at 42 U.S.C. § 16232. BIOENERGY PROGRAM. </w:t>
      </w:r>
    </w:p>
    <w:p w14:paraId="3363AC2E" w14:textId="77777777" w:rsidR="00D23257" w:rsidRPr="008015FD" w:rsidRDefault="00D23257" w:rsidP="00D23257"/>
    <w:p w14:paraId="276EB743" w14:textId="77777777" w:rsidR="004648E4" w:rsidRPr="008015FD" w:rsidRDefault="004648E4" w:rsidP="004648E4">
      <w:r w:rsidRPr="008015FD">
        <w:t xml:space="preserve">(a) DEFINITIONS:—In this section:  </w:t>
      </w:r>
    </w:p>
    <w:p w14:paraId="5D7949D3" w14:textId="77777777" w:rsidR="004648E4" w:rsidRPr="008015FD" w:rsidRDefault="004648E4" w:rsidP="004648E4">
      <w:pPr>
        <w:ind w:firstLine="720"/>
      </w:pPr>
      <w:r w:rsidRPr="008015FD">
        <w:t xml:space="preserve">(1) BIOMASS.—The term “biomass” means—   </w:t>
      </w:r>
    </w:p>
    <w:p w14:paraId="1111FE3E" w14:textId="77777777" w:rsidR="004648E4" w:rsidRPr="008015FD" w:rsidRDefault="004648E4" w:rsidP="004648E4">
      <w:pPr>
        <w:ind w:left="720" w:firstLine="720"/>
      </w:pPr>
      <w:r w:rsidRPr="008015FD">
        <w:t xml:space="preserve">(A) any organic material grown for the purpose of being converted to energy;  </w:t>
      </w:r>
    </w:p>
    <w:p w14:paraId="7A535B26" w14:textId="77777777" w:rsidR="004648E4" w:rsidRPr="008015FD" w:rsidRDefault="004648E4" w:rsidP="004648E4">
      <w:pPr>
        <w:ind w:left="1440"/>
      </w:pPr>
      <w:r w:rsidRPr="008015FD">
        <w:t xml:space="preserve">(B) any organic byproduct of agriculture (including wastes from food production and processing) that can be converted into energy; or  </w:t>
      </w:r>
    </w:p>
    <w:p w14:paraId="6ADCBDB5" w14:textId="77777777" w:rsidR="004648E4" w:rsidRPr="008015FD" w:rsidRDefault="004648E4" w:rsidP="004648E4">
      <w:pPr>
        <w:ind w:left="1440"/>
      </w:pPr>
      <w:r w:rsidRPr="008015FD">
        <w:t xml:space="preserve">(C) any waste material that can be converted to energy, is segregated from other waste materials, and is derived from—    </w:t>
      </w:r>
    </w:p>
    <w:p w14:paraId="3166C12A" w14:textId="77777777" w:rsidR="004648E4" w:rsidRPr="008015FD" w:rsidRDefault="004648E4" w:rsidP="004648E4">
      <w:pPr>
        <w:ind w:left="2160"/>
      </w:pPr>
      <w:r w:rsidRPr="008015FD">
        <w:t>(</w:t>
      </w:r>
      <w:proofErr w:type="spellStart"/>
      <w:r w:rsidRPr="008015FD">
        <w:t>i</w:t>
      </w:r>
      <w:proofErr w:type="spellEnd"/>
      <w:r w:rsidRPr="008015FD">
        <w:t xml:space="preserve">) any of the following forest-related resources:  mill residues, precommercial </w:t>
      </w:r>
      <w:proofErr w:type="spellStart"/>
      <w:r w:rsidRPr="008015FD">
        <w:t>thinnings</w:t>
      </w:r>
      <w:proofErr w:type="spellEnd"/>
      <w:r w:rsidRPr="008015FD">
        <w:t xml:space="preserve">, slash, brush, or otherwise non-merchantable material; or  </w:t>
      </w:r>
    </w:p>
    <w:p w14:paraId="4E0D3E33" w14:textId="77777777" w:rsidR="004648E4" w:rsidRPr="008015FD" w:rsidRDefault="004648E4" w:rsidP="004648E4">
      <w:pPr>
        <w:ind w:left="2160"/>
      </w:pPr>
      <w:r w:rsidRPr="008015FD">
        <w:lastRenderedPageBreak/>
        <w:t xml:space="preserve">(ii) wood waste materials, including waste pallets, crates, dunnage, manufacturing and construction wood wastes (other than pressure-treated, chemically-treated, or painted wood wastes), and landscape or right-of-way tree trimmings, but not including municipal solid waste, gas derived from the biodegradation of municipal solid waste or paper that is commonly recycled.  </w:t>
      </w:r>
    </w:p>
    <w:p w14:paraId="6D18117A" w14:textId="77777777" w:rsidR="004648E4" w:rsidRPr="008015FD" w:rsidRDefault="004648E4" w:rsidP="004648E4">
      <w:pPr>
        <w:ind w:left="720"/>
      </w:pPr>
      <w:r w:rsidRPr="008015FD">
        <w:t>(2) LIGNOCELLULOSIC FEEDSTOCK.—The term “lignocellulosic feedstock” means any portion of a plant or coproduct from conversion, including crops, trees, forest residues, and agricultural residues not specifically grown for food, [emphasis added] including from barley grain, grape seed, rice bran, rice hulls, rice straw, soybean matter, and sugarcane bagasse.</w:t>
      </w:r>
    </w:p>
    <w:p w14:paraId="4F636530" w14:textId="77777777" w:rsidR="004648E4" w:rsidRPr="008015FD" w:rsidRDefault="004648E4" w:rsidP="004648E4"/>
    <w:p w14:paraId="332DC39F" w14:textId="77777777" w:rsidR="004648E4" w:rsidRPr="008015FD" w:rsidRDefault="004648E4" w:rsidP="004648E4">
      <w:r w:rsidRPr="008015FD">
        <w:t xml:space="preserve"> (b) PROGRAM.—The Secretary shall conduct a program of research, development, demonstration, and commercial application for bioenergy, including—   </w:t>
      </w:r>
    </w:p>
    <w:p w14:paraId="7DB674CA" w14:textId="77777777" w:rsidR="004648E4" w:rsidRPr="008015FD" w:rsidRDefault="004648E4" w:rsidP="004648E4">
      <w:pPr>
        <w:ind w:firstLine="720"/>
      </w:pPr>
      <w:r w:rsidRPr="008015FD">
        <w:t xml:space="preserve">(1) biopower energy systems;  </w:t>
      </w:r>
    </w:p>
    <w:p w14:paraId="5BAB54E7" w14:textId="77777777" w:rsidR="004648E4" w:rsidRPr="008015FD" w:rsidRDefault="004648E4" w:rsidP="004648E4">
      <w:pPr>
        <w:ind w:firstLine="720"/>
      </w:pPr>
      <w:r w:rsidRPr="008015FD">
        <w:t xml:space="preserve">(2) biofuels;  </w:t>
      </w:r>
    </w:p>
    <w:p w14:paraId="56E514EF" w14:textId="77777777" w:rsidR="004648E4" w:rsidRPr="008015FD" w:rsidRDefault="004648E4" w:rsidP="004648E4">
      <w:pPr>
        <w:ind w:firstLine="720"/>
      </w:pPr>
      <w:r w:rsidRPr="008015FD">
        <w:t xml:space="preserve">(3) bioproducts;  </w:t>
      </w:r>
    </w:p>
    <w:p w14:paraId="2D60E7B2" w14:textId="77777777" w:rsidR="004648E4" w:rsidRPr="008015FD" w:rsidRDefault="004648E4" w:rsidP="004648E4">
      <w:pPr>
        <w:ind w:firstLine="720"/>
      </w:pPr>
      <w:r w:rsidRPr="008015FD">
        <w:t xml:space="preserve">(4) integrated biorefineries that may produce biopower, biofuels, and bioproducts;  </w:t>
      </w:r>
    </w:p>
    <w:p w14:paraId="79A56D74" w14:textId="77777777" w:rsidR="004648E4" w:rsidRPr="008015FD" w:rsidRDefault="004648E4" w:rsidP="004648E4">
      <w:pPr>
        <w:ind w:firstLine="720"/>
      </w:pPr>
      <w:r w:rsidRPr="008015FD">
        <w:t xml:space="preserve">(5) cross-cutting research and development in feedstocks; and   </w:t>
      </w:r>
    </w:p>
    <w:p w14:paraId="5A64FA84" w14:textId="77777777" w:rsidR="004648E4" w:rsidRPr="008015FD" w:rsidRDefault="004648E4" w:rsidP="004648E4">
      <w:pPr>
        <w:ind w:firstLine="720"/>
      </w:pPr>
      <w:r w:rsidRPr="008015FD">
        <w:t xml:space="preserve">(6) economic analysis </w:t>
      </w:r>
    </w:p>
    <w:p w14:paraId="6EEB9210" w14:textId="77777777" w:rsidR="004648E4" w:rsidRPr="008015FD" w:rsidRDefault="004648E4" w:rsidP="004648E4">
      <w:r w:rsidRPr="008015FD">
        <w:t xml:space="preserve"> </w:t>
      </w:r>
    </w:p>
    <w:p w14:paraId="5E4F502B" w14:textId="77777777" w:rsidR="004648E4" w:rsidRPr="008015FD" w:rsidRDefault="004648E4" w:rsidP="004648E4">
      <w:r w:rsidRPr="008015FD">
        <w:t xml:space="preserve">(c) BIOFUELS AND BIOPRODUCTS.—The goals of the biofuels and bioproducts programs shall be to develop, in partnership with industry and institutions of higher education—     </w:t>
      </w:r>
    </w:p>
    <w:p w14:paraId="23C3723E" w14:textId="77777777" w:rsidR="004648E4" w:rsidRPr="008015FD" w:rsidRDefault="004648E4" w:rsidP="004648E4">
      <w:pPr>
        <w:ind w:left="720"/>
      </w:pPr>
      <w:r w:rsidRPr="008015FD">
        <w:t xml:space="preserve">(1)  advanced biochemical and thermochemical conversion technologies capable of making fuels from lignocellulosic feedstocks that are price-competitive with gasoline or diesel in either internal combustion engines or fuel cell-powered vehicles;  </w:t>
      </w:r>
    </w:p>
    <w:p w14:paraId="1C02683A" w14:textId="77777777" w:rsidR="004648E4" w:rsidRPr="008015FD" w:rsidRDefault="004648E4" w:rsidP="004648E4">
      <w:pPr>
        <w:ind w:left="720"/>
      </w:pPr>
      <w:r w:rsidRPr="008015FD">
        <w:t xml:space="preserve">(2) advanced biotechnology processes capable of making biofuels and bioproducts with emphasis on development of biorefinery technologies using enzyme-based processing systems;  </w:t>
      </w:r>
    </w:p>
    <w:p w14:paraId="23653949" w14:textId="77777777" w:rsidR="004648E4" w:rsidRPr="008015FD" w:rsidRDefault="004648E4" w:rsidP="004648E4">
      <w:pPr>
        <w:ind w:left="720"/>
      </w:pPr>
      <w:r w:rsidRPr="008015FD">
        <w:t xml:space="preserve">(3) advanced biotechnology processes capable of increasing energy production from lignocellulosic feedstocks, with emphasis on reducing the dependence of industry on fossil fuels in manufacturing facilities; and  </w:t>
      </w:r>
    </w:p>
    <w:p w14:paraId="38F0CF22" w14:textId="77777777" w:rsidR="00D165E0" w:rsidRPr="008015FD" w:rsidRDefault="00D165E0" w:rsidP="00D165E0">
      <w:pPr>
        <w:ind w:left="720"/>
      </w:pPr>
      <w:r w:rsidRPr="008015FD">
        <w:t xml:space="preserve">(4) other advanced processes that will enable the development of cost-effective bioproducts, including biofuels. </w:t>
      </w:r>
    </w:p>
    <w:p w14:paraId="659C5189" w14:textId="77777777" w:rsidR="00D165E0" w:rsidRPr="008015FD" w:rsidRDefault="00D165E0" w:rsidP="004648E4">
      <w:pPr>
        <w:ind w:left="720"/>
      </w:pPr>
    </w:p>
    <w:p w14:paraId="388B084D" w14:textId="77777777" w:rsidR="00331488" w:rsidRDefault="00331488">
      <w:pPr>
        <w:spacing w:after="160" w:line="259" w:lineRule="auto"/>
        <w:contextualSpacing w:val="0"/>
        <w:rPr>
          <w:color w:val="0070C0"/>
        </w:rPr>
      </w:pPr>
      <w:r>
        <w:rPr>
          <w:color w:val="0070C0"/>
        </w:rPr>
        <w:br w:type="page"/>
      </w:r>
    </w:p>
    <w:p w14:paraId="3CB508B0" w14:textId="498468D8" w:rsidR="003C7A72" w:rsidRDefault="00286107" w:rsidP="003C7A72">
      <w:pPr>
        <w:pStyle w:val="AppendixHeading"/>
        <w:outlineLvl w:val="0"/>
      </w:pPr>
      <w:bookmarkStart w:id="573" w:name="_Toc187385580"/>
      <w:r>
        <w:lastRenderedPageBreak/>
        <w:t>Appen</w:t>
      </w:r>
      <w:r w:rsidR="00503F41">
        <w:t xml:space="preserve">dix </w:t>
      </w:r>
      <w:r w:rsidR="007A614D">
        <w:t>B</w:t>
      </w:r>
      <w:r w:rsidR="00503F41">
        <w:t xml:space="preserve"> </w:t>
      </w:r>
      <w:r w:rsidR="00503F41" w:rsidRPr="50DA5853">
        <w:t>–</w:t>
      </w:r>
      <w:r w:rsidR="003C7A72">
        <w:t xml:space="preserve"> Verifications</w:t>
      </w:r>
      <w:bookmarkEnd w:id="573"/>
    </w:p>
    <w:p w14:paraId="10FC5D52" w14:textId="77777777" w:rsidR="00026C55" w:rsidRDefault="00026C55" w:rsidP="00026C55">
      <w:pPr>
        <w:rPr>
          <w:szCs w:val="24"/>
        </w:rPr>
      </w:pPr>
    </w:p>
    <w:p w14:paraId="2984B7FA" w14:textId="523758DE" w:rsidR="00FC388B" w:rsidRDefault="00FC388B" w:rsidP="00026C55">
      <w:pPr>
        <w:rPr>
          <w:szCs w:val="24"/>
        </w:rPr>
      </w:pPr>
      <w:r w:rsidRPr="00C749A1">
        <w:rPr>
          <w:szCs w:val="24"/>
        </w:rPr>
        <w:t xml:space="preserve">All applications selected for award negotiations under </w:t>
      </w:r>
      <w:r w:rsidR="004C22F1">
        <w:rPr>
          <w:szCs w:val="24"/>
        </w:rPr>
        <w:t>this NOFO</w:t>
      </w:r>
      <w:r w:rsidRPr="00C749A1">
        <w:rPr>
          <w:szCs w:val="24"/>
        </w:rPr>
        <w:t xml:space="preserve"> are required to participate in a verification process led by DOE’s identified external third-party non-conflicted verification team. This team may be led by the National Renewable Energy Laboratory’s Systems Integration team,</w:t>
      </w:r>
      <w:r>
        <w:rPr>
          <w:szCs w:val="24"/>
        </w:rPr>
        <w:t xml:space="preserve"> </w:t>
      </w:r>
      <w:r w:rsidRPr="00C749A1">
        <w:rPr>
          <w:szCs w:val="24"/>
        </w:rPr>
        <w:t>BETO’s independent engineering contractor, or another non-conflicted BETO contractor. Personnel involved in verifications sign project specific Non-Disclosure Agreements and conflict of interest statements. This verification process provides technical assistance to both BETO and the project by providing an in-depth analysis of key technical and economic metrics to ensure transparency and increase the likelihood of project success.</w:t>
      </w:r>
    </w:p>
    <w:p w14:paraId="6392A8E4" w14:textId="77777777" w:rsidR="00FC388B" w:rsidRDefault="00FC388B" w:rsidP="00FC388B">
      <w:pPr>
        <w:ind w:left="1296"/>
        <w:rPr>
          <w:szCs w:val="24"/>
        </w:rPr>
      </w:pPr>
    </w:p>
    <w:p w14:paraId="0C662014" w14:textId="77777777" w:rsidR="00FC388B" w:rsidRPr="00C749A1" w:rsidRDefault="00FC388B" w:rsidP="00026C55">
      <w:pPr>
        <w:autoSpaceDE w:val="0"/>
        <w:autoSpaceDN w:val="0"/>
        <w:adjustRightInd w:val="0"/>
        <w:rPr>
          <w:szCs w:val="24"/>
        </w:rPr>
      </w:pPr>
      <w:r w:rsidRPr="00C749A1">
        <w:rPr>
          <w:szCs w:val="24"/>
        </w:rPr>
        <w:t xml:space="preserve">The objectives of the verification effort are to: </w:t>
      </w:r>
    </w:p>
    <w:p w14:paraId="44E94C4C" w14:textId="77777777" w:rsidR="00FC388B" w:rsidRPr="000E56CD" w:rsidRDefault="00FC388B" w:rsidP="007644FB">
      <w:pPr>
        <w:pStyle w:val="ListParagraph"/>
        <w:numPr>
          <w:ilvl w:val="0"/>
          <w:numId w:val="81"/>
        </w:numPr>
        <w:autoSpaceDE w:val="0"/>
        <w:autoSpaceDN w:val="0"/>
        <w:adjustRightInd w:val="0"/>
        <w:rPr>
          <w:szCs w:val="24"/>
        </w:rPr>
      </w:pPr>
      <w:r w:rsidRPr="000E56CD">
        <w:rPr>
          <w:szCs w:val="24"/>
        </w:rPr>
        <w:t xml:space="preserve">Verify the applicant’s technical data/performance metrics/targets as described in the original application. </w:t>
      </w:r>
    </w:p>
    <w:p w14:paraId="4520DFD1" w14:textId="77777777" w:rsidR="00FC388B" w:rsidRPr="000E56CD" w:rsidRDefault="00FC388B" w:rsidP="007644FB">
      <w:pPr>
        <w:pStyle w:val="ListParagraph"/>
        <w:numPr>
          <w:ilvl w:val="0"/>
          <w:numId w:val="81"/>
        </w:numPr>
        <w:tabs>
          <w:tab w:val="left" w:pos="1710"/>
        </w:tabs>
        <w:autoSpaceDE w:val="0"/>
        <w:autoSpaceDN w:val="0"/>
        <w:adjustRightInd w:val="0"/>
        <w:rPr>
          <w:szCs w:val="24"/>
        </w:rPr>
      </w:pPr>
      <w:r w:rsidRPr="000E56CD">
        <w:rPr>
          <w:szCs w:val="24"/>
        </w:rPr>
        <w:t xml:space="preserve">Establish a framework to evaluate and track progress over time so that the milestones and Go/No-Go decision points separating budget periods may be tracked and evaluated. </w:t>
      </w:r>
    </w:p>
    <w:p w14:paraId="19373776" w14:textId="77777777" w:rsidR="00FC388B" w:rsidRPr="000E56CD" w:rsidRDefault="00FC388B" w:rsidP="007644FB">
      <w:pPr>
        <w:pStyle w:val="ListParagraph"/>
        <w:numPr>
          <w:ilvl w:val="0"/>
          <w:numId w:val="81"/>
        </w:numPr>
        <w:autoSpaceDE w:val="0"/>
        <w:autoSpaceDN w:val="0"/>
        <w:adjustRightInd w:val="0"/>
        <w:rPr>
          <w:szCs w:val="24"/>
        </w:rPr>
      </w:pPr>
      <w:r w:rsidRPr="000E56CD">
        <w:rPr>
          <w:szCs w:val="24"/>
        </w:rPr>
        <w:t xml:space="preserve">Establish benchmark, baseline, and associated target values. </w:t>
      </w:r>
    </w:p>
    <w:p w14:paraId="765757DF" w14:textId="77777777" w:rsidR="00FC388B" w:rsidRPr="000E56CD" w:rsidRDefault="00FC388B" w:rsidP="007644FB">
      <w:pPr>
        <w:pStyle w:val="ListParagraph"/>
        <w:numPr>
          <w:ilvl w:val="0"/>
          <w:numId w:val="81"/>
        </w:numPr>
        <w:autoSpaceDE w:val="0"/>
        <w:autoSpaceDN w:val="0"/>
        <w:adjustRightInd w:val="0"/>
        <w:rPr>
          <w:szCs w:val="24"/>
        </w:rPr>
      </w:pPr>
      <w:r w:rsidRPr="000E56CD">
        <w:rPr>
          <w:szCs w:val="24"/>
        </w:rPr>
        <w:t xml:space="preserve">Identify potential major showstoppers and discuss risk mitigation strategies. </w:t>
      </w:r>
    </w:p>
    <w:p w14:paraId="0FD2F416" w14:textId="77777777" w:rsidR="00FC388B" w:rsidRPr="000E56CD" w:rsidRDefault="00FC388B" w:rsidP="007644FB">
      <w:pPr>
        <w:pStyle w:val="ListParagraph"/>
        <w:numPr>
          <w:ilvl w:val="0"/>
          <w:numId w:val="81"/>
        </w:numPr>
        <w:autoSpaceDE w:val="0"/>
        <w:autoSpaceDN w:val="0"/>
        <w:adjustRightInd w:val="0"/>
        <w:rPr>
          <w:rFonts w:cs="Calibri"/>
          <w:color w:val="000000"/>
          <w:sz w:val="23"/>
          <w:szCs w:val="23"/>
        </w:rPr>
      </w:pPr>
      <w:r w:rsidRPr="000E56CD">
        <w:rPr>
          <w:szCs w:val="24"/>
        </w:rPr>
        <w:t>Align project goals with BETO’s expectations.</w:t>
      </w:r>
    </w:p>
    <w:p w14:paraId="2AEA9D07" w14:textId="77777777" w:rsidR="00FC388B" w:rsidRDefault="00FC388B" w:rsidP="00FC388B">
      <w:pPr>
        <w:autoSpaceDE w:val="0"/>
        <w:autoSpaceDN w:val="0"/>
        <w:adjustRightInd w:val="0"/>
        <w:ind w:left="1296"/>
        <w:rPr>
          <w:rFonts w:cs="Calibri"/>
          <w:color w:val="000000"/>
          <w:sz w:val="23"/>
          <w:szCs w:val="23"/>
        </w:rPr>
      </w:pPr>
    </w:p>
    <w:p w14:paraId="0596CF64" w14:textId="77777777" w:rsidR="00FC388B" w:rsidRDefault="00FC388B" w:rsidP="007644FB">
      <w:pPr>
        <w:autoSpaceDE w:val="0"/>
        <w:autoSpaceDN w:val="0"/>
        <w:adjustRightInd w:val="0"/>
        <w:rPr>
          <w:sz w:val="23"/>
          <w:szCs w:val="23"/>
        </w:rPr>
      </w:pPr>
      <w:r w:rsidRPr="00C749A1">
        <w:rPr>
          <w:rFonts w:cs="Calibri"/>
          <w:color w:val="000000"/>
          <w:szCs w:val="24"/>
        </w:rPr>
        <w:t>There are three types of verification periods throughout the lifetime of the project: the “Initial Verification,” conducted at the beginning of the project (months 0-3); the “Intermediate Verification(s),” conducted as a part of Go/No</w:t>
      </w:r>
      <w:r>
        <w:rPr>
          <w:rFonts w:cs="Calibri"/>
          <w:color w:val="000000"/>
          <w:szCs w:val="24"/>
        </w:rPr>
        <w:t>-</w:t>
      </w:r>
      <w:r w:rsidRPr="00C749A1">
        <w:rPr>
          <w:rFonts w:cs="Calibri"/>
          <w:color w:val="000000"/>
          <w:szCs w:val="24"/>
        </w:rPr>
        <w:t>Go decisions separating budget periods; and the “Final Verification,” conducted at the end of the project (within 3 months of closeout). The verification team will perform some or all of these verifications at</w:t>
      </w:r>
      <w:r>
        <w:rPr>
          <w:rFonts w:cs="Calibri"/>
          <w:color w:val="000000"/>
          <w:szCs w:val="24"/>
        </w:rPr>
        <w:t xml:space="preserve"> </w:t>
      </w:r>
      <w:r w:rsidRPr="00961E8C">
        <w:rPr>
          <w:rFonts w:cs="Calibri"/>
          <w:color w:val="000000"/>
          <w:szCs w:val="24"/>
        </w:rPr>
        <w:t>the recipient’s facility to initially verify the data included in the application and subsequently in conjunction with site visits to monitor progress.</w:t>
      </w:r>
    </w:p>
    <w:p w14:paraId="059EEB80" w14:textId="77777777" w:rsidR="00FC388B" w:rsidRDefault="00FC388B" w:rsidP="00FC388B">
      <w:pPr>
        <w:autoSpaceDE w:val="0"/>
        <w:autoSpaceDN w:val="0"/>
        <w:adjustRightInd w:val="0"/>
        <w:ind w:left="1296"/>
        <w:rPr>
          <w:sz w:val="23"/>
          <w:szCs w:val="23"/>
        </w:rPr>
      </w:pPr>
    </w:p>
    <w:p w14:paraId="3CBD3B82" w14:textId="77777777" w:rsidR="00FC388B" w:rsidRPr="004B204B" w:rsidRDefault="00FC388B" w:rsidP="007644FB">
      <w:pPr>
        <w:autoSpaceDE w:val="0"/>
        <w:autoSpaceDN w:val="0"/>
        <w:adjustRightInd w:val="0"/>
        <w:rPr>
          <w:rFonts w:cs="Calibri"/>
          <w:color w:val="000000"/>
          <w:szCs w:val="24"/>
        </w:rPr>
      </w:pPr>
      <w:r w:rsidRPr="004B204B">
        <w:rPr>
          <w:rFonts w:cs="Calibri"/>
          <w:color w:val="000000"/>
          <w:szCs w:val="24"/>
        </w:rPr>
        <w:t xml:space="preserve">The specific objectives of these verifications are set forth below: </w:t>
      </w:r>
    </w:p>
    <w:p w14:paraId="7F783CBB" w14:textId="77777777" w:rsidR="007246B4" w:rsidRDefault="00FC388B" w:rsidP="00274F54">
      <w:pPr>
        <w:pStyle w:val="Body1"/>
      </w:pPr>
      <w:r w:rsidRPr="000E56CD">
        <w:t xml:space="preserve">The initial verification is to confirm the benchmark data and assumptions provided in the application, which will establish the project baseline against which future performance and cost improvements will be evaluated. During the initial verification, the verification team will work closely with the project team to discuss the project effort in detail; initiate the review of application data, metrics, and procedures as provided in the original application; and set the date for the on-site meeting. This is an iterative process between the two teams and establishes the agenda for the on-site (or virtual) meeting. The project baseline will be set in this period, either through revision of the application data or by submission of additional/new data. The verification results are used by DOE at its sole discretion, among other factors, in making the Go/No-Go decision to </w:t>
      </w:r>
      <w:r w:rsidR="007246B4" w:rsidRPr="007246B4">
        <w:t xml:space="preserve">proceed with Budget Period 2 (BP2). See Section </w:t>
      </w:r>
      <w:proofErr w:type="spellStart"/>
      <w:r w:rsidR="007246B4" w:rsidRPr="007246B4">
        <w:t>II.A.ii</w:t>
      </w:r>
      <w:proofErr w:type="spellEnd"/>
      <w:r w:rsidR="007246B4" w:rsidRPr="007246B4">
        <w:t xml:space="preserve">. for information on period of performance and Go/No-Go decisions. </w:t>
      </w:r>
    </w:p>
    <w:p w14:paraId="7AFDFEA1" w14:textId="77777777" w:rsidR="0028001D" w:rsidRPr="000E56CD" w:rsidRDefault="0028001D" w:rsidP="00274F54">
      <w:pPr>
        <w:pStyle w:val="Body1"/>
      </w:pPr>
      <w:r w:rsidRPr="000E56CD">
        <w:t xml:space="preserve">An intermediate verification will be conducted toward the end of BP2. The intermediate verification assesses progress towards the project’s BP2 Go/No-Go decision point and any targets established in the application, the initial verification, the achievement of the Statement of Project Objectives (SOPO) milestones in support of the Go/No-Go decision point, and any other factors contributing to progress toward the project objectives. The verification results are used by DOE at its sole discretion, among other factors, in making the Go/No-Go decision to proceed with BP3. In projects with more than 3 budget periods, additional interim verifications may be conducted. </w:t>
      </w:r>
    </w:p>
    <w:p w14:paraId="7D1E5D2C" w14:textId="77777777" w:rsidR="0028001D" w:rsidRPr="000E56CD" w:rsidRDefault="0028001D" w:rsidP="00274F54">
      <w:pPr>
        <w:pStyle w:val="Body1"/>
      </w:pPr>
      <w:r w:rsidRPr="000E56CD">
        <w:lastRenderedPageBreak/>
        <w:t>The final verification will be held prior to the end of the project. The objective of this final verification is to assess whether the final targets were achieved, document the challenges overcome, and record the technical or economic challenges that remain.</w:t>
      </w:r>
    </w:p>
    <w:p w14:paraId="3549B463" w14:textId="77777777" w:rsidR="007246B4" w:rsidRPr="007246B4" w:rsidRDefault="007246B4" w:rsidP="00274F54">
      <w:pPr>
        <w:pStyle w:val="Body1"/>
      </w:pPr>
    </w:p>
    <w:p w14:paraId="2E1BE3BD" w14:textId="77777777" w:rsidR="00B077CB" w:rsidRDefault="00B077CB" w:rsidP="00B077CB">
      <w:pPr>
        <w:autoSpaceDE w:val="0"/>
        <w:autoSpaceDN w:val="0"/>
        <w:adjustRightInd w:val="0"/>
        <w:rPr>
          <w:rFonts w:cs="Calibri"/>
          <w:b/>
          <w:bCs/>
          <w:color w:val="000000"/>
          <w:szCs w:val="24"/>
        </w:rPr>
      </w:pPr>
      <w:r w:rsidRPr="00CD08AB">
        <w:rPr>
          <w:rFonts w:cs="Calibri"/>
          <w:b/>
          <w:bCs/>
          <w:color w:val="000000"/>
          <w:szCs w:val="24"/>
        </w:rPr>
        <w:t xml:space="preserve">Verification Timeline: </w:t>
      </w:r>
    </w:p>
    <w:p w14:paraId="7EFC9868" w14:textId="77777777" w:rsidR="00B077CB" w:rsidRPr="00CD08AB" w:rsidRDefault="00B077CB" w:rsidP="00B077CB">
      <w:pPr>
        <w:autoSpaceDE w:val="0"/>
        <w:autoSpaceDN w:val="0"/>
        <w:adjustRightInd w:val="0"/>
        <w:ind w:left="540"/>
        <w:rPr>
          <w:rFonts w:cs="Calibri"/>
          <w:color w:val="000000"/>
          <w:szCs w:val="24"/>
        </w:rPr>
      </w:pPr>
    </w:p>
    <w:p w14:paraId="3B6FCA50" w14:textId="77777777" w:rsidR="00B077CB" w:rsidRDefault="00B077CB" w:rsidP="00B077CB">
      <w:pPr>
        <w:autoSpaceDE w:val="0"/>
        <w:autoSpaceDN w:val="0"/>
        <w:adjustRightInd w:val="0"/>
        <w:rPr>
          <w:rFonts w:cs="Calibri"/>
          <w:color w:val="000000"/>
          <w:szCs w:val="24"/>
        </w:rPr>
      </w:pPr>
      <w:r w:rsidRPr="00CD08AB">
        <w:rPr>
          <w:rFonts w:cs="Calibri"/>
          <w:color w:val="000000"/>
          <w:szCs w:val="24"/>
        </w:rPr>
        <w:t xml:space="preserve">The initial verification period, including on-site observation of experiments (if applicable) and report creation, can take up to three months. Applicants must include this time in their schedule. Selected projects that receive a ‘Go’ decision at the conclusion of the initial verification effort will be subject to both an intermediate and a final verification. The time required for the intermediate and final verifications will be considerably less than the initial verification. However, the applicant must also consider that time should be allocated to collect </w:t>
      </w:r>
      <w:r>
        <w:rPr>
          <w:rFonts w:cs="Calibri"/>
          <w:color w:val="000000"/>
          <w:szCs w:val="24"/>
        </w:rPr>
        <w:t xml:space="preserve">and analyze </w:t>
      </w:r>
      <w:r w:rsidRPr="00CD08AB">
        <w:rPr>
          <w:rFonts w:cs="Calibri"/>
          <w:color w:val="000000"/>
          <w:szCs w:val="24"/>
        </w:rPr>
        <w:t xml:space="preserve">data for these verifications. </w:t>
      </w:r>
      <w:r>
        <w:rPr>
          <w:rFonts w:cs="Calibri"/>
          <w:color w:val="000000"/>
          <w:szCs w:val="24"/>
        </w:rPr>
        <w:t xml:space="preserve">The interim verification must be complete prior to moving between budget periods (i.e. the end of a budget period should be after any necessary key milestone delivery dates). </w:t>
      </w:r>
    </w:p>
    <w:p w14:paraId="4AB134B5" w14:textId="77777777" w:rsidR="00B077CB" w:rsidRPr="00CD08AB" w:rsidRDefault="00B077CB" w:rsidP="00B077CB">
      <w:pPr>
        <w:autoSpaceDE w:val="0"/>
        <w:autoSpaceDN w:val="0"/>
        <w:adjustRightInd w:val="0"/>
        <w:ind w:left="540"/>
        <w:rPr>
          <w:rFonts w:cs="Calibri"/>
          <w:color w:val="000000"/>
          <w:szCs w:val="24"/>
        </w:rPr>
      </w:pPr>
    </w:p>
    <w:p w14:paraId="0B3FCED6" w14:textId="77777777" w:rsidR="00B077CB" w:rsidRPr="00630830" w:rsidRDefault="00B077CB" w:rsidP="00B077CB">
      <w:pPr>
        <w:autoSpaceDE w:val="0"/>
        <w:autoSpaceDN w:val="0"/>
        <w:adjustRightInd w:val="0"/>
        <w:rPr>
          <w:rFonts w:cs="Calibri"/>
          <w:b/>
          <w:color w:val="000000"/>
        </w:rPr>
      </w:pPr>
      <w:r w:rsidRPr="00630830">
        <w:rPr>
          <w:rFonts w:cs="Calibri"/>
          <w:b/>
          <w:color w:val="000000"/>
        </w:rPr>
        <w:t xml:space="preserve">Verification Task: </w:t>
      </w:r>
    </w:p>
    <w:p w14:paraId="29EE9B5F" w14:textId="77777777" w:rsidR="00B077CB" w:rsidRPr="00630830" w:rsidRDefault="00B077CB" w:rsidP="00B077CB">
      <w:pPr>
        <w:autoSpaceDE w:val="0"/>
        <w:autoSpaceDN w:val="0"/>
        <w:adjustRightInd w:val="0"/>
        <w:ind w:left="540"/>
        <w:rPr>
          <w:rFonts w:cs="Calibri"/>
          <w:color w:val="000000"/>
        </w:rPr>
      </w:pPr>
    </w:p>
    <w:p w14:paraId="41CB44C2" w14:textId="77777777" w:rsidR="00B077CB" w:rsidRPr="00630830" w:rsidRDefault="00B077CB" w:rsidP="00B077CB">
      <w:pPr>
        <w:autoSpaceDE w:val="0"/>
        <w:autoSpaceDN w:val="0"/>
        <w:adjustRightInd w:val="0"/>
        <w:rPr>
          <w:rFonts w:cs="Calibri"/>
          <w:color w:val="000000"/>
        </w:rPr>
      </w:pPr>
      <w:r w:rsidRPr="00630830">
        <w:rPr>
          <w:rFonts w:cs="Calibri"/>
          <w:color w:val="000000"/>
        </w:rPr>
        <w:t xml:space="preserve">All applicants must include the initial verification task within their scope as Task 1. It must be separated from the rest of the scope of work by a Go/No-Go decision point, and applicants should estimate a three-month duration for the verification effort. This task, Task 1, will also be within a separate budget period, Budget Period 1 (BP1), from the remainder of the project. By way of example, the inclusion of the verification in the scope could include something like the following: </w:t>
      </w:r>
    </w:p>
    <w:p w14:paraId="2E1997A0" w14:textId="77777777" w:rsidR="00B077CB" w:rsidRPr="00630830" w:rsidRDefault="00B077CB" w:rsidP="00B077CB">
      <w:pPr>
        <w:autoSpaceDE w:val="0"/>
        <w:autoSpaceDN w:val="0"/>
        <w:adjustRightInd w:val="0"/>
        <w:ind w:left="1296"/>
        <w:rPr>
          <w:rFonts w:cs="Calibri"/>
          <w:color w:val="000000"/>
        </w:rPr>
      </w:pPr>
    </w:p>
    <w:p w14:paraId="0F94E21B" w14:textId="2921C6E9" w:rsidR="0028001D" w:rsidRDefault="00B077CB" w:rsidP="00274F54">
      <w:pPr>
        <w:pStyle w:val="Body1"/>
      </w:pPr>
      <w:r w:rsidRPr="0222F5D5">
        <w:t>Task 1. Initial Verification. At the beginning of the project, the baseline data and project targets provided in the Technical Tables will be experimentally verified. Process information and data will be provided to DOE (when applicable) to support the process claims within the original application. Technical metrics for project progress will be tailored to the project as needed. These metrics may include additional Go/No-Go</w:t>
      </w:r>
      <w:r w:rsidR="002F0097">
        <w:t xml:space="preserve"> </w:t>
      </w:r>
      <w:r w:rsidR="006100EE" w:rsidRPr="006100EE">
        <w:t>decision points that will be incorporated into the overall project and Statement of Project Objectives (SOPO). Experiments will be conducted at the on-site verification visit to replicate the benchmark data provided in the application as described in the Performance Data Table.</w:t>
      </w:r>
    </w:p>
    <w:p w14:paraId="0362FD81" w14:textId="77777777" w:rsidR="006100EE" w:rsidRDefault="006100EE" w:rsidP="00274F54">
      <w:pPr>
        <w:pStyle w:val="Body1"/>
      </w:pPr>
    </w:p>
    <w:p w14:paraId="1B26D6CD" w14:textId="77777777" w:rsidR="0097784D" w:rsidRPr="0097784D" w:rsidRDefault="0097784D" w:rsidP="00630830">
      <w:pPr>
        <w:autoSpaceDE w:val="0"/>
        <w:autoSpaceDN w:val="0"/>
        <w:adjustRightInd w:val="0"/>
        <w:contextualSpacing w:val="0"/>
        <w:rPr>
          <w:rFonts w:eastAsia="Times New Roman" w:cs="Calibri"/>
          <w:color w:val="000000"/>
        </w:rPr>
      </w:pPr>
      <w:r w:rsidRPr="0097784D">
        <w:rPr>
          <w:rFonts w:eastAsia="Times New Roman" w:cs="Calibri"/>
          <w:color w:val="000000"/>
        </w:rPr>
        <w:t xml:space="preserve">There will be a Go/No-Go associated with Task 1.1 as follows: Process information and data supporting the technology readiness level of the overall process, the unit operations within the process, and the original application. Technical metrics are based on preliminary data and represent a meaningful baseline and set of targets. </w:t>
      </w:r>
    </w:p>
    <w:p w14:paraId="6355A1C7" w14:textId="77777777" w:rsidR="0097784D" w:rsidRPr="00630830" w:rsidRDefault="0097784D" w:rsidP="00630830">
      <w:pPr>
        <w:autoSpaceDE w:val="0"/>
        <w:autoSpaceDN w:val="0"/>
        <w:adjustRightInd w:val="0"/>
        <w:contextualSpacing w:val="0"/>
        <w:rPr>
          <w:rFonts w:eastAsia="Times New Roman" w:cs="Calibri"/>
          <w:color w:val="000000"/>
        </w:rPr>
      </w:pPr>
    </w:p>
    <w:p w14:paraId="15F8A28F" w14:textId="3498C1F5" w:rsidR="0097784D" w:rsidRPr="0097784D" w:rsidRDefault="0097784D" w:rsidP="00630830">
      <w:pPr>
        <w:autoSpaceDE w:val="0"/>
        <w:autoSpaceDN w:val="0"/>
        <w:adjustRightInd w:val="0"/>
        <w:contextualSpacing w:val="0"/>
        <w:rPr>
          <w:rFonts w:eastAsia="Times New Roman" w:cs="Calibri"/>
          <w:color w:val="000000"/>
        </w:rPr>
      </w:pPr>
      <w:r w:rsidRPr="0097784D">
        <w:rPr>
          <w:rFonts w:eastAsia="Times New Roman" w:cs="Calibri"/>
          <w:color w:val="000000"/>
        </w:rPr>
        <w:t xml:space="preserve">Upon successful completion of the initial verification effort and Go/No-Go decision point, the project will commence with work on the Priority Areas as discussed. </w:t>
      </w:r>
    </w:p>
    <w:p w14:paraId="7E8117F8" w14:textId="77777777" w:rsidR="0097784D" w:rsidRPr="0097784D" w:rsidRDefault="0097784D" w:rsidP="0097784D">
      <w:pPr>
        <w:autoSpaceDE w:val="0"/>
        <w:autoSpaceDN w:val="0"/>
        <w:adjustRightInd w:val="0"/>
        <w:ind w:left="540"/>
        <w:contextualSpacing w:val="0"/>
        <w:rPr>
          <w:rFonts w:eastAsia="Times New Roman" w:cs="Calibri"/>
          <w:color w:val="000000"/>
        </w:rPr>
      </w:pPr>
    </w:p>
    <w:p w14:paraId="398184FF" w14:textId="77777777" w:rsidR="0097784D" w:rsidRPr="0097784D" w:rsidRDefault="0097784D" w:rsidP="00630830">
      <w:pPr>
        <w:autoSpaceDE w:val="0"/>
        <w:autoSpaceDN w:val="0"/>
        <w:adjustRightInd w:val="0"/>
        <w:contextualSpacing w:val="0"/>
        <w:rPr>
          <w:rFonts w:eastAsia="Times New Roman" w:cs="Calibri"/>
          <w:color w:val="000000"/>
        </w:rPr>
      </w:pPr>
      <w:r w:rsidRPr="0097784D">
        <w:rPr>
          <w:rFonts w:eastAsia="Times New Roman" w:cs="Calibri"/>
          <w:color w:val="000000"/>
        </w:rPr>
        <w:t xml:space="preserve">Similar provisions must be included for the Intermediate Verification as a task that will occur mid-way through the project (e.g., at 18 months) and the final verification that will occur at the end of the project (within 3 months of completion, </w:t>
      </w:r>
      <w:proofErr w:type="spellStart"/>
      <w:r w:rsidRPr="0097784D">
        <w:rPr>
          <w:rFonts w:eastAsia="Times New Roman" w:cs="Calibri"/>
          <w:color w:val="000000"/>
        </w:rPr>
        <w:t>e.g</w:t>
      </w:r>
      <w:proofErr w:type="spellEnd"/>
      <w:r w:rsidRPr="0097784D">
        <w:rPr>
          <w:rFonts w:eastAsia="Times New Roman" w:cs="Calibri"/>
          <w:color w:val="000000"/>
        </w:rPr>
        <w:t xml:space="preserve"> at 35 months).</w:t>
      </w:r>
    </w:p>
    <w:p w14:paraId="3571B62A" w14:textId="77777777" w:rsidR="006100EE" w:rsidRPr="007246B4" w:rsidRDefault="006100EE" w:rsidP="00274F54">
      <w:pPr>
        <w:pStyle w:val="Body1"/>
      </w:pPr>
    </w:p>
    <w:p w14:paraId="2893B725" w14:textId="77777777" w:rsidR="00266EAF" w:rsidRDefault="00266EAF" w:rsidP="00266EAF">
      <w:pPr>
        <w:autoSpaceDE w:val="0"/>
        <w:autoSpaceDN w:val="0"/>
        <w:adjustRightInd w:val="0"/>
        <w:rPr>
          <w:rFonts w:cs="Calibri"/>
          <w:b/>
          <w:bCs/>
          <w:color w:val="000000"/>
          <w:szCs w:val="24"/>
        </w:rPr>
      </w:pPr>
      <w:r w:rsidRPr="00EA410B">
        <w:rPr>
          <w:rFonts w:cs="Calibri"/>
          <w:b/>
          <w:bCs/>
          <w:color w:val="000000"/>
          <w:szCs w:val="24"/>
        </w:rPr>
        <w:t xml:space="preserve">Verification Conflict of Interest/Proprietary Information: </w:t>
      </w:r>
    </w:p>
    <w:p w14:paraId="45E5C635" w14:textId="77777777" w:rsidR="00266EAF" w:rsidRPr="00EA410B" w:rsidRDefault="00266EAF" w:rsidP="00266EAF">
      <w:pPr>
        <w:autoSpaceDE w:val="0"/>
        <w:autoSpaceDN w:val="0"/>
        <w:adjustRightInd w:val="0"/>
        <w:ind w:left="540"/>
        <w:rPr>
          <w:rFonts w:cs="Calibri"/>
          <w:color w:val="000000"/>
          <w:szCs w:val="24"/>
        </w:rPr>
      </w:pPr>
    </w:p>
    <w:p w14:paraId="1AF1A8D6" w14:textId="19318C37" w:rsidR="00266EAF" w:rsidRDefault="00266EAF" w:rsidP="00266EAF">
      <w:pPr>
        <w:autoSpaceDE w:val="0"/>
        <w:autoSpaceDN w:val="0"/>
        <w:adjustRightInd w:val="0"/>
        <w:rPr>
          <w:rFonts w:cs="Calibri"/>
          <w:color w:val="000000"/>
        </w:rPr>
      </w:pPr>
      <w:r w:rsidRPr="0222F5D5">
        <w:rPr>
          <w:rFonts w:cs="Calibri"/>
          <w:color w:val="000000" w:themeColor="text1"/>
        </w:rPr>
        <w:t xml:space="preserve">All the technical and economic information requested will be disclosed to non-conflicted DOE National Renewable Energy Laboratory </w:t>
      </w:r>
      <w:r>
        <w:t xml:space="preserve">Systems Integration </w:t>
      </w:r>
      <w:r w:rsidRPr="0222F5D5">
        <w:rPr>
          <w:rFonts w:cs="Calibri"/>
          <w:color w:val="000000" w:themeColor="text1"/>
        </w:rPr>
        <w:t xml:space="preserve">(NREL-SI) personnel and/or external third-party non-conflicted validators performing the verifications (BETO’s verification team) as well as non-conflicted </w:t>
      </w:r>
      <w:r w:rsidRPr="0222F5D5">
        <w:rPr>
          <w:rFonts w:cs="Calibri"/>
          <w:color w:val="000000" w:themeColor="text1"/>
        </w:rPr>
        <w:lastRenderedPageBreak/>
        <w:t xml:space="preserve">third-party reviewers potentially participating in the Go/No-Go review process and/or interim review meetings. It is expected that developments and advancements in technical performance made during the course of the project will be shared with the public via technical publications in journals or conference proceedings. It is also anticipated the initial verification may, if necessary, involve pre-existing intellectual property of which DOE will not require publication. Data access, deliverables and dissemination requirements will be negotiated and set forth in the Statement of Project Objectives and will be consistent with </w:t>
      </w:r>
      <w:r w:rsidRPr="001B3865">
        <w:rPr>
          <w:rFonts w:cs="Calibri"/>
          <w:color w:val="000000" w:themeColor="text1"/>
        </w:rPr>
        <w:t>Section VIII.M.</w:t>
      </w:r>
      <w:r w:rsidRPr="0222F5D5">
        <w:rPr>
          <w:rFonts w:cs="Calibri"/>
          <w:color w:val="000000" w:themeColor="text1"/>
        </w:rPr>
        <w:t xml:space="preserve"> of this </w:t>
      </w:r>
      <w:r w:rsidR="000F4BA3">
        <w:rPr>
          <w:rFonts w:cs="Calibri"/>
          <w:color w:val="000000" w:themeColor="text1"/>
        </w:rPr>
        <w:t>NOFO</w:t>
      </w:r>
      <w:r w:rsidRPr="0222F5D5">
        <w:rPr>
          <w:rFonts w:cs="Calibri"/>
          <w:color w:val="000000" w:themeColor="text1"/>
        </w:rPr>
        <w:t>. DOE and those working on DOE’s behalf, such as support service contractors, NREL personnel, Independent Engineers, validators, and reviewers, must be able to have sufficient access to these data, including but not limited to raw technical and financial data, to assess the baseline performance of the technology – subject to appropriate non-disclosure agreements or other protections.</w:t>
      </w:r>
    </w:p>
    <w:p w14:paraId="5684328A" w14:textId="77777777" w:rsidR="00266EAF" w:rsidRPr="007246B4" w:rsidRDefault="00266EAF" w:rsidP="00274F54">
      <w:pPr>
        <w:pStyle w:val="Body1"/>
      </w:pPr>
    </w:p>
    <w:p w14:paraId="0B3FC9D1" w14:textId="77777777" w:rsidR="00A16E4D" w:rsidRDefault="00A16E4D" w:rsidP="00A16E4D">
      <w:pPr>
        <w:autoSpaceDE w:val="0"/>
        <w:autoSpaceDN w:val="0"/>
        <w:adjustRightInd w:val="0"/>
        <w:rPr>
          <w:rFonts w:cs="Calibri"/>
          <w:b/>
          <w:color w:val="000000"/>
          <w:szCs w:val="24"/>
        </w:rPr>
      </w:pPr>
      <w:r w:rsidRPr="00EA410B">
        <w:rPr>
          <w:rFonts w:cs="Calibri"/>
          <w:b/>
          <w:color w:val="000000"/>
          <w:szCs w:val="24"/>
        </w:rPr>
        <w:t>Verification Process:</w:t>
      </w:r>
    </w:p>
    <w:p w14:paraId="292E0070" w14:textId="77777777" w:rsidR="00A16E4D" w:rsidRPr="00EA410B" w:rsidRDefault="00A16E4D" w:rsidP="00A16E4D">
      <w:pPr>
        <w:autoSpaceDE w:val="0"/>
        <w:autoSpaceDN w:val="0"/>
        <w:adjustRightInd w:val="0"/>
        <w:ind w:left="540"/>
        <w:rPr>
          <w:rFonts w:cs="Calibri"/>
          <w:b/>
          <w:color w:val="000000"/>
          <w:szCs w:val="24"/>
        </w:rPr>
      </w:pPr>
    </w:p>
    <w:p w14:paraId="64D3944A" w14:textId="77777777" w:rsidR="00A16E4D" w:rsidRDefault="00A16E4D" w:rsidP="00A16E4D">
      <w:pPr>
        <w:autoSpaceDE w:val="0"/>
        <w:autoSpaceDN w:val="0"/>
        <w:adjustRightInd w:val="0"/>
        <w:rPr>
          <w:rFonts w:cs="Calibri"/>
          <w:color w:val="000000"/>
          <w:szCs w:val="24"/>
        </w:rPr>
      </w:pPr>
      <w:r w:rsidRPr="00EA410B">
        <w:rPr>
          <w:rFonts w:cs="Calibri"/>
          <w:color w:val="000000"/>
          <w:szCs w:val="24"/>
        </w:rPr>
        <w:t>The verification effort generally includes three steps: pre-verification, on-site verification (when applicable), and post-verification. The verification effort will be adapted to be appropriate for the technology readiness level and funding available to the project. However, the details provided below establish the framework for the process.</w:t>
      </w:r>
    </w:p>
    <w:p w14:paraId="55F04359" w14:textId="77777777" w:rsidR="00090053" w:rsidRPr="007246B4" w:rsidRDefault="00090053" w:rsidP="00274F54">
      <w:pPr>
        <w:pStyle w:val="Body1"/>
      </w:pPr>
    </w:p>
    <w:p w14:paraId="14A4FD6B" w14:textId="77777777" w:rsidR="009C41F1" w:rsidRDefault="009C41F1" w:rsidP="009C41F1">
      <w:pPr>
        <w:autoSpaceDE w:val="0"/>
        <w:autoSpaceDN w:val="0"/>
        <w:adjustRightInd w:val="0"/>
        <w:rPr>
          <w:rFonts w:cs="Calibri"/>
          <w:color w:val="000000"/>
          <w:szCs w:val="24"/>
        </w:rPr>
      </w:pPr>
      <w:r w:rsidRPr="00EA410B">
        <w:rPr>
          <w:rFonts w:cs="Calibri"/>
          <w:color w:val="000000"/>
          <w:szCs w:val="24"/>
        </w:rPr>
        <w:t xml:space="preserve">All steps are performed in concert with BETO’s verification team and the project management team. During the pre-verification step, the verification team will work closely with the project team to discuss the effort in detail, initiate the review of the data from the </w:t>
      </w:r>
      <w:r>
        <w:rPr>
          <w:rFonts w:cs="Calibri"/>
          <w:color w:val="000000"/>
          <w:szCs w:val="24"/>
        </w:rPr>
        <w:t xml:space="preserve">Performance Data Table </w:t>
      </w:r>
      <w:r w:rsidRPr="00EA410B">
        <w:rPr>
          <w:rFonts w:cs="Calibri"/>
          <w:color w:val="000000"/>
          <w:szCs w:val="24"/>
        </w:rPr>
        <w:t>and metrics as provided in the original application, and set the date for the on-site meeting. This is an iterative process between the two teams and establishes the agenda for the on-site meeting. During the on-site verification meeting, the two teams will work together to discuss the goals and performance metrics, ideas for tracking project progress, and alignment with BETO’s goals. At the conclusion of the on-site meeting, both teams will have the information needed to proceed forward. The post-verification step includes the verification team reporting to DOE and the DOE personnel working through the Go/No-Go decision point.</w:t>
      </w:r>
    </w:p>
    <w:p w14:paraId="189A9BAF" w14:textId="77777777" w:rsidR="009C41F1" w:rsidRDefault="009C41F1" w:rsidP="009C41F1">
      <w:pPr>
        <w:autoSpaceDE w:val="0"/>
        <w:autoSpaceDN w:val="0"/>
        <w:adjustRightInd w:val="0"/>
        <w:ind w:left="540"/>
        <w:rPr>
          <w:rFonts w:cs="Calibri"/>
          <w:color w:val="000000"/>
          <w:szCs w:val="24"/>
        </w:rPr>
      </w:pPr>
    </w:p>
    <w:p w14:paraId="7E5349AF" w14:textId="77777777" w:rsidR="009C41F1" w:rsidRPr="00A30717" w:rsidRDefault="009C41F1" w:rsidP="009C41F1">
      <w:pPr>
        <w:autoSpaceDE w:val="0"/>
        <w:autoSpaceDN w:val="0"/>
        <w:adjustRightInd w:val="0"/>
        <w:rPr>
          <w:rFonts w:cs="Calibri"/>
          <w:szCs w:val="24"/>
        </w:rPr>
      </w:pPr>
      <w:r w:rsidRPr="00EA410B">
        <w:rPr>
          <w:rFonts w:cs="Calibri"/>
          <w:color w:val="000000"/>
          <w:szCs w:val="24"/>
        </w:rPr>
        <w:t>At the conclusion of the verification effort and once a Go/No-Go decision has been made, the DOE Technology Manager and Contracting Officer wil</w:t>
      </w:r>
      <w:r>
        <w:rPr>
          <w:rFonts w:cs="Calibri"/>
          <w:color w:val="000000"/>
          <w:szCs w:val="24"/>
        </w:rPr>
        <w:t xml:space="preserve">l send a formal document to the </w:t>
      </w:r>
      <w:r w:rsidRPr="00EA410B">
        <w:rPr>
          <w:rFonts w:cs="Calibri"/>
          <w:color w:val="000000"/>
          <w:szCs w:val="24"/>
        </w:rPr>
        <w:t xml:space="preserve">recipient regarding the Go/No-Go decision and activities will proceed from there (based on the decision). If a ‘Go’ decision is reached, the project team and DOE Technology Manager will proceed with the necessary steps to </w:t>
      </w:r>
      <w:r w:rsidRPr="00A30717">
        <w:rPr>
          <w:rFonts w:cs="Calibri"/>
          <w:szCs w:val="24"/>
        </w:rPr>
        <w:t>release the remaining scope and associated funding for the project. A ‘No-Go’ decision may result in termination of the project or re-direction of scope.</w:t>
      </w:r>
    </w:p>
    <w:p w14:paraId="5C3EB8DB" w14:textId="77777777" w:rsidR="009C41F1" w:rsidRPr="00A30717" w:rsidRDefault="009C41F1" w:rsidP="009C41F1">
      <w:pPr>
        <w:autoSpaceDE w:val="0"/>
        <w:autoSpaceDN w:val="0"/>
        <w:adjustRightInd w:val="0"/>
        <w:ind w:left="1296"/>
        <w:rPr>
          <w:rFonts w:cs="Calibri"/>
          <w:szCs w:val="24"/>
        </w:rPr>
      </w:pPr>
    </w:p>
    <w:p w14:paraId="6D46942E" w14:textId="77777777" w:rsidR="009C41F1" w:rsidRPr="00A30717" w:rsidRDefault="009C41F1" w:rsidP="009C41F1">
      <w:pPr>
        <w:autoSpaceDE w:val="0"/>
        <w:autoSpaceDN w:val="0"/>
        <w:adjustRightInd w:val="0"/>
        <w:rPr>
          <w:rFonts w:cs="Calibri"/>
          <w:b/>
          <w:szCs w:val="24"/>
        </w:rPr>
      </w:pPr>
      <w:r w:rsidRPr="00A30717">
        <w:rPr>
          <w:rFonts w:cs="Calibri"/>
          <w:b/>
          <w:szCs w:val="24"/>
        </w:rPr>
        <w:t>Key Verification Requirements:</w:t>
      </w:r>
    </w:p>
    <w:p w14:paraId="47AF94C2" w14:textId="77777777" w:rsidR="009C41F1" w:rsidRPr="00A30717" w:rsidRDefault="009C41F1" w:rsidP="00274F54">
      <w:pPr>
        <w:pStyle w:val="Body1"/>
        <w:rPr>
          <w:color w:val="auto"/>
        </w:rPr>
      </w:pPr>
      <w:r w:rsidRPr="00A30717">
        <w:rPr>
          <w:color w:val="auto"/>
        </w:rPr>
        <w:t>During the initial verification effort (i.e., BP1), no additional experimental or project work, beyond that associated with the verification, may commence within the proposed scope. Only work associated with the initial verification – typically project management and data gathering activities – is allowed during the initial verification. The budget associated with the initial verification effort should correspond only to these types of activities and is typically minimal compared to the remaining project scope and budget.</w:t>
      </w:r>
    </w:p>
    <w:p w14:paraId="37CAF212" w14:textId="40046551" w:rsidR="00CC3D3C" w:rsidRPr="00817087" w:rsidRDefault="009C41F1" w:rsidP="00274F54">
      <w:pPr>
        <w:pStyle w:val="Body1"/>
        <w:rPr>
          <w:rFonts w:cs="Calibri"/>
          <w:color w:val="000000"/>
          <w:szCs w:val="24"/>
        </w:rPr>
      </w:pPr>
      <w:r w:rsidRPr="00A30717">
        <w:rPr>
          <w:color w:val="auto"/>
        </w:rPr>
        <w:t>It is anticipated that the intermediate and final verifications will include the recipient presenting the project progress toward the targets established during the initial verification. Both the intermediate and final verifications must be noted and accounted for within the scope, schedule, and budget, so that if a project is selected and receives a ‘Go’ decision at the conclusion of the initial verification effort, the schedule and budget will already account for the intermediate and final verifications.</w:t>
      </w:r>
    </w:p>
    <w:sectPr w:rsidR="00CC3D3C" w:rsidRPr="00817087" w:rsidSect="00536FFC">
      <w:headerReference w:type="default" r:id="rId62"/>
      <w:pgSz w:w="12240" w:h="15840" w:code="1"/>
      <w:pgMar w:top="1440" w:right="1440" w:bottom="1440" w:left="1440" w:header="720" w:footer="27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D7BF70" w14:textId="77777777" w:rsidR="0074735E" w:rsidRDefault="0074735E" w:rsidP="009C6E36">
      <w:r>
        <w:separator/>
      </w:r>
    </w:p>
  </w:endnote>
  <w:endnote w:type="continuationSeparator" w:id="0">
    <w:p w14:paraId="313458F3" w14:textId="77777777" w:rsidR="0074735E" w:rsidRDefault="0074735E" w:rsidP="009C6E36">
      <w:r>
        <w:continuationSeparator/>
      </w:r>
    </w:p>
  </w:endnote>
  <w:endnote w:type="continuationNotice" w:id="1">
    <w:p w14:paraId="3674525F" w14:textId="77777777" w:rsidR="0074735E" w:rsidRDefault="007473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Times New Roman (Body CS)">
    <w:altName w:val="Times New Roman"/>
    <w:panose1 w:val="00000000000000000000"/>
    <w:charset w:val="00"/>
    <w:family w:val="roman"/>
    <w:notTrueType/>
    <w:pitch w:val="default"/>
  </w:font>
  <w:font w:name="Calibri (Body)">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Yu Mincho">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ED7F01" w14:textId="77777777" w:rsidR="0016615B" w:rsidRPr="00884EFD" w:rsidRDefault="0016615B" w:rsidP="00F003CA">
    <w:pPr>
      <w:rPr>
        <w:rFonts w:eastAsia="Times New Roman"/>
        <w:color w:val="132545" w:themeColor="accent1" w:themeShade="BF"/>
      </w:rPr>
    </w:pPr>
    <w:r w:rsidRPr="00CD16E5">
      <w:rPr>
        <w:b/>
        <w:bCs/>
      </w:rPr>
      <w:t>DISCLAIMER</w:t>
    </w:r>
    <w:r w:rsidRPr="00CD16E5">
      <w:t>: Applicants are discouraged from submitting information considered proprietary unless it is deemed essential for proper evaluation of the application. If the application contains information that the applicant organization considers to be trade secrets, information that is commercial or financial, or information that is privileged or confidential, the pages containing that information should be identified as specified in the application instructions. When such information is included in the application, it is furnished to the Federal government in confidence, with the understanding that the information will be used or disclosed only for evaluation of the application. The information contained in the application will be protected by DOE from unauthorized disclosure, consistent with the need for merit review of applications of financial assistance awards to assure the integrity of the competitive process and the accuracy and completeness of the information. If a Federal financial assistance award is made as a result of or in connection with an application, the Federal government has the right to use or disclose the information to the extent authorized by law. This restriction does not limit the Federal government’s right to use the information if it is obtained without restriction from another source.</w:t>
    </w:r>
  </w:p>
  <w:p w14:paraId="092E1B57" w14:textId="77777777" w:rsidR="0016615B" w:rsidRPr="00CD16E5" w:rsidRDefault="0016615B" w:rsidP="00F003CA">
    <w:pPr>
      <w:pStyle w:val="Footer"/>
    </w:pPr>
  </w:p>
  <w:p w14:paraId="48DB8124" w14:textId="77777777" w:rsidR="0016615B" w:rsidRDefault="001661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color w:val="1A325D"/>
      </w:rPr>
      <w:id w:val="771899787"/>
      <w:docPartObj>
        <w:docPartGallery w:val="Page Numbers (Bottom of Page)"/>
        <w:docPartUnique/>
      </w:docPartObj>
    </w:sdtPr>
    <w:sdtEndPr>
      <w:rPr>
        <w:color w:val="1A325D" w:themeColor="accent1"/>
      </w:rPr>
    </w:sdtEndPr>
    <w:sdtContent>
      <w:p w14:paraId="2923A654" w14:textId="4CB7F009" w:rsidR="0016615B" w:rsidRPr="006B3A47" w:rsidRDefault="00D71D7D" w:rsidP="00F003CA">
        <w:pPr>
          <w:pStyle w:val="Footer"/>
          <w:rPr>
            <w:color w:val="1A325D"/>
          </w:rPr>
        </w:pPr>
        <w:r w:rsidRPr="003F704C">
          <w:rPr>
            <w:color w:val="1A325D"/>
            <w:sz w:val="18"/>
            <w:szCs w:val="18"/>
          </w:rPr>
          <w:t xml:space="preserve">Version </w:t>
        </w:r>
        <w:r w:rsidR="00995F51" w:rsidRPr="003F704C">
          <w:rPr>
            <w:color w:val="1A325D"/>
            <w:sz w:val="18"/>
            <w:szCs w:val="18"/>
          </w:rPr>
          <w:t>1.0</w:t>
        </w:r>
        <w:r w:rsidRPr="006B3A47">
          <w:rPr>
            <w:color w:val="1A325D"/>
          </w:rPr>
          <w:tab/>
        </w:r>
        <w:r w:rsidRPr="006B3A47">
          <w:rPr>
            <w:color w:val="1A325D"/>
          </w:rPr>
          <w:tab/>
          <w:t xml:space="preserve">Page </w:t>
        </w:r>
        <w:r w:rsidRPr="006B3A47">
          <w:rPr>
            <w:color w:val="1A325D"/>
          </w:rPr>
          <w:fldChar w:fldCharType="begin"/>
        </w:r>
        <w:r w:rsidRPr="006B3A47">
          <w:rPr>
            <w:color w:val="1A325D"/>
          </w:rPr>
          <w:instrText xml:space="preserve"> PAGE  \* Arabic  \* MERGEFORMAT </w:instrText>
        </w:r>
        <w:r w:rsidRPr="006B3A47">
          <w:rPr>
            <w:color w:val="1A325D"/>
          </w:rPr>
          <w:fldChar w:fldCharType="separate"/>
        </w:r>
        <w:r w:rsidRPr="006B3A47">
          <w:rPr>
            <w:noProof/>
            <w:color w:val="1A325D"/>
          </w:rPr>
          <w:t>1</w:t>
        </w:r>
        <w:r w:rsidRPr="006B3A47">
          <w:rPr>
            <w:color w:val="1A325D"/>
          </w:rPr>
          <w:fldChar w:fldCharType="end"/>
        </w:r>
        <w:r w:rsidRPr="006B3A47">
          <w:rPr>
            <w:color w:val="1A325D"/>
          </w:rPr>
          <w:t xml:space="preserve"> of </w:t>
        </w:r>
        <w:r w:rsidRPr="006B3A47">
          <w:rPr>
            <w:color w:val="1A325D"/>
          </w:rPr>
          <w:fldChar w:fldCharType="begin"/>
        </w:r>
        <w:r w:rsidRPr="006B3A47">
          <w:rPr>
            <w:color w:val="1A325D"/>
          </w:rPr>
          <w:instrText xml:space="preserve"> NUMPAGES  \* Arabic  \* MERGEFORMAT </w:instrText>
        </w:r>
        <w:r w:rsidRPr="006B3A47">
          <w:rPr>
            <w:color w:val="1A325D"/>
          </w:rPr>
          <w:fldChar w:fldCharType="separate"/>
        </w:r>
        <w:r w:rsidRPr="006B3A47">
          <w:rPr>
            <w:noProof/>
            <w:color w:val="1A325D"/>
          </w:rPr>
          <w:t>2</w:t>
        </w:r>
        <w:r w:rsidRPr="006B3A47">
          <w:rPr>
            <w:color w:val="1A325D"/>
          </w:rPr>
          <w:fldChar w:fldCharType="end"/>
        </w:r>
      </w:p>
    </w:sdtContent>
  </w:sdt>
  <w:p w14:paraId="57B0A268" w14:textId="62A55E49" w:rsidR="0016615B" w:rsidRDefault="0016615B" w:rsidP="00F003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2A63CE" w14:textId="7C2D55B3" w:rsidR="005979B9" w:rsidRDefault="005979B9">
    <w:pPr>
      <w:pStyle w:val="Footer"/>
    </w:pPr>
    <w:r>
      <w:rPr>
        <w:noProof/>
      </w:rPr>
      <mc:AlternateContent>
        <mc:Choice Requires="wps">
          <w:drawing>
            <wp:anchor distT="45720" distB="45720" distL="114300" distR="114300" simplePos="0" relativeHeight="251649536" behindDoc="0" locked="0" layoutInCell="1" allowOverlap="1" wp14:anchorId="64AB7FA3" wp14:editId="45408148">
              <wp:simplePos x="0" y="0"/>
              <wp:positionH relativeFrom="column">
                <wp:posOffset>-925033</wp:posOffset>
              </wp:positionH>
              <wp:positionV relativeFrom="paragraph">
                <wp:posOffset>594227</wp:posOffset>
              </wp:positionV>
              <wp:extent cx="7782560" cy="535940"/>
              <wp:effectExtent l="0" t="0" r="8890" b="0"/>
              <wp:wrapSquare wrapText="bothSides"/>
              <wp:docPr id="202387264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82560" cy="535940"/>
                      </a:xfrm>
                      <a:prstGeom prst="rect">
                        <a:avLst/>
                      </a:prstGeom>
                      <a:solidFill>
                        <a:srgbClr val="1A325D"/>
                      </a:solidFill>
                      <a:ln w="9525">
                        <a:noFill/>
                        <a:miter lim="800000"/>
                        <a:headEnd/>
                        <a:tailEnd/>
                      </a:ln>
                    </wps:spPr>
                    <wps:txbx>
                      <w:txbxContent>
                        <w:p w14:paraId="269586C4" w14:textId="77777777" w:rsidR="005979B9" w:rsidRPr="001D71A8" w:rsidRDefault="005979B9" w:rsidP="005979B9">
                          <w:pPr>
                            <w:ind w:left="630"/>
                            <w:rPr>
                              <w:rFonts w:ascii="Arial" w:hAnsi="Arial"/>
                              <w:b/>
                              <w:bCs/>
                              <w:color w:val="FFFFFF" w:themeColor="background1"/>
                              <w:sz w:val="24"/>
                              <w:szCs w:val="24"/>
                            </w:rPr>
                          </w:pPr>
                          <w:r w:rsidRPr="001D71A8">
                            <w:rPr>
                              <w:rFonts w:ascii="Arial" w:hAnsi="Arial"/>
                              <w:b/>
                              <w:bCs/>
                              <w:color w:val="FFFFFF" w:themeColor="background1"/>
                              <w:sz w:val="24"/>
                              <w:szCs w:val="24"/>
                            </w:rPr>
                            <w:t>NOFO Part 1 for Review</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64AB7FA3" id="_x0000_t202" coordsize="21600,21600" o:spt="202" path="m,l,21600r21600,l21600,xe">
              <v:stroke joinstyle="miter"/>
              <v:path gradientshapeok="t" o:connecttype="rect"/>
            </v:shapetype>
            <v:shape id="Text Box 2" o:spid="_x0000_s1027" type="#_x0000_t202" style="position:absolute;margin-left:-72.85pt;margin-top:46.8pt;width:612.8pt;height:42.2pt;z-index:2516495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" fillcolor="#1a325d" stroked="f">
              <v:textbox>
                <w:txbxContent>
                  <w:p w14:paraId="269586C4" w14:textId="77777777" w:rsidR="005979B9" w:rsidRPr="001D71A8" w:rsidRDefault="005979B9" w:rsidP="005979B9">
                    <w:pPr>
                      <w:ind w:left="630"/>
                      <w:rPr>
                        <w:rFonts w:ascii="Arial" w:hAnsi="Arial"/>
                        <w:b/>
                        <w:bCs/>
                        <w:color w:val="FFFFFF" w:themeColor="background1"/>
                        <w:sz w:val="24"/>
                        <w:szCs w:val="24"/>
                      </w:rPr>
                    </w:pPr>
                    <w:r w:rsidRPr="001D71A8">
                      <w:rPr>
                        <w:rFonts w:ascii="Arial" w:hAnsi="Arial"/>
                        <w:b/>
                        <w:bCs/>
                        <w:color w:val="FFFFFF" w:themeColor="background1"/>
                        <w:sz w:val="24"/>
                        <w:szCs w:val="24"/>
                      </w:rPr>
                      <w:t>NOFO Part 1 for Review</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B9A2E8" w14:textId="77777777" w:rsidR="0074735E" w:rsidRDefault="0074735E" w:rsidP="009C6E36">
      <w:r>
        <w:separator/>
      </w:r>
    </w:p>
  </w:footnote>
  <w:footnote w:type="continuationSeparator" w:id="0">
    <w:p w14:paraId="3B011C62" w14:textId="77777777" w:rsidR="0074735E" w:rsidRDefault="0074735E" w:rsidP="009C6E36">
      <w:r>
        <w:continuationSeparator/>
      </w:r>
    </w:p>
  </w:footnote>
  <w:footnote w:type="continuationNotice" w:id="1">
    <w:p w14:paraId="14EB371F" w14:textId="77777777" w:rsidR="0074735E" w:rsidRDefault="0074735E"/>
  </w:footnote>
  <w:footnote w:id="2">
    <w:p w14:paraId="4FE1BE09" w14:textId="528A692D" w:rsidR="006C501A" w:rsidRPr="00DC2918" w:rsidRDefault="006C501A" w:rsidP="001A4B0B">
      <w:pPr>
        <w:pStyle w:val="Footnote1"/>
        <w:rPr>
          <w:sz w:val="18"/>
          <w:szCs w:val="18"/>
        </w:rPr>
      </w:pPr>
      <w:r w:rsidRPr="00DC2918">
        <w:rPr>
          <w:rStyle w:val="FootnoteReference"/>
          <w:rFonts w:cs="Calibri"/>
          <w:sz w:val="18"/>
          <w:szCs w:val="18"/>
        </w:rPr>
        <w:footnoteRef/>
      </w:r>
      <w:r w:rsidRPr="00DC2918">
        <w:rPr>
          <w:rFonts w:cs="Calibri"/>
          <w:sz w:val="18"/>
          <w:szCs w:val="18"/>
        </w:rPr>
        <w:t xml:space="preserve"> </w:t>
      </w:r>
      <w:r w:rsidRPr="00DC2918">
        <w:rPr>
          <w:rStyle w:val="cf01"/>
          <w:rFonts w:ascii="Calibri" w:hAnsi="Calibri" w:cs="Calibri"/>
        </w:rPr>
        <w:t>“</w:t>
      </w:r>
      <w:r w:rsidRPr="00DC2918">
        <w:rPr>
          <w:rStyle w:val="cf11"/>
          <w:rFonts w:ascii="Calibri" w:hAnsi="Calibri" w:cs="Calibri"/>
        </w:rPr>
        <w:t>Indian Tribe</w:t>
      </w:r>
      <w:r w:rsidRPr="00DC2918">
        <w:rPr>
          <w:rStyle w:val="cf21"/>
          <w:rFonts w:ascii="Calibri" w:hAnsi="Calibri" w:cs="Calibri"/>
        </w:rPr>
        <w:t xml:space="preserve">,” </w:t>
      </w:r>
      <w:r w:rsidRPr="00DC2918">
        <w:rPr>
          <w:rStyle w:val="cf21"/>
          <w:rFonts w:ascii="Calibri" w:hAnsi="Calibri" w:cs="Calibri"/>
          <w:color w:val="000000" w:themeColor="text1"/>
        </w:rPr>
        <w:t>for the purposes of this NOFO and as defined in in section 4 of the Indian Self-Determination and Education Assistance Act</w:t>
      </w:r>
      <w:r w:rsidRPr="00DC2918">
        <w:rPr>
          <w:rStyle w:val="cf21"/>
          <w:rFonts w:ascii="Calibri" w:hAnsi="Calibri" w:cs="Calibri"/>
        </w:rPr>
        <w:t xml:space="preserve"> </w:t>
      </w:r>
      <w:r w:rsidRPr="00DC2918">
        <w:rPr>
          <w:rStyle w:val="cf21"/>
          <w:rFonts w:ascii="Calibri" w:hAnsi="Calibri" w:cs="Calibri"/>
          <w:color w:val="000000" w:themeColor="text1"/>
        </w:rPr>
        <w:t>(</w:t>
      </w:r>
      <w:hyperlink r:id="rId1" w:history="1">
        <w:r w:rsidRPr="0041649E">
          <w:rPr>
            <w:rStyle w:val="cf21"/>
            <w:rFonts w:ascii="Calibri" w:hAnsi="Calibri" w:cs="Calibri"/>
            <w:color w:val="1CA6DF"/>
            <w:u w:val="single"/>
          </w:rPr>
          <w:t>25 U.S.C. § 5304</w:t>
        </w:r>
      </w:hyperlink>
      <w:r w:rsidRPr="00DC2918">
        <w:rPr>
          <w:rStyle w:val="cf21"/>
          <w:rFonts w:ascii="Calibri" w:hAnsi="Calibri" w:cs="Calibri"/>
          <w:color w:val="50637D" w:themeColor="text2" w:themeTint="E6"/>
        </w:rPr>
        <w:t xml:space="preserve">), </w:t>
      </w:r>
      <w:r w:rsidRPr="00DC2918">
        <w:rPr>
          <w:rStyle w:val="cf21"/>
          <w:rFonts w:ascii="Calibri" w:hAnsi="Calibri" w:cs="Calibri"/>
          <w:color w:val="000000" w:themeColor="text1"/>
        </w:rPr>
        <w:t>means any Indian tribe, band, nation, or other organized group or community, including any Alaska Native village or regional or village corporation as defined in or established pursuant to the Alaska Native Claims Settlement Act</w:t>
      </w:r>
      <w:r w:rsidRPr="00DC2918">
        <w:rPr>
          <w:rStyle w:val="cf21"/>
          <w:rFonts w:ascii="Calibri" w:hAnsi="Calibri" w:cs="Calibri"/>
        </w:rPr>
        <w:t xml:space="preserve"> (</w:t>
      </w:r>
      <w:hyperlink r:id="rId2" w:anchor=":~:text=688%20PUBLIC%20LAW%2092-203-DEC.%2018%2C%201971%20%5B85%20STAT.,and%20for%20other%20purposes.%20Alaska%20Native%20Claims%20Settlement" w:history="1">
        <w:r w:rsidRPr="0041649E">
          <w:rPr>
            <w:rStyle w:val="cf21"/>
            <w:rFonts w:ascii="Calibri" w:hAnsi="Calibri" w:cs="Calibri"/>
            <w:color w:val="1CA6DF"/>
            <w:u w:val="single"/>
          </w:rPr>
          <w:t>85 Stat. 688</w:t>
        </w:r>
      </w:hyperlink>
      <w:r w:rsidRPr="00DC2918">
        <w:rPr>
          <w:rStyle w:val="cf21"/>
          <w:rFonts w:ascii="Calibri" w:hAnsi="Calibri" w:cs="Calibri"/>
          <w:color w:val="50637D" w:themeColor="text2" w:themeTint="E6"/>
        </w:rPr>
        <w:t xml:space="preserve">) </w:t>
      </w:r>
      <w:r w:rsidRPr="0041649E">
        <w:rPr>
          <w:rStyle w:val="cf21"/>
          <w:rFonts w:ascii="Calibri" w:hAnsi="Calibri" w:cs="Calibri"/>
          <w:color w:val="auto"/>
        </w:rPr>
        <w:t>[</w:t>
      </w:r>
      <w:hyperlink r:id="rId3" w:history="1">
        <w:r w:rsidRPr="0041649E">
          <w:rPr>
            <w:rStyle w:val="cf21"/>
            <w:rFonts w:ascii="Calibri" w:hAnsi="Calibri" w:cs="Calibri"/>
            <w:color w:val="1CA6DF"/>
            <w:u w:val="single"/>
          </w:rPr>
          <w:t>43 U.S.C. § 1601, et seq.</w:t>
        </w:r>
      </w:hyperlink>
      <w:r w:rsidRPr="00DC2918">
        <w:rPr>
          <w:rStyle w:val="cf21"/>
          <w:rFonts w:ascii="Calibri" w:hAnsi="Calibri" w:cs="Calibri"/>
        </w:rPr>
        <w:t xml:space="preserve">], </w:t>
      </w:r>
      <w:r w:rsidRPr="00DC2918">
        <w:rPr>
          <w:rStyle w:val="cf21"/>
          <w:rFonts w:ascii="Calibri" w:hAnsi="Calibri" w:cs="Calibri"/>
          <w:color w:val="000000" w:themeColor="text1"/>
        </w:rPr>
        <w:t xml:space="preserve">which is recognized as eligible for the special programs and services provided by the United States to Indians because of their status as Indians. Federally Recognized Indian Tribes are also considered disadvantaged communities for the purposes of Justice40 requirements in this </w:t>
      </w:r>
      <w:r w:rsidR="00326BBC" w:rsidRPr="00DC2918">
        <w:rPr>
          <w:rStyle w:val="cf21"/>
          <w:rFonts w:ascii="Calibri" w:hAnsi="Calibri" w:cs="Calibri"/>
          <w:color w:val="000000" w:themeColor="text1"/>
        </w:rPr>
        <w:t>NOFO</w:t>
      </w:r>
      <w:r w:rsidRPr="00DC2918">
        <w:rPr>
          <w:rStyle w:val="cf21"/>
          <w:rFonts w:ascii="Calibri" w:hAnsi="Calibri" w:cs="Calibri"/>
          <w:color w:val="000000" w:themeColor="text1"/>
        </w:rPr>
        <w:t xml:space="preserve"> per </w:t>
      </w:r>
      <w:hyperlink r:id="rId4" w:history="1">
        <w:r w:rsidRPr="0041649E">
          <w:rPr>
            <w:rStyle w:val="Hyperlink"/>
            <w:rFonts w:cs="Calibri"/>
            <w:color w:val="1CA6DF"/>
            <w:sz w:val="18"/>
            <w:szCs w:val="18"/>
          </w:rPr>
          <w:t>https://www.whitehouse.gov/wp-content/uploads/2023/01/M-23-09_Signed_CEQ_CPO.pdf</w:t>
        </w:r>
      </w:hyperlink>
      <w:r w:rsidRPr="00DC2918">
        <w:rPr>
          <w:rStyle w:val="cf21"/>
          <w:rFonts w:ascii="Calibri" w:hAnsi="Calibri" w:cs="Calibri"/>
          <w:color w:val="50637D" w:themeColor="text2" w:themeTint="E6"/>
        </w:rPr>
        <w:t>.</w:t>
      </w:r>
    </w:p>
  </w:footnote>
  <w:footnote w:id="3">
    <w:p w14:paraId="7DEC4473" w14:textId="77777777" w:rsidR="00F0669E" w:rsidRPr="00441923" w:rsidRDefault="007C7801" w:rsidP="00F0669E">
      <w:pPr>
        <w:rPr>
          <w:sz w:val="20"/>
        </w:rPr>
      </w:pPr>
      <w:r>
        <w:rPr>
          <w:rStyle w:val="FootnoteReference"/>
        </w:rPr>
        <w:footnoteRef/>
      </w:r>
      <w:r>
        <w:t xml:space="preserve"> </w:t>
      </w:r>
      <w:r w:rsidR="00F0669E" w:rsidRPr="00441923">
        <w:rPr>
          <w:sz w:val="20"/>
        </w:rPr>
        <w:t xml:space="preserve">FFRDCs are public-private partnerships </w:t>
      </w:r>
      <w:r w:rsidR="00F0669E">
        <w:rPr>
          <w:sz w:val="20"/>
        </w:rPr>
        <w:t>that</w:t>
      </w:r>
      <w:r w:rsidR="00F0669E" w:rsidRPr="00441923">
        <w:rPr>
          <w:sz w:val="20"/>
        </w:rPr>
        <w:t xml:space="preserve"> conduct research for the </w:t>
      </w:r>
      <w:r w:rsidR="00F0669E">
        <w:rPr>
          <w:sz w:val="20"/>
        </w:rPr>
        <w:t>U.S.</w:t>
      </w:r>
      <w:r w:rsidR="00F0669E" w:rsidRPr="00441923">
        <w:rPr>
          <w:sz w:val="20"/>
        </w:rPr>
        <w:t xml:space="preserve"> government. A listing of FFRDCs can be found at </w:t>
      </w:r>
      <w:hyperlink r:id="rId5" w:history="1">
        <w:r w:rsidR="00F0669E" w:rsidRPr="00441923">
          <w:rPr>
            <w:rStyle w:val="Hyperlink"/>
            <w:sz w:val="20"/>
          </w:rPr>
          <w:t>http://www.nsf.gov/statistics/ffrdclist/</w:t>
        </w:r>
      </w:hyperlink>
      <w:r w:rsidR="00F0669E" w:rsidRPr="00441923">
        <w:rPr>
          <w:sz w:val="20"/>
        </w:rPr>
        <w:t xml:space="preserve">. </w:t>
      </w:r>
    </w:p>
    <w:p w14:paraId="6C0ADCF2" w14:textId="77777777" w:rsidR="00F0669E" w:rsidRDefault="00F0669E" w:rsidP="00F0669E">
      <w:pPr>
        <w:pStyle w:val="FootnoteText"/>
      </w:pPr>
    </w:p>
    <w:p w14:paraId="28345E52" w14:textId="77CB22C7" w:rsidR="007C7801" w:rsidRDefault="007C7801">
      <w:pPr>
        <w:pStyle w:val="FootnoteText"/>
      </w:pPr>
    </w:p>
  </w:footnote>
  <w:footnote w:id="4">
    <w:p w14:paraId="5BF0D0AC" w14:textId="50CD084B" w:rsidR="009475F9" w:rsidRPr="00DC2918" w:rsidRDefault="00D453A3" w:rsidP="009475F9">
      <w:pPr>
        <w:pStyle w:val="FootnoteText"/>
        <w:rPr>
          <w:sz w:val="18"/>
          <w:szCs w:val="18"/>
        </w:rPr>
      </w:pPr>
      <w:r w:rsidRPr="00DC2918">
        <w:rPr>
          <w:rStyle w:val="FootnoteReference"/>
          <w:sz w:val="18"/>
          <w:szCs w:val="18"/>
        </w:rPr>
        <w:footnoteRef/>
      </w:r>
      <w:r w:rsidRPr="00DC2918">
        <w:rPr>
          <w:sz w:val="18"/>
          <w:szCs w:val="18"/>
        </w:rPr>
        <w:t xml:space="preserve"> </w:t>
      </w:r>
      <w:r w:rsidR="00332F8F" w:rsidRPr="00DC2918">
        <w:rPr>
          <w:rFonts w:cs="Calibri"/>
          <w:sz w:val="18"/>
          <w:szCs w:val="18"/>
        </w:rPr>
        <w:t>Total project costs are the sum of the government share, including FFRDC costs if applicable, and the recipient share of project costs.</w:t>
      </w:r>
    </w:p>
  </w:footnote>
  <w:footnote w:id="5">
    <w:p w14:paraId="04CF4EE5" w14:textId="2215B3D5" w:rsidR="00332F8F" w:rsidRPr="00DC2918" w:rsidRDefault="00332F8F">
      <w:pPr>
        <w:pStyle w:val="FootnoteText"/>
        <w:rPr>
          <w:sz w:val="18"/>
          <w:szCs w:val="18"/>
        </w:rPr>
      </w:pPr>
      <w:r w:rsidRPr="00DC2918">
        <w:rPr>
          <w:rStyle w:val="FootnoteReference"/>
          <w:sz w:val="18"/>
          <w:szCs w:val="18"/>
        </w:rPr>
        <w:footnoteRef/>
      </w:r>
      <w:r w:rsidRPr="00DC2918">
        <w:rPr>
          <w:sz w:val="18"/>
          <w:szCs w:val="18"/>
        </w:rPr>
        <w:t xml:space="preserve"> </w:t>
      </w:r>
      <w:r w:rsidRPr="00DC2918">
        <w:rPr>
          <w:rFonts w:cs="Calibri"/>
          <w:sz w:val="18"/>
          <w:szCs w:val="18"/>
        </w:rPr>
        <w:t>Energy Policy Act of 2005, Pub.</w:t>
      </w:r>
      <w:r w:rsidR="00A54869">
        <w:rPr>
          <w:rFonts w:cs="Calibri"/>
          <w:sz w:val="18"/>
          <w:szCs w:val="18"/>
        </w:rPr>
        <w:t xml:space="preserve"> </w:t>
      </w:r>
      <w:r w:rsidRPr="00DC2918">
        <w:rPr>
          <w:rFonts w:cs="Calibri"/>
          <w:sz w:val="18"/>
          <w:szCs w:val="18"/>
        </w:rPr>
        <w:t>L. 109-58, sec. 988. Also see 2 CFR 200.306 and 2 CFR 910.130 for additional cost sharing requirements.</w:t>
      </w:r>
    </w:p>
  </w:footnote>
  <w:footnote w:id="6">
    <w:p w14:paraId="75DE82BA" w14:textId="42FDB46F" w:rsidR="00106D9D" w:rsidRPr="00DC2918" w:rsidRDefault="00106D9D" w:rsidP="001A4B0B">
      <w:pPr>
        <w:rPr>
          <w:sz w:val="18"/>
          <w:szCs w:val="18"/>
        </w:rPr>
      </w:pPr>
      <w:r w:rsidRPr="00DC2918">
        <w:rPr>
          <w:rStyle w:val="FootnoteReference"/>
          <w:rFonts w:cs="Calibri"/>
          <w:sz w:val="18"/>
          <w:szCs w:val="18"/>
        </w:rPr>
        <w:footnoteRef/>
      </w:r>
      <w:r w:rsidRPr="00DC2918">
        <w:rPr>
          <w:rFonts w:cs="Calibri"/>
          <w:sz w:val="18"/>
          <w:szCs w:val="18"/>
        </w:rPr>
        <w:t xml:space="preserve"> A cooperative research and development agreement is a contractual agreement between a national laboratory contractor and a private company or university to work together on research and development. For more information, see </w:t>
      </w:r>
      <w:hyperlink r:id="rId6" w:history="1">
        <w:r w:rsidRPr="00DC2918">
          <w:rPr>
            <w:rStyle w:val="Hyperlink"/>
            <w:rFonts w:cs="Calibri"/>
            <w:sz w:val="18"/>
            <w:szCs w:val="18"/>
          </w:rPr>
          <w:t>https://www.energy.gov/gc/downloads/doe-cooperative-research-and-development-agreements</w:t>
        </w:r>
      </w:hyperlink>
    </w:p>
  </w:footnote>
  <w:footnote w:id="7">
    <w:p w14:paraId="0FBCEBCF" w14:textId="77777777" w:rsidR="00415890" w:rsidRDefault="00415890" w:rsidP="00415890">
      <w:pPr>
        <w:pStyle w:val="FootnoteText"/>
      </w:pPr>
      <w:r>
        <w:rPr>
          <w:rStyle w:val="FootnoteReference"/>
        </w:rPr>
        <w:footnoteRef/>
      </w:r>
      <w:r>
        <w:t xml:space="preserve"> </w:t>
      </w:r>
      <w:r w:rsidRPr="00197573">
        <w:t>https://www.cisa.gov/resources-tools/resources/chemical-sector-profile</w:t>
      </w:r>
    </w:p>
  </w:footnote>
  <w:footnote w:id="8">
    <w:p w14:paraId="5DAF23F6" w14:textId="77777777" w:rsidR="00415890" w:rsidRDefault="00415890" w:rsidP="00415890">
      <w:pPr>
        <w:pStyle w:val="FootnoteText"/>
      </w:pPr>
      <w:r>
        <w:rPr>
          <w:rStyle w:val="FootnoteReference"/>
        </w:rPr>
        <w:footnoteRef/>
      </w:r>
      <w:r>
        <w:t xml:space="preserve"> </w:t>
      </w:r>
      <w:r w:rsidRPr="007871E4">
        <w:t>https://www.americanchemistry.com/media/files/acc/chemistry-in-america/data-industry-statistics/the-business-of-chemistry-by-the-numbers/files/business-of-chemistry-by-the-numbers.</w:t>
      </w:r>
    </w:p>
  </w:footnote>
  <w:footnote w:id="9">
    <w:p w14:paraId="23038450" w14:textId="77777777" w:rsidR="00415890" w:rsidRDefault="00415890" w:rsidP="00415890">
      <w:pPr>
        <w:pStyle w:val="FootnoteText"/>
      </w:pPr>
      <w:r>
        <w:rPr>
          <w:rStyle w:val="FootnoteReference"/>
        </w:rPr>
        <w:footnoteRef/>
      </w:r>
      <w:r>
        <w:t xml:space="preserve"> </w:t>
      </w:r>
      <w:r w:rsidRPr="00475BD2">
        <w:t>https://www.eia.gov/outlooks/aeo/</w:t>
      </w:r>
    </w:p>
  </w:footnote>
  <w:footnote w:id="10">
    <w:p w14:paraId="687A1ED3" w14:textId="77777777" w:rsidR="00061780" w:rsidRDefault="00061780" w:rsidP="00061780">
      <w:pPr>
        <w:pStyle w:val="FootnoteText"/>
      </w:pPr>
      <w:r>
        <w:rPr>
          <w:rStyle w:val="FootnoteReference"/>
        </w:rPr>
        <w:footnoteRef/>
      </w:r>
      <w:r>
        <w:t xml:space="preserve"> </w:t>
      </w:r>
      <w:r w:rsidRPr="006A5C85">
        <w:t>https://www.eia.gov/consumption/residential/data/2020/c&amp;e/pdf/ce2.1.pdf</w:t>
      </w:r>
    </w:p>
  </w:footnote>
  <w:footnote w:id="11">
    <w:p w14:paraId="30CEC058" w14:textId="77777777" w:rsidR="00CA24F5" w:rsidRDefault="00CA24F5" w:rsidP="00CA24F5">
      <w:pPr>
        <w:pStyle w:val="FootnoteText"/>
      </w:pPr>
      <w:r>
        <w:rPr>
          <w:rStyle w:val="FootnoteReference"/>
        </w:rPr>
        <w:footnoteRef/>
      </w:r>
      <w:r>
        <w:t xml:space="preserve"> </w:t>
      </w:r>
      <w:r w:rsidRPr="006A5C85">
        <w:t>https://www.eia.gov/consumption/residential/data/2020/c&amp;e/pdf/ce4.1.pdf</w:t>
      </w:r>
    </w:p>
  </w:footnote>
  <w:footnote w:id="12">
    <w:p w14:paraId="7D514FB5" w14:textId="77777777" w:rsidR="00980ECF" w:rsidRPr="005768E6" w:rsidRDefault="00980ECF" w:rsidP="00980ECF">
      <w:pPr>
        <w:pStyle w:val="FootnoteText"/>
      </w:pPr>
      <w:r w:rsidRPr="005768E6">
        <w:rPr>
          <w:rStyle w:val="FootnoteReference"/>
        </w:rPr>
        <w:footnoteRef/>
      </w:r>
      <w:r w:rsidRPr="005768E6">
        <w:t xml:space="preserve"> https://www.ers.usda.gov/topics/crops/soybeans-oil-crops/oil-crops-sector-at-a-glance/#:~:text=The%20major%20U.S.%20oilseed%20crops,percent%20of%20U.S.%20oilseed%20production.&amp;text=Field%20Crops%20for%20soybean%20dates%20by%20region).</w:t>
      </w:r>
    </w:p>
  </w:footnote>
  <w:footnote w:id="13">
    <w:p w14:paraId="336BCC97" w14:textId="77777777" w:rsidR="00980ECF" w:rsidRPr="00AF2E02" w:rsidRDefault="00980ECF" w:rsidP="00980ECF">
      <w:pPr>
        <w:rPr>
          <w:rFonts w:eastAsiaTheme="minorHAnsi" w:cstheme="minorBidi"/>
          <w:sz w:val="20"/>
        </w:rPr>
      </w:pPr>
      <w:r w:rsidRPr="00AF2E02">
        <w:rPr>
          <w:rStyle w:val="FootnoteReference"/>
        </w:rPr>
        <w:footnoteRef/>
      </w:r>
      <w:r w:rsidRPr="005768E6">
        <w:t xml:space="preserve"> </w:t>
      </w:r>
      <w:hyperlink r:id="rId7" w:history="1">
        <w:r w:rsidRPr="00AF2E02">
          <w:rPr>
            <w:rFonts w:eastAsiaTheme="minorHAnsi" w:cstheme="minorBidi"/>
            <w:sz w:val="20"/>
          </w:rPr>
          <w:t>https://www.epa.gov/renewable-fuel-standard-program/approved-pathways-renewable-fuel</w:t>
        </w:r>
      </w:hyperlink>
    </w:p>
    <w:p w14:paraId="49947DD1" w14:textId="77777777" w:rsidR="00980ECF" w:rsidRDefault="00980ECF" w:rsidP="00980ECF">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A31582" w14:textId="4C9C405F" w:rsidR="00A133D4" w:rsidRDefault="00A133D4">
    <w:r>
      <w:cr/>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BF7A6F" w14:textId="77777777" w:rsidR="00800BD2" w:rsidRPr="00830632" w:rsidRDefault="00800BD2" w:rsidP="00830632">
    <w:pPr>
      <w:pStyle w:val="Header"/>
    </w:pPr>
    <w:r>
      <w:rPr>
        <w:noProof/>
      </w:rPr>
      <mc:AlternateContent>
        <mc:Choice Requires="wps">
          <w:drawing>
            <wp:anchor distT="45720" distB="45720" distL="114300" distR="114300" simplePos="0" relativeHeight="251652608" behindDoc="0" locked="0" layoutInCell="1" allowOverlap="1" wp14:anchorId="17C8CA45" wp14:editId="37A71864">
              <wp:simplePos x="0" y="0"/>
              <wp:positionH relativeFrom="column">
                <wp:posOffset>-948690</wp:posOffset>
              </wp:positionH>
              <wp:positionV relativeFrom="paragraph">
                <wp:posOffset>-457200</wp:posOffset>
              </wp:positionV>
              <wp:extent cx="7814945" cy="494665"/>
              <wp:effectExtent l="0" t="0" r="0" b="635"/>
              <wp:wrapSquare wrapText="bothSides"/>
              <wp:docPr id="183658687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4945" cy="494665"/>
                      </a:xfrm>
                      <a:prstGeom prst="rect">
                        <a:avLst/>
                      </a:prstGeom>
                      <a:solidFill>
                        <a:srgbClr val="CDE4FF"/>
                      </a:solidFill>
                      <a:ln w="9525">
                        <a:noFill/>
                        <a:miter lim="800000"/>
                        <a:headEnd/>
                        <a:tailEnd/>
                      </a:ln>
                    </wps:spPr>
                    <wps:txb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800BD2" w:rsidRPr="0003357C" w14:paraId="06DAC4E4" w14:textId="77777777">
                            <w:tc>
                              <w:tcPr>
                                <w:tcW w:w="6084" w:type="dxa"/>
                              </w:tcPr>
                              <w:p w14:paraId="25862491" w14:textId="77777777" w:rsidR="00800BD2" w:rsidRDefault="00800BD2" w:rsidP="009D1442">
                                <w:pPr>
                                  <w:rPr>
                                    <w:rFonts w:ascii="Arial" w:hAnsi="Arial"/>
                                    <w:b/>
                                    <w:bCs/>
                                    <w:color w:val="020079"/>
                                    <w:sz w:val="20"/>
                                    <w:szCs w:val="20"/>
                                  </w:rPr>
                                </w:pPr>
                                <w:r>
                                  <w:rPr>
                                    <w:rFonts w:ascii="Arial" w:hAnsi="Arial"/>
                                    <w:b/>
                                    <w:bCs/>
                                    <w:noProof/>
                                    <w:color w:val="020079"/>
                                    <w:sz w:val="20"/>
                                    <w:szCs w:val="20"/>
                                  </w:rPr>
                                  <w:drawing>
                                    <wp:inline distT="0" distB="0" distL="0" distR="0" wp14:anchorId="049E072A" wp14:editId="3D858EAE">
                                      <wp:extent cx="1499616" cy="448056"/>
                                      <wp:effectExtent l="0" t="0" r="0" b="9525"/>
                                      <wp:docPr id="1955587909"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2635A585" w14:textId="77777777" w:rsidR="00800BD2" w:rsidRDefault="00800BD2" w:rsidP="00914CF0">
                                <w:pPr>
                                  <w:spacing w:after="40" w:line="259" w:lineRule="auto"/>
                                  <w:jc w:val="right"/>
                                  <w:rPr>
                                    <w:rFonts w:ascii="Arial" w:hAnsi="Arial"/>
                                    <w:b/>
                                    <w:color w:val="020079"/>
                                    <w:sz w:val="18"/>
                                    <w:szCs w:val="18"/>
                                  </w:rPr>
                                </w:pPr>
                                <w:r w:rsidRPr="0003357C">
                                  <w:rPr>
                                    <w:rFonts w:ascii="Arial" w:hAnsi="Arial"/>
                                    <w:b/>
                                    <w:color w:val="020079"/>
                                    <w:sz w:val="18"/>
                                    <w:szCs w:val="18"/>
                                  </w:rPr>
                                  <w:t xml:space="preserve">Notice of Funding Opportunity Part </w:t>
                                </w:r>
                                <w:r>
                                  <w:rPr>
                                    <w:rFonts w:ascii="Arial" w:hAnsi="Arial"/>
                                    <w:b/>
                                    <w:color w:val="020079"/>
                                    <w:sz w:val="18"/>
                                    <w:szCs w:val="18"/>
                                  </w:rPr>
                                  <w:t>1</w:t>
                                </w:r>
                              </w:p>
                              <w:p w14:paraId="731BA6CC" w14:textId="67948D08" w:rsidR="00800BD2" w:rsidRPr="00545CBA" w:rsidRDefault="00800BD2" w:rsidP="00914CF0">
                                <w:pPr>
                                  <w:spacing w:after="40" w:line="259" w:lineRule="auto"/>
                                  <w:jc w:val="right"/>
                                  <w:rPr>
                                    <w:rFonts w:ascii="Arial" w:hAnsi="Arial"/>
                                    <w:b/>
                                    <w:i/>
                                    <w:iCs/>
                                    <w:color w:val="020079"/>
                                    <w:sz w:val="18"/>
                                    <w:szCs w:val="18"/>
                                  </w:rPr>
                                </w:pPr>
                                <w:r w:rsidRPr="00545CBA">
                                  <w:rPr>
                                    <w:rFonts w:ascii="Arial" w:hAnsi="Arial"/>
                                    <w:b/>
                                    <w:i/>
                                    <w:iCs/>
                                    <w:color w:val="020079"/>
                                    <w:sz w:val="18"/>
                                    <w:szCs w:val="18"/>
                                  </w:rPr>
                                  <w:t xml:space="preserve">Section </w:t>
                                </w:r>
                                <w:r w:rsidR="00A61335">
                                  <w:rPr>
                                    <w:rFonts w:ascii="Arial" w:hAnsi="Arial"/>
                                    <w:b/>
                                    <w:i/>
                                    <w:iCs/>
                                    <w:color w:val="020079"/>
                                    <w:sz w:val="18"/>
                                    <w:szCs w:val="18"/>
                                  </w:rPr>
                                  <w:t>I</w:t>
                                </w:r>
                                <w:r w:rsidR="009678E1">
                                  <w:rPr>
                                    <w:rFonts w:ascii="Arial" w:hAnsi="Arial"/>
                                    <w:b/>
                                    <w:i/>
                                    <w:iCs/>
                                    <w:color w:val="020079"/>
                                    <w:sz w:val="18"/>
                                    <w:szCs w:val="18"/>
                                  </w:rPr>
                                  <w:t>I</w:t>
                                </w:r>
                                <w:r w:rsidRPr="00545CBA">
                                  <w:rPr>
                                    <w:rFonts w:ascii="Arial" w:hAnsi="Arial"/>
                                    <w:b/>
                                    <w:i/>
                                    <w:iCs/>
                                    <w:color w:val="020079"/>
                                    <w:sz w:val="18"/>
                                    <w:szCs w:val="18"/>
                                  </w:rPr>
                                  <w:t xml:space="preserve">: </w:t>
                                </w:r>
                                <w:r w:rsidR="009429BD">
                                  <w:rPr>
                                    <w:rFonts w:ascii="Arial" w:hAnsi="Arial"/>
                                    <w:b/>
                                    <w:i/>
                                    <w:iCs/>
                                    <w:color w:val="020079"/>
                                    <w:sz w:val="18"/>
                                    <w:szCs w:val="18"/>
                                  </w:rPr>
                                  <w:t>Eligibility</w:t>
                                </w:r>
                              </w:p>
                            </w:tc>
                          </w:tr>
                        </w:tbl>
                        <w:p w14:paraId="11C01E25" w14:textId="77777777" w:rsidR="00800BD2" w:rsidRDefault="00800BD2" w:rsidP="00B945E4">
                          <w:pPr>
                            <w:ind w:left="630"/>
                            <w:rPr>
                              <w:rFonts w:ascii="Arial" w:hAnsi="Arial"/>
                              <w:b/>
                              <w:bCs/>
                              <w:color w:val="020079"/>
                              <w:sz w:val="20"/>
                              <w:szCs w:val="20"/>
                            </w:rPr>
                          </w:pPr>
                        </w:p>
                        <w:p w14:paraId="12513794" w14:textId="77777777" w:rsidR="00800BD2" w:rsidRDefault="00800BD2" w:rsidP="00B945E4">
                          <w:pPr>
                            <w:ind w:left="630"/>
                            <w:rPr>
                              <w:rFonts w:ascii="Arial" w:hAnsi="Arial"/>
                              <w:b/>
                              <w:bCs/>
                              <w:color w:val="020079"/>
                              <w:sz w:val="20"/>
                              <w:szCs w:val="20"/>
                            </w:rPr>
                          </w:pPr>
                        </w:p>
                        <w:p w14:paraId="50CDDCD7" w14:textId="77777777" w:rsidR="00800BD2" w:rsidRPr="00994576" w:rsidRDefault="00800BD2" w:rsidP="00B945E4">
                          <w:pPr>
                            <w:ind w:left="630"/>
                            <w:rPr>
                              <w:rFonts w:ascii="Arial" w:hAnsi="Arial"/>
                              <w:b/>
                              <w:bCs/>
                              <w:color w:val="020079"/>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17C8CA45" id="_x0000_t202" coordsize="21600,21600" o:spt="202" path="m,l,21600r21600,l21600,xe">
              <v:stroke joinstyle="miter"/>
              <v:path gradientshapeok="t" o:connecttype="rect"/>
            </v:shapetype>
            <v:shape id="_x0000_s1032" type="#_x0000_t202" style="position:absolute;margin-left:-74.7pt;margin-top:-36pt;width:615.35pt;height:38.95pt;z-index:2516526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" fillcolor="#cde4ff" stroked="f">
              <v:textbo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800BD2" w:rsidRPr="0003357C" w14:paraId="06DAC4E4" w14:textId="77777777">
                      <w:tc>
                        <w:tcPr>
                          <w:tcW w:w="6084" w:type="dxa"/>
                        </w:tcPr>
                        <w:p w14:paraId="25862491" w14:textId="77777777" w:rsidR="00800BD2" w:rsidRDefault="00800BD2" w:rsidP="009D1442">
                          <w:pPr>
                            <w:rPr>
                              <w:rFonts w:ascii="Arial" w:hAnsi="Arial"/>
                              <w:b/>
                              <w:bCs/>
                              <w:color w:val="020079"/>
                              <w:sz w:val="20"/>
                              <w:szCs w:val="20"/>
                            </w:rPr>
                          </w:pPr>
                          <w:r>
                            <w:rPr>
                              <w:rFonts w:ascii="Arial" w:hAnsi="Arial"/>
                              <w:b/>
                              <w:bCs/>
                              <w:noProof/>
                              <w:color w:val="020079"/>
                              <w:sz w:val="20"/>
                              <w:szCs w:val="20"/>
                            </w:rPr>
                            <w:drawing>
                              <wp:inline distT="0" distB="0" distL="0" distR="0" wp14:anchorId="049E072A" wp14:editId="3D858EAE">
                                <wp:extent cx="1499616" cy="448056"/>
                                <wp:effectExtent l="0" t="0" r="0" b="9525"/>
                                <wp:docPr id="1955587909"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2635A585" w14:textId="77777777" w:rsidR="00800BD2" w:rsidRDefault="00800BD2" w:rsidP="00914CF0">
                          <w:pPr>
                            <w:spacing w:after="40" w:line="259" w:lineRule="auto"/>
                            <w:jc w:val="right"/>
                            <w:rPr>
                              <w:rFonts w:ascii="Arial" w:hAnsi="Arial"/>
                              <w:b/>
                              <w:color w:val="020079"/>
                              <w:sz w:val="18"/>
                              <w:szCs w:val="18"/>
                            </w:rPr>
                          </w:pPr>
                          <w:r w:rsidRPr="0003357C">
                            <w:rPr>
                              <w:rFonts w:ascii="Arial" w:hAnsi="Arial"/>
                              <w:b/>
                              <w:color w:val="020079"/>
                              <w:sz w:val="18"/>
                              <w:szCs w:val="18"/>
                            </w:rPr>
                            <w:t xml:space="preserve">Notice of Funding Opportunity Part </w:t>
                          </w:r>
                          <w:r>
                            <w:rPr>
                              <w:rFonts w:ascii="Arial" w:hAnsi="Arial"/>
                              <w:b/>
                              <w:color w:val="020079"/>
                              <w:sz w:val="18"/>
                              <w:szCs w:val="18"/>
                            </w:rPr>
                            <w:t>1</w:t>
                          </w:r>
                        </w:p>
                        <w:p w14:paraId="731BA6CC" w14:textId="67948D08" w:rsidR="00800BD2" w:rsidRPr="00545CBA" w:rsidRDefault="00800BD2" w:rsidP="00914CF0">
                          <w:pPr>
                            <w:spacing w:after="40" w:line="259" w:lineRule="auto"/>
                            <w:jc w:val="right"/>
                            <w:rPr>
                              <w:rFonts w:ascii="Arial" w:hAnsi="Arial"/>
                              <w:b/>
                              <w:i/>
                              <w:iCs/>
                              <w:color w:val="020079"/>
                              <w:sz w:val="18"/>
                              <w:szCs w:val="18"/>
                            </w:rPr>
                          </w:pPr>
                          <w:r w:rsidRPr="00545CBA">
                            <w:rPr>
                              <w:rFonts w:ascii="Arial" w:hAnsi="Arial"/>
                              <w:b/>
                              <w:i/>
                              <w:iCs/>
                              <w:color w:val="020079"/>
                              <w:sz w:val="18"/>
                              <w:szCs w:val="18"/>
                            </w:rPr>
                            <w:t xml:space="preserve">Section </w:t>
                          </w:r>
                          <w:r w:rsidR="00A61335">
                            <w:rPr>
                              <w:rFonts w:ascii="Arial" w:hAnsi="Arial"/>
                              <w:b/>
                              <w:i/>
                              <w:iCs/>
                              <w:color w:val="020079"/>
                              <w:sz w:val="18"/>
                              <w:szCs w:val="18"/>
                            </w:rPr>
                            <w:t>I</w:t>
                          </w:r>
                          <w:r w:rsidR="009678E1">
                            <w:rPr>
                              <w:rFonts w:ascii="Arial" w:hAnsi="Arial"/>
                              <w:b/>
                              <w:i/>
                              <w:iCs/>
                              <w:color w:val="020079"/>
                              <w:sz w:val="18"/>
                              <w:szCs w:val="18"/>
                            </w:rPr>
                            <w:t>I</w:t>
                          </w:r>
                          <w:r w:rsidRPr="00545CBA">
                            <w:rPr>
                              <w:rFonts w:ascii="Arial" w:hAnsi="Arial"/>
                              <w:b/>
                              <w:i/>
                              <w:iCs/>
                              <w:color w:val="020079"/>
                              <w:sz w:val="18"/>
                              <w:szCs w:val="18"/>
                            </w:rPr>
                            <w:t xml:space="preserve">: </w:t>
                          </w:r>
                          <w:r w:rsidR="009429BD">
                            <w:rPr>
                              <w:rFonts w:ascii="Arial" w:hAnsi="Arial"/>
                              <w:b/>
                              <w:i/>
                              <w:iCs/>
                              <w:color w:val="020079"/>
                              <w:sz w:val="18"/>
                              <w:szCs w:val="18"/>
                            </w:rPr>
                            <w:t>Eligibility</w:t>
                          </w:r>
                        </w:p>
                      </w:tc>
                    </w:tr>
                  </w:tbl>
                  <w:p w14:paraId="11C01E25" w14:textId="77777777" w:rsidR="00800BD2" w:rsidRDefault="00800BD2" w:rsidP="00B945E4">
                    <w:pPr>
                      <w:ind w:left="630"/>
                      <w:rPr>
                        <w:rFonts w:ascii="Arial" w:hAnsi="Arial"/>
                        <w:b/>
                        <w:bCs/>
                        <w:color w:val="020079"/>
                        <w:sz w:val="20"/>
                        <w:szCs w:val="20"/>
                      </w:rPr>
                    </w:pPr>
                  </w:p>
                  <w:p w14:paraId="12513794" w14:textId="77777777" w:rsidR="00800BD2" w:rsidRDefault="00800BD2" w:rsidP="00B945E4">
                    <w:pPr>
                      <w:ind w:left="630"/>
                      <w:rPr>
                        <w:rFonts w:ascii="Arial" w:hAnsi="Arial"/>
                        <w:b/>
                        <w:bCs/>
                        <w:color w:val="020079"/>
                        <w:sz w:val="20"/>
                        <w:szCs w:val="20"/>
                      </w:rPr>
                    </w:pPr>
                  </w:p>
                  <w:p w14:paraId="50CDDCD7" w14:textId="77777777" w:rsidR="00800BD2" w:rsidRPr="00994576" w:rsidRDefault="00800BD2" w:rsidP="00B945E4">
                    <w:pPr>
                      <w:ind w:left="630"/>
                      <w:rPr>
                        <w:rFonts w:ascii="Arial" w:hAnsi="Arial"/>
                        <w:b/>
                        <w:bCs/>
                        <w:color w:val="020079"/>
                        <w:sz w:val="20"/>
                        <w:szCs w:val="20"/>
                      </w:rPr>
                    </w:pPr>
                  </w:p>
                </w:txbxContent>
              </v:textbox>
              <w10:wrap type="square"/>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93B445" w14:textId="77777777" w:rsidR="0026005C" w:rsidRPr="00830632" w:rsidRDefault="0026005C" w:rsidP="00830632">
    <w:pPr>
      <w:pStyle w:val="Header"/>
    </w:pPr>
    <w:r>
      <w:rPr>
        <w:noProof/>
      </w:rPr>
      <mc:AlternateContent>
        <mc:Choice Requires="wps">
          <w:drawing>
            <wp:anchor distT="45720" distB="45720" distL="114300" distR="114300" simplePos="0" relativeHeight="251656704" behindDoc="0" locked="0" layoutInCell="1" allowOverlap="1" wp14:anchorId="68778E89" wp14:editId="4DA404F2">
              <wp:simplePos x="0" y="0"/>
              <wp:positionH relativeFrom="column">
                <wp:posOffset>-918845</wp:posOffset>
              </wp:positionH>
              <wp:positionV relativeFrom="paragraph">
                <wp:posOffset>-452755</wp:posOffset>
              </wp:positionV>
              <wp:extent cx="7795895" cy="494665"/>
              <wp:effectExtent l="0" t="0" r="0" b="635"/>
              <wp:wrapSquare wrapText="bothSides"/>
              <wp:docPr id="211529566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95895" cy="494665"/>
                      </a:xfrm>
                      <a:prstGeom prst="rect">
                        <a:avLst/>
                      </a:prstGeom>
                      <a:solidFill>
                        <a:srgbClr val="CDE4FF"/>
                      </a:solidFill>
                      <a:ln w="9525">
                        <a:noFill/>
                        <a:miter lim="800000"/>
                        <a:headEnd/>
                        <a:tailEnd/>
                      </a:ln>
                    </wps:spPr>
                    <wps:txb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26005C" w:rsidRPr="0003357C" w14:paraId="719BB87A" w14:textId="77777777">
                            <w:tc>
                              <w:tcPr>
                                <w:tcW w:w="6084" w:type="dxa"/>
                              </w:tcPr>
                              <w:p w14:paraId="1D482850" w14:textId="77777777" w:rsidR="0026005C" w:rsidRDefault="0026005C" w:rsidP="009D1442">
                                <w:pPr>
                                  <w:rPr>
                                    <w:rFonts w:ascii="Arial" w:hAnsi="Arial"/>
                                    <w:b/>
                                    <w:bCs/>
                                    <w:color w:val="020079"/>
                                    <w:sz w:val="20"/>
                                    <w:szCs w:val="20"/>
                                  </w:rPr>
                                </w:pPr>
                                <w:r>
                                  <w:rPr>
                                    <w:rFonts w:ascii="Arial" w:hAnsi="Arial"/>
                                    <w:b/>
                                    <w:bCs/>
                                    <w:noProof/>
                                    <w:color w:val="020079"/>
                                    <w:sz w:val="20"/>
                                    <w:szCs w:val="20"/>
                                  </w:rPr>
                                  <w:drawing>
                                    <wp:inline distT="0" distB="0" distL="0" distR="0" wp14:anchorId="0A256912" wp14:editId="583C97AD">
                                      <wp:extent cx="1499616" cy="448056"/>
                                      <wp:effectExtent l="0" t="0" r="0" b="9525"/>
                                      <wp:docPr id="1179447329"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743F498B" w14:textId="77777777" w:rsidR="0026005C" w:rsidRDefault="0026005C" w:rsidP="00914CF0">
                                <w:pPr>
                                  <w:spacing w:after="40" w:line="259" w:lineRule="auto"/>
                                  <w:jc w:val="right"/>
                                  <w:rPr>
                                    <w:rFonts w:ascii="Arial" w:hAnsi="Arial"/>
                                    <w:b/>
                                    <w:color w:val="020079"/>
                                    <w:sz w:val="18"/>
                                    <w:szCs w:val="18"/>
                                  </w:rPr>
                                </w:pPr>
                                <w:r w:rsidRPr="0003357C">
                                  <w:rPr>
                                    <w:rFonts w:ascii="Arial" w:hAnsi="Arial"/>
                                    <w:b/>
                                    <w:color w:val="020079"/>
                                    <w:sz w:val="18"/>
                                    <w:szCs w:val="18"/>
                                  </w:rPr>
                                  <w:t xml:space="preserve">Notice of Funding Opportunity Part </w:t>
                                </w:r>
                                <w:r>
                                  <w:rPr>
                                    <w:rFonts w:ascii="Arial" w:hAnsi="Arial"/>
                                    <w:b/>
                                    <w:color w:val="020079"/>
                                    <w:sz w:val="18"/>
                                    <w:szCs w:val="18"/>
                                  </w:rPr>
                                  <w:t>1</w:t>
                                </w:r>
                              </w:p>
                              <w:p w14:paraId="3AF55A73" w14:textId="0490B65C" w:rsidR="0026005C" w:rsidRPr="00545CBA" w:rsidRDefault="0026005C" w:rsidP="00914CF0">
                                <w:pPr>
                                  <w:spacing w:after="40" w:line="259" w:lineRule="auto"/>
                                  <w:jc w:val="right"/>
                                  <w:rPr>
                                    <w:rFonts w:ascii="Arial" w:hAnsi="Arial"/>
                                    <w:b/>
                                    <w:i/>
                                    <w:iCs/>
                                    <w:color w:val="020079"/>
                                    <w:sz w:val="18"/>
                                    <w:szCs w:val="18"/>
                                  </w:rPr>
                                </w:pPr>
                                <w:r w:rsidRPr="00545CBA">
                                  <w:rPr>
                                    <w:rFonts w:ascii="Arial" w:hAnsi="Arial"/>
                                    <w:b/>
                                    <w:i/>
                                    <w:iCs/>
                                    <w:color w:val="020079"/>
                                    <w:sz w:val="18"/>
                                    <w:szCs w:val="18"/>
                                  </w:rPr>
                                  <w:t xml:space="preserve">Section </w:t>
                                </w:r>
                                <w:r>
                                  <w:rPr>
                                    <w:rFonts w:ascii="Arial" w:hAnsi="Arial"/>
                                    <w:b/>
                                    <w:i/>
                                    <w:iCs/>
                                    <w:color w:val="020079"/>
                                    <w:sz w:val="18"/>
                                    <w:szCs w:val="18"/>
                                  </w:rPr>
                                  <w:t>III: Program Description</w:t>
                                </w:r>
                              </w:p>
                            </w:tc>
                          </w:tr>
                        </w:tbl>
                        <w:p w14:paraId="7E012431" w14:textId="77777777" w:rsidR="0026005C" w:rsidRDefault="0026005C" w:rsidP="00B945E4">
                          <w:pPr>
                            <w:ind w:left="630"/>
                            <w:rPr>
                              <w:rFonts w:ascii="Arial" w:hAnsi="Arial"/>
                              <w:b/>
                              <w:bCs/>
                              <w:color w:val="020079"/>
                              <w:sz w:val="20"/>
                              <w:szCs w:val="20"/>
                            </w:rPr>
                          </w:pPr>
                        </w:p>
                        <w:p w14:paraId="0CD66005" w14:textId="77777777" w:rsidR="0026005C" w:rsidRDefault="0026005C" w:rsidP="00B945E4">
                          <w:pPr>
                            <w:ind w:left="630"/>
                            <w:rPr>
                              <w:rFonts w:ascii="Arial" w:hAnsi="Arial"/>
                              <w:b/>
                              <w:bCs/>
                              <w:color w:val="020079"/>
                              <w:sz w:val="20"/>
                              <w:szCs w:val="20"/>
                            </w:rPr>
                          </w:pPr>
                        </w:p>
                        <w:p w14:paraId="172E48CE" w14:textId="77777777" w:rsidR="0026005C" w:rsidRPr="00994576" w:rsidRDefault="0026005C" w:rsidP="00B945E4">
                          <w:pPr>
                            <w:ind w:left="630"/>
                            <w:rPr>
                              <w:rFonts w:ascii="Arial" w:hAnsi="Arial"/>
                              <w:b/>
                              <w:bCs/>
                              <w:color w:val="020079"/>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68778E89" id="_x0000_t202" coordsize="21600,21600" o:spt="202" path="m,l,21600r21600,l21600,xe">
              <v:stroke joinstyle="miter"/>
              <v:path gradientshapeok="t" o:connecttype="rect"/>
            </v:shapetype>
            <v:shape id="_x0000_s1033" type="#_x0000_t202" style="position:absolute;margin-left:-72.35pt;margin-top:-35.65pt;width:613.85pt;height:38.95pt;z-index:251656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" fillcolor="#cde4ff" stroked="f">
              <v:textbo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26005C" w:rsidRPr="0003357C" w14:paraId="719BB87A" w14:textId="77777777">
                      <w:tc>
                        <w:tcPr>
                          <w:tcW w:w="6084" w:type="dxa"/>
                        </w:tcPr>
                        <w:p w14:paraId="1D482850" w14:textId="77777777" w:rsidR="0026005C" w:rsidRDefault="0026005C" w:rsidP="009D1442">
                          <w:pPr>
                            <w:rPr>
                              <w:rFonts w:ascii="Arial" w:hAnsi="Arial"/>
                              <w:b/>
                              <w:bCs/>
                              <w:color w:val="020079"/>
                              <w:sz w:val="20"/>
                              <w:szCs w:val="20"/>
                            </w:rPr>
                          </w:pPr>
                          <w:r>
                            <w:rPr>
                              <w:rFonts w:ascii="Arial" w:hAnsi="Arial"/>
                              <w:b/>
                              <w:bCs/>
                              <w:noProof/>
                              <w:color w:val="020079"/>
                              <w:sz w:val="20"/>
                              <w:szCs w:val="20"/>
                            </w:rPr>
                            <w:drawing>
                              <wp:inline distT="0" distB="0" distL="0" distR="0" wp14:anchorId="0A256912" wp14:editId="583C97AD">
                                <wp:extent cx="1499616" cy="448056"/>
                                <wp:effectExtent l="0" t="0" r="0" b="9525"/>
                                <wp:docPr id="1179447329"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743F498B" w14:textId="77777777" w:rsidR="0026005C" w:rsidRDefault="0026005C" w:rsidP="00914CF0">
                          <w:pPr>
                            <w:spacing w:after="40" w:line="259" w:lineRule="auto"/>
                            <w:jc w:val="right"/>
                            <w:rPr>
                              <w:rFonts w:ascii="Arial" w:hAnsi="Arial"/>
                              <w:b/>
                              <w:color w:val="020079"/>
                              <w:sz w:val="18"/>
                              <w:szCs w:val="18"/>
                            </w:rPr>
                          </w:pPr>
                          <w:r w:rsidRPr="0003357C">
                            <w:rPr>
                              <w:rFonts w:ascii="Arial" w:hAnsi="Arial"/>
                              <w:b/>
                              <w:color w:val="020079"/>
                              <w:sz w:val="18"/>
                              <w:szCs w:val="18"/>
                            </w:rPr>
                            <w:t xml:space="preserve">Notice of Funding Opportunity Part </w:t>
                          </w:r>
                          <w:r>
                            <w:rPr>
                              <w:rFonts w:ascii="Arial" w:hAnsi="Arial"/>
                              <w:b/>
                              <w:color w:val="020079"/>
                              <w:sz w:val="18"/>
                              <w:szCs w:val="18"/>
                            </w:rPr>
                            <w:t>1</w:t>
                          </w:r>
                        </w:p>
                        <w:p w14:paraId="3AF55A73" w14:textId="0490B65C" w:rsidR="0026005C" w:rsidRPr="00545CBA" w:rsidRDefault="0026005C" w:rsidP="00914CF0">
                          <w:pPr>
                            <w:spacing w:after="40" w:line="259" w:lineRule="auto"/>
                            <w:jc w:val="right"/>
                            <w:rPr>
                              <w:rFonts w:ascii="Arial" w:hAnsi="Arial"/>
                              <w:b/>
                              <w:i/>
                              <w:iCs/>
                              <w:color w:val="020079"/>
                              <w:sz w:val="18"/>
                              <w:szCs w:val="18"/>
                            </w:rPr>
                          </w:pPr>
                          <w:r w:rsidRPr="00545CBA">
                            <w:rPr>
                              <w:rFonts w:ascii="Arial" w:hAnsi="Arial"/>
                              <w:b/>
                              <w:i/>
                              <w:iCs/>
                              <w:color w:val="020079"/>
                              <w:sz w:val="18"/>
                              <w:szCs w:val="18"/>
                            </w:rPr>
                            <w:t xml:space="preserve">Section </w:t>
                          </w:r>
                          <w:r>
                            <w:rPr>
                              <w:rFonts w:ascii="Arial" w:hAnsi="Arial"/>
                              <w:b/>
                              <w:i/>
                              <w:iCs/>
                              <w:color w:val="020079"/>
                              <w:sz w:val="18"/>
                              <w:szCs w:val="18"/>
                            </w:rPr>
                            <w:t>III: Program Description</w:t>
                          </w:r>
                        </w:p>
                      </w:tc>
                    </w:tr>
                  </w:tbl>
                  <w:p w14:paraId="7E012431" w14:textId="77777777" w:rsidR="0026005C" w:rsidRDefault="0026005C" w:rsidP="00B945E4">
                    <w:pPr>
                      <w:ind w:left="630"/>
                      <w:rPr>
                        <w:rFonts w:ascii="Arial" w:hAnsi="Arial"/>
                        <w:b/>
                        <w:bCs/>
                        <w:color w:val="020079"/>
                        <w:sz w:val="20"/>
                        <w:szCs w:val="20"/>
                      </w:rPr>
                    </w:pPr>
                  </w:p>
                  <w:p w14:paraId="0CD66005" w14:textId="77777777" w:rsidR="0026005C" w:rsidRDefault="0026005C" w:rsidP="00B945E4">
                    <w:pPr>
                      <w:ind w:left="630"/>
                      <w:rPr>
                        <w:rFonts w:ascii="Arial" w:hAnsi="Arial"/>
                        <w:b/>
                        <w:bCs/>
                        <w:color w:val="020079"/>
                        <w:sz w:val="20"/>
                        <w:szCs w:val="20"/>
                      </w:rPr>
                    </w:pPr>
                  </w:p>
                  <w:p w14:paraId="172E48CE" w14:textId="77777777" w:rsidR="0026005C" w:rsidRPr="00994576" w:rsidRDefault="0026005C" w:rsidP="00B945E4">
                    <w:pPr>
                      <w:ind w:left="630"/>
                      <w:rPr>
                        <w:rFonts w:ascii="Arial" w:hAnsi="Arial"/>
                        <w:b/>
                        <w:bCs/>
                        <w:color w:val="020079"/>
                        <w:sz w:val="20"/>
                        <w:szCs w:val="20"/>
                      </w:rPr>
                    </w:pPr>
                  </w:p>
                </w:txbxContent>
              </v:textbox>
              <w10:wrap type="square"/>
            </v:shape>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DB3DA9" w14:textId="77777777" w:rsidR="002B5F13" w:rsidRPr="00830632" w:rsidRDefault="002B5F13" w:rsidP="00830632">
    <w:pPr>
      <w:pStyle w:val="Header"/>
    </w:pPr>
    <w:r>
      <w:rPr>
        <w:noProof/>
      </w:rPr>
      <mc:AlternateContent>
        <mc:Choice Requires="wps">
          <w:drawing>
            <wp:anchor distT="45720" distB="45720" distL="114300" distR="114300" simplePos="0" relativeHeight="251658752" behindDoc="0" locked="0" layoutInCell="1" allowOverlap="1" wp14:anchorId="6CD97866" wp14:editId="6DECD27E">
              <wp:simplePos x="0" y="0"/>
              <wp:positionH relativeFrom="column">
                <wp:posOffset>-918845</wp:posOffset>
              </wp:positionH>
              <wp:positionV relativeFrom="paragraph">
                <wp:posOffset>-452755</wp:posOffset>
              </wp:positionV>
              <wp:extent cx="7795895" cy="494665"/>
              <wp:effectExtent l="0" t="0" r="0" b="635"/>
              <wp:wrapSquare wrapText="bothSides"/>
              <wp:docPr id="4076925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95895" cy="494665"/>
                      </a:xfrm>
                      <a:prstGeom prst="rect">
                        <a:avLst/>
                      </a:prstGeom>
                      <a:solidFill>
                        <a:srgbClr val="CDE4FF"/>
                      </a:solidFill>
                      <a:ln w="9525">
                        <a:noFill/>
                        <a:miter lim="800000"/>
                        <a:headEnd/>
                        <a:tailEnd/>
                      </a:ln>
                    </wps:spPr>
                    <wps:txb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2B5F13" w:rsidRPr="0003357C" w14:paraId="58CDADF5" w14:textId="77777777">
                            <w:tc>
                              <w:tcPr>
                                <w:tcW w:w="6084" w:type="dxa"/>
                              </w:tcPr>
                              <w:p w14:paraId="38817EF1" w14:textId="77777777" w:rsidR="002B5F13" w:rsidRDefault="002B5F13" w:rsidP="009D1442">
                                <w:pPr>
                                  <w:rPr>
                                    <w:rFonts w:ascii="Arial" w:hAnsi="Arial"/>
                                    <w:b/>
                                    <w:bCs/>
                                    <w:color w:val="020079"/>
                                    <w:sz w:val="20"/>
                                    <w:szCs w:val="20"/>
                                  </w:rPr>
                                </w:pPr>
                                <w:r>
                                  <w:rPr>
                                    <w:rFonts w:ascii="Arial" w:hAnsi="Arial"/>
                                    <w:b/>
                                    <w:bCs/>
                                    <w:noProof/>
                                    <w:color w:val="020079"/>
                                    <w:sz w:val="20"/>
                                    <w:szCs w:val="20"/>
                                  </w:rPr>
                                  <w:drawing>
                                    <wp:inline distT="0" distB="0" distL="0" distR="0" wp14:anchorId="35277C33" wp14:editId="46D49169">
                                      <wp:extent cx="1499616" cy="448056"/>
                                      <wp:effectExtent l="0" t="0" r="0" b="9525"/>
                                      <wp:docPr id="348633316"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5AEFC747" w14:textId="77777777" w:rsidR="002B5F13" w:rsidRDefault="002B5F13" w:rsidP="00914CF0">
                                <w:pPr>
                                  <w:spacing w:after="40" w:line="259" w:lineRule="auto"/>
                                  <w:jc w:val="right"/>
                                  <w:rPr>
                                    <w:rFonts w:ascii="Arial" w:hAnsi="Arial"/>
                                    <w:b/>
                                    <w:color w:val="020079"/>
                                    <w:sz w:val="18"/>
                                    <w:szCs w:val="18"/>
                                  </w:rPr>
                                </w:pPr>
                                <w:r w:rsidRPr="0003357C">
                                  <w:rPr>
                                    <w:rFonts w:ascii="Arial" w:hAnsi="Arial"/>
                                    <w:b/>
                                    <w:color w:val="020079"/>
                                    <w:sz w:val="18"/>
                                    <w:szCs w:val="18"/>
                                  </w:rPr>
                                  <w:t xml:space="preserve">Notice of Funding Opportunity Part </w:t>
                                </w:r>
                                <w:r>
                                  <w:rPr>
                                    <w:rFonts w:ascii="Arial" w:hAnsi="Arial"/>
                                    <w:b/>
                                    <w:color w:val="020079"/>
                                    <w:sz w:val="18"/>
                                    <w:szCs w:val="18"/>
                                  </w:rPr>
                                  <w:t>1</w:t>
                                </w:r>
                              </w:p>
                              <w:p w14:paraId="3BBCE5EE" w14:textId="64BD8179" w:rsidR="002B5F13" w:rsidRPr="00545CBA" w:rsidRDefault="002B5F13" w:rsidP="00914CF0">
                                <w:pPr>
                                  <w:spacing w:after="40" w:line="259" w:lineRule="auto"/>
                                  <w:jc w:val="right"/>
                                  <w:rPr>
                                    <w:rFonts w:ascii="Arial" w:hAnsi="Arial"/>
                                    <w:b/>
                                    <w:i/>
                                    <w:iCs/>
                                    <w:color w:val="020079"/>
                                    <w:sz w:val="18"/>
                                    <w:szCs w:val="18"/>
                                  </w:rPr>
                                </w:pPr>
                                <w:r w:rsidRPr="00545CBA">
                                  <w:rPr>
                                    <w:rFonts w:ascii="Arial" w:hAnsi="Arial"/>
                                    <w:b/>
                                    <w:i/>
                                    <w:iCs/>
                                    <w:color w:val="020079"/>
                                    <w:sz w:val="18"/>
                                    <w:szCs w:val="18"/>
                                  </w:rPr>
                                  <w:t xml:space="preserve">Section </w:t>
                                </w:r>
                                <w:r>
                                  <w:rPr>
                                    <w:rFonts w:ascii="Arial" w:hAnsi="Arial"/>
                                    <w:b/>
                                    <w:i/>
                                    <w:iCs/>
                                    <w:color w:val="020079"/>
                                    <w:sz w:val="18"/>
                                    <w:szCs w:val="18"/>
                                  </w:rPr>
                                  <w:t xml:space="preserve">IV: </w:t>
                                </w:r>
                                <w:r w:rsidR="00D35581">
                                  <w:rPr>
                                    <w:rFonts w:ascii="Arial" w:hAnsi="Arial"/>
                                    <w:b/>
                                    <w:i/>
                                    <w:iCs/>
                                    <w:color w:val="020079"/>
                                    <w:sz w:val="18"/>
                                    <w:szCs w:val="18"/>
                                  </w:rPr>
                                  <w:t>Application Content and Form</w:t>
                                </w:r>
                              </w:p>
                            </w:tc>
                          </w:tr>
                        </w:tbl>
                        <w:p w14:paraId="65976951" w14:textId="77777777" w:rsidR="002B5F13" w:rsidRDefault="002B5F13" w:rsidP="00B945E4">
                          <w:pPr>
                            <w:ind w:left="630"/>
                            <w:rPr>
                              <w:rFonts w:ascii="Arial" w:hAnsi="Arial"/>
                              <w:b/>
                              <w:bCs/>
                              <w:color w:val="020079"/>
                              <w:sz w:val="20"/>
                              <w:szCs w:val="20"/>
                            </w:rPr>
                          </w:pPr>
                        </w:p>
                        <w:p w14:paraId="7CB0360B" w14:textId="77777777" w:rsidR="002B5F13" w:rsidRDefault="002B5F13" w:rsidP="00B945E4">
                          <w:pPr>
                            <w:ind w:left="630"/>
                            <w:rPr>
                              <w:rFonts w:ascii="Arial" w:hAnsi="Arial"/>
                              <w:b/>
                              <w:bCs/>
                              <w:color w:val="020079"/>
                              <w:sz w:val="20"/>
                              <w:szCs w:val="20"/>
                            </w:rPr>
                          </w:pPr>
                        </w:p>
                        <w:p w14:paraId="0F163A3C" w14:textId="77777777" w:rsidR="002B5F13" w:rsidRPr="00994576" w:rsidRDefault="002B5F13" w:rsidP="00B945E4">
                          <w:pPr>
                            <w:ind w:left="630"/>
                            <w:rPr>
                              <w:rFonts w:ascii="Arial" w:hAnsi="Arial"/>
                              <w:b/>
                              <w:bCs/>
                              <w:color w:val="020079"/>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6CD97866" id="_x0000_t202" coordsize="21600,21600" o:spt="202" path="m,l,21600r21600,l21600,xe">
              <v:stroke joinstyle="miter"/>
              <v:path gradientshapeok="t" o:connecttype="rect"/>
            </v:shapetype>
            <v:shape id="_x0000_s1034" type="#_x0000_t202" style="position:absolute;margin-left:-72.35pt;margin-top:-35.65pt;width:613.85pt;height:38.9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" fillcolor="#cde4ff" stroked="f">
              <v:textbo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2B5F13" w:rsidRPr="0003357C" w14:paraId="58CDADF5" w14:textId="77777777">
                      <w:tc>
                        <w:tcPr>
                          <w:tcW w:w="6084" w:type="dxa"/>
                        </w:tcPr>
                        <w:p w14:paraId="38817EF1" w14:textId="77777777" w:rsidR="002B5F13" w:rsidRDefault="002B5F13" w:rsidP="009D1442">
                          <w:pPr>
                            <w:rPr>
                              <w:rFonts w:ascii="Arial" w:hAnsi="Arial"/>
                              <w:b/>
                              <w:bCs/>
                              <w:color w:val="020079"/>
                              <w:sz w:val="20"/>
                              <w:szCs w:val="20"/>
                            </w:rPr>
                          </w:pPr>
                          <w:r>
                            <w:rPr>
                              <w:rFonts w:ascii="Arial" w:hAnsi="Arial"/>
                              <w:b/>
                              <w:bCs/>
                              <w:noProof/>
                              <w:color w:val="020079"/>
                              <w:sz w:val="20"/>
                              <w:szCs w:val="20"/>
                            </w:rPr>
                            <w:drawing>
                              <wp:inline distT="0" distB="0" distL="0" distR="0" wp14:anchorId="35277C33" wp14:editId="46D49169">
                                <wp:extent cx="1499616" cy="448056"/>
                                <wp:effectExtent l="0" t="0" r="0" b="9525"/>
                                <wp:docPr id="348633316"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5AEFC747" w14:textId="77777777" w:rsidR="002B5F13" w:rsidRDefault="002B5F13" w:rsidP="00914CF0">
                          <w:pPr>
                            <w:spacing w:after="40" w:line="259" w:lineRule="auto"/>
                            <w:jc w:val="right"/>
                            <w:rPr>
                              <w:rFonts w:ascii="Arial" w:hAnsi="Arial"/>
                              <w:b/>
                              <w:color w:val="020079"/>
                              <w:sz w:val="18"/>
                              <w:szCs w:val="18"/>
                            </w:rPr>
                          </w:pPr>
                          <w:r w:rsidRPr="0003357C">
                            <w:rPr>
                              <w:rFonts w:ascii="Arial" w:hAnsi="Arial"/>
                              <w:b/>
                              <w:color w:val="020079"/>
                              <w:sz w:val="18"/>
                              <w:szCs w:val="18"/>
                            </w:rPr>
                            <w:t xml:space="preserve">Notice of Funding Opportunity Part </w:t>
                          </w:r>
                          <w:r>
                            <w:rPr>
                              <w:rFonts w:ascii="Arial" w:hAnsi="Arial"/>
                              <w:b/>
                              <w:color w:val="020079"/>
                              <w:sz w:val="18"/>
                              <w:szCs w:val="18"/>
                            </w:rPr>
                            <w:t>1</w:t>
                          </w:r>
                        </w:p>
                        <w:p w14:paraId="3BBCE5EE" w14:textId="64BD8179" w:rsidR="002B5F13" w:rsidRPr="00545CBA" w:rsidRDefault="002B5F13" w:rsidP="00914CF0">
                          <w:pPr>
                            <w:spacing w:after="40" w:line="259" w:lineRule="auto"/>
                            <w:jc w:val="right"/>
                            <w:rPr>
                              <w:rFonts w:ascii="Arial" w:hAnsi="Arial"/>
                              <w:b/>
                              <w:i/>
                              <w:iCs/>
                              <w:color w:val="020079"/>
                              <w:sz w:val="18"/>
                              <w:szCs w:val="18"/>
                            </w:rPr>
                          </w:pPr>
                          <w:r w:rsidRPr="00545CBA">
                            <w:rPr>
                              <w:rFonts w:ascii="Arial" w:hAnsi="Arial"/>
                              <w:b/>
                              <w:i/>
                              <w:iCs/>
                              <w:color w:val="020079"/>
                              <w:sz w:val="18"/>
                              <w:szCs w:val="18"/>
                            </w:rPr>
                            <w:t xml:space="preserve">Section </w:t>
                          </w:r>
                          <w:r>
                            <w:rPr>
                              <w:rFonts w:ascii="Arial" w:hAnsi="Arial"/>
                              <w:b/>
                              <w:i/>
                              <w:iCs/>
                              <w:color w:val="020079"/>
                              <w:sz w:val="18"/>
                              <w:szCs w:val="18"/>
                            </w:rPr>
                            <w:t xml:space="preserve">IV: </w:t>
                          </w:r>
                          <w:r w:rsidR="00D35581">
                            <w:rPr>
                              <w:rFonts w:ascii="Arial" w:hAnsi="Arial"/>
                              <w:b/>
                              <w:i/>
                              <w:iCs/>
                              <w:color w:val="020079"/>
                              <w:sz w:val="18"/>
                              <w:szCs w:val="18"/>
                            </w:rPr>
                            <w:t>Application Content and Form</w:t>
                          </w:r>
                        </w:p>
                      </w:tc>
                    </w:tr>
                  </w:tbl>
                  <w:p w14:paraId="65976951" w14:textId="77777777" w:rsidR="002B5F13" w:rsidRDefault="002B5F13" w:rsidP="00B945E4">
                    <w:pPr>
                      <w:ind w:left="630"/>
                      <w:rPr>
                        <w:rFonts w:ascii="Arial" w:hAnsi="Arial"/>
                        <w:b/>
                        <w:bCs/>
                        <w:color w:val="020079"/>
                        <w:sz w:val="20"/>
                        <w:szCs w:val="20"/>
                      </w:rPr>
                    </w:pPr>
                  </w:p>
                  <w:p w14:paraId="7CB0360B" w14:textId="77777777" w:rsidR="002B5F13" w:rsidRDefault="002B5F13" w:rsidP="00B945E4">
                    <w:pPr>
                      <w:ind w:left="630"/>
                      <w:rPr>
                        <w:rFonts w:ascii="Arial" w:hAnsi="Arial"/>
                        <w:b/>
                        <w:bCs/>
                        <w:color w:val="020079"/>
                        <w:sz w:val="20"/>
                        <w:szCs w:val="20"/>
                      </w:rPr>
                    </w:pPr>
                  </w:p>
                  <w:p w14:paraId="0F163A3C" w14:textId="77777777" w:rsidR="002B5F13" w:rsidRPr="00994576" w:rsidRDefault="002B5F13" w:rsidP="00B945E4">
                    <w:pPr>
                      <w:ind w:left="630"/>
                      <w:rPr>
                        <w:rFonts w:ascii="Arial" w:hAnsi="Arial"/>
                        <w:b/>
                        <w:bCs/>
                        <w:color w:val="020079"/>
                        <w:sz w:val="20"/>
                        <w:szCs w:val="20"/>
                      </w:rPr>
                    </w:pPr>
                  </w:p>
                </w:txbxContent>
              </v:textbox>
              <w10:wrap type="square"/>
            </v:shape>
          </w:pict>
        </mc:Fallback>
      </mc:AlternateConten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DDE66F" w14:textId="77777777" w:rsidR="00476C82" w:rsidRDefault="00476C82">
    <w:pPr>
      <w:pStyle w:val="Header"/>
    </w:pPr>
    <w:r>
      <w:rPr>
        <w:noProof/>
      </w:rPr>
      <mc:AlternateContent>
        <mc:Choice Requires="wps">
          <w:drawing>
            <wp:anchor distT="45720" distB="45720" distL="114300" distR="114300" simplePos="0" relativeHeight="251655680" behindDoc="0" locked="0" layoutInCell="1" allowOverlap="1" wp14:anchorId="4EDDDE7B" wp14:editId="30AD0155">
              <wp:simplePos x="0" y="0"/>
              <wp:positionH relativeFrom="column">
                <wp:posOffset>-941515</wp:posOffset>
              </wp:positionH>
              <wp:positionV relativeFrom="paragraph">
                <wp:posOffset>-448310</wp:posOffset>
              </wp:positionV>
              <wp:extent cx="7825105" cy="494665"/>
              <wp:effectExtent l="0" t="0" r="4445" b="635"/>
              <wp:wrapSquare wrapText="bothSides"/>
              <wp:docPr id="10185544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5105" cy="494665"/>
                      </a:xfrm>
                      <a:prstGeom prst="rect">
                        <a:avLst/>
                      </a:prstGeom>
                      <a:solidFill>
                        <a:srgbClr val="CDE4FF"/>
                      </a:solidFill>
                      <a:ln w="9525">
                        <a:noFill/>
                        <a:miter lim="800000"/>
                        <a:headEnd/>
                        <a:tailEnd/>
                      </a:ln>
                    </wps:spPr>
                    <wps:txb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476C82" w:rsidRPr="0003357C" w14:paraId="31A3B533" w14:textId="77777777">
                            <w:tc>
                              <w:tcPr>
                                <w:tcW w:w="6084" w:type="dxa"/>
                              </w:tcPr>
                              <w:p w14:paraId="0D91BB54" w14:textId="77777777" w:rsidR="00476C82" w:rsidRDefault="00476C82" w:rsidP="009D1442">
                                <w:pPr>
                                  <w:rPr>
                                    <w:rFonts w:ascii="Arial" w:hAnsi="Arial"/>
                                    <w:b/>
                                    <w:bCs/>
                                    <w:color w:val="020079"/>
                                    <w:sz w:val="20"/>
                                    <w:szCs w:val="20"/>
                                  </w:rPr>
                                </w:pPr>
                                <w:r>
                                  <w:rPr>
                                    <w:rFonts w:ascii="Arial" w:hAnsi="Arial"/>
                                    <w:b/>
                                    <w:bCs/>
                                    <w:noProof/>
                                    <w:color w:val="020079"/>
                                    <w:sz w:val="20"/>
                                    <w:szCs w:val="20"/>
                                  </w:rPr>
                                  <w:drawing>
                                    <wp:inline distT="0" distB="0" distL="0" distR="0" wp14:anchorId="0810A6EB" wp14:editId="01E02AFD">
                                      <wp:extent cx="1499616" cy="448056"/>
                                      <wp:effectExtent l="0" t="0" r="0" b="9525"/>
                                      <wp:docPr id="798602966"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2ACC3DDD" w14:textId="77777777" w:rsidR="00476C82" w:rsidRPr="0003357C" w:rsidRDefault="00476C82" w:rsidP="009D1442">
                                <w:pPr>
                                  <w:spacing w:after="40" w:line="259" w:lineRule="auto"/>
                                  <w:jc w:val="right"/>
                                  <w:rPr>
                                    <w:rFonts w:ascii="Arial" w:hAnsi="Arial"/>
                                    <w:b/>
                                    <w:color w:val="020079"/>
                                    <w:sz w:val="18"/>
                                    <w:szCs w:val="18"/>
                                  </w:rPr>
                                </w:pPr>
                                <w:r w:rsidRPr="0003357C">
                                  <w:rPr>
                                    <w:rFonts w:ascii="Arial" w:hAnsi="Arial"/>
                                    <w:b/>
                                    <w:color w:val="020079"/>
                                    <w:sz w:val="18"/>
                                    <w:szCs w:val="18"/>
                                  </w:rPr>
                                  <w:t xml:space="preserve">Notice of Funding Opportunity Part </w:t>
                                </w:r>
                                <w:r>
                                  <w:rPr>
                                    <w:rFonts w:ascii="Arial" w:hAnsi="Arial"/>
                                    <w:b/>
                                    <w:color w:val="020079"/>
                                    <w:sz w:val="18"/>
                                    <w:szCs w:val="18"/>
                                  </w:rPr>
                                  <w:t>1</w:t>
                                </w:r>
                              </w:p>
                              <w:p w14:paraId="786E1189" w14:textId="77777777" w:rsidR="00476C82" w:rsidRPr="0003357C" w:rsidRDefault="00476C82" w:rsidP="009D1442">
                                <w:pPr>
                                  <w:spacing w:before="40" w:line="259" w:lineRule="auto"/>
                                  <w:contextualSpacing w:val="0"/>
                                  <w:jc w:val="right"/>
                                  <w:rPr>
                                    <w:rFonts w:ascii="Arial" w:hAnsi="Arial"/>
                                    <w:b/>
                                    <w:color w:val="020079"/>
                                    <w:sz w:val="18"/>
                                    <w:szCs w:val="18"/>
                                  </w:rPr>
                                </w:pPr>
                                <w:r w:rsidRPr="0003357C">
                                  <w:rPr>
                                    <w:rFonts w:ascii="Arial" w:hAnsi="Arial"/>
                                    <w:b/>
                                    <w:bCs/>
                                    <w:i/>
                                    <w:iCs/>
                                    <w:color w:val="020079"/>
                                    <w:sz w:val="18"/>
                                    <w:szCs w:val="18"/>
                                  </w:rPr>
                                  <w:t xml:space="preserve">Section </w:t>
                                </w:r>
                                <w:r>
                                  <w:rPr>
                                    <w:rFonts w:ascii="Arial" w:hAnsi="Arial"/>
                                    <w:b/>
                                    <w:bCs/>
                                    <w:i/>
                                    <w:iCs/>
                                    <w:color w:val="020079"/>
                                    <w:sz w:val="18"/>
                                    <w:szCs w:val="18"/>
                                  </w:rPr>
                                  <w:t>II</w:t>
                                </w:r>
                                <w:r w:rsidRPr="0003357C">
                                  <w:rPr>
                                    <w:rFonts w:ascii="Arial" w:hAnsi="Arial"/>
                                    <w:b/>
                                    <w:bCs/>
                                    <w:i/>
                                    <w:iCs/>
                                    <w:color w:val="020079"/>
                                    <w:sz w:val="18"/>
                                    <w:szCs w:val="18"/>
                                  </w:rPr>
                                  <w:t xml:space="preserve">I: </w:t>
                                </w:r>
                                <w:r>
                                  <w:rPr>
                                    <w:rFonts w:ascii="Arial" w:hAnsi="Arial"/>
                                    <w:b/>
                                    <w:bCs/>
                                    <w:i/>
                                    <w:iCs/>
                                    <w:color w:val="020079"/>
                                    <w:sz w:val="18"/>
                                    <w:szCs w:val="18"/>
                                  </w:rPr>
                                  <w:t>Program Description</w:t>
                                </w:r>
                              </w:p>
                            </w:tc>
                          </w:tr>
                        </w:tbl>
                        <w:p w14:paraId="706B25E3" w14:textId="77777777" w:rsidR="00476C82" w:rsidRDefault="00476C82" w:rsidP="002C14D3">
                          <w:pPr>
                            <w:ind w:left="630"/>
                            <w:rPr>
                              <w:rFonts w:ascii="Arial" w:hAnsi="Arial"/>
                              <w:b/>
                              <w:bCs/>
                              <w:color w:val="020079"/>
                              <w:sz w:val="20"/>
                              <w:szCs w:val="20"/>
                            </w:rPr>
                          </w:pPr>
                        </w:p>
                        <w:p w14:paraId="599976CA" w14:textId="77777777" w:rsidR="00476C82" w:rsidRDefault="00476C82" w:rsidP="002C14D3">
                          <w:pPr>
                            <w:ind w:left="630"/>
                            <w:rPr>
                              <w:rFonts w:ascii="Arial" w:hAnsi="Arial"/>
                              <w:b/>
                              <w:bCs/>
                              <w:color w:val="020079"/>
                              <w:sz w:val="20"/>
                              <w:szCs w:val="20"/>
                            </w:rPr>
                          </w:pPr>
                        </w:p>
                        <w:p w14:paraId="6F6F1100" w14:textId="77777777" w:rsidR="00476C82" w:rsidRPr="00994576" w:rsidRDefault="00476C82" w:rsidP="002C14D3">
                          <w:pPr>
                            <w:ind w:left="630"/>
                            <w:rPr>
                              <w:rFonts w:ascii="Arial" w:hAnsi="Arial"/>
                              <w:b/>
                              <w:bCs/>
                              <w:color w:val="020079"/>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4EDDDE7B" id="_x0000_t202" coordsize="21600,21600" o:spt="202" path="m,l,21600r21600,l21600,xe">
              <v:stroke joinstyle="miter"/>
              <v:path gradientshapeok="t" o:connecttype="rect"/>
            </v:shapetype>
            <v:shape id="_x0000_s1035" type="#_x0000_t202" style="position:absolute;margin-left:-74.15pt;margin-top:-35.3pt;width:616.15pt;height:38.95pt;z-index:2516556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" fillcolor="#cde4ff" stroked="f">
              <v:textbo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476C82" w:rsidRPr="0003357C" w14:paraId="31A3B533" w14:textId="77777777">
                      <w:tc>
                        <w:tcPr>
                          <w:tcW w:w="6084" w:type="dxa"/>
                        </w:tcPr>
                        <w:p w14:paraId="0D91BB54" w14:textId="77777777" w:rsidR="00476C82" w:rsidRDefault="00476C82" w:rsidP="009D1442">
                          <w:pPr>
                            <w:rPr>
                              <w:rFonts w:ascii="Arial" w:hAnsi="Arial"/>
                              <w:b/>
                              <w:bCs/>
                              <w:color w:val="020079"/>
                              <w:sz w:val="20"/>
                              <w:szCs w:val="20"/>
                            </w:rPr>
                          </w:pPr>
                          <w:r>
                            <w:rPr>
                              <w:rFonts w:ascii="Arial" w:hAnsi="Arial"/>
                              <w:b/>
                              <w:bCs/>
                              <w:noProof/>
                              <w:color w:val="020079"/>
                              <w:sz w:val="20"/>
                              <w:szCs w:val="20"/>
                            </w:rPr>
                            <w:drawing>
                              <wp:inline distT="0" distB="0" distL="0" distR="0" wp14:anchorId="0810A6EB" wp14:editId="01E02AFD">
                                <wp:extent cx="1499616" cy="448056"/>
                                <wp:effectExtent l="0" t="0" r="0" b="9525"/>
                                <wp:docPr id="798602966"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2">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2ACC3DDD" w14:textId="77777777" w:rsidR="00476C82" w:rsidRPr="0003357C" w:rsidRDefault="00476C82" w:rsidP="009D1442">
                          <w:pPr>
                            <w:spacing w:after="40" w:line="259" w:lineRule="auto"/>
                            <w:jc w:val="right"/>
                            <w:rPr>
                              <w:rFonts w:ascii="Arial" w:hAnsi="Arial"/>
                              <w:b/>
                              <w:color w:val="020079"/>
                              <w:sz w:val="18"/>
                              <w:szCs w:val="18"/>
                            </w:rPr>
                          </w:pPr>
                          <w:r w:rsidRPr="0003357C">
                            <w:rPr>
                              <w:rFonts w:ascii="Arial" w:hAnsi="Arial"/>
                              <w:b/>
                              <w:color w:val="020079"/>
                              <w:sz w:val="18"/>
                              <w:szCs w:val="18"/>
                            </w:rPr>
                            <w:t xml:space="preserve">Notice of Funding Opportunity Part </w:t>
                          </w:r>
                          <w:r>
                            <w:rPr>
                              <w:rFonts w:ascii="Arial" w:hAnsi="Arial"/>
                              <w:b/>
                              <w:color w:val="020079"/>
                              <w:sz w:val="18"/>
                              <w:szCs w:val="18"/>
                            </w:rPr>
                            <w:t>1</w:t>
                          </w:r>
                        </w:p>
                        <w:p w14:paraId="786E1189" w14:textId="77777777" w:rsidR="00476C82" w:rsidRPr="0003357C" w:rsidRDefault="00476C82" w:rsidP="009D1442">
                          <w:pPr>
                            <w:spacing w:before="40" w:line="259" w:lineRule="auto"/>
                            <w:contextualSpacing w:val="0"/>
                            <w:jc w:val="right"/>
                            <w:rPr>
                              <w:rFonts w:ascii="Arial" w:hAnsi="Arial"/>
                              <w:b/>
                              <w:color w:val="020079"/>
                              <w:sz w:val="18"/>
                              <w:szCs w:val="18"/>
                            </w:rPr>
                          </w:pPr>
                          <w:r w:rsidRPr="0003357C">
                            <w:rPr>
                              <w:rFonts w:ascii="Arial" w:hAnsi="Arial"/>
                              <w:b/>
                              <w:bCs/>
                              <w:i/>
                              <w:iCs/>
                              <w:color w:val="020079"/>
                              <w:sz w:val="18"/>
                              <w:szCs w:val="18"/>
                            </w:rPr>
                            <w:t xml:space="preserve">Section </w:t>
                          </w:r>
                          <w:r>
                            <w:rPr>
                              <w:rFonts w:ascii="Arial" w:hAnsi="Arial"/>
                              <w:b/>
                              <w:bCs/>
                              <w:i/>
                              <w:iCs/>
                              <w:color w:val="020079"/>
                              <w:sz w:val="18"/>
                              <w:szCs w:val="18"/>
                            </w:rPr>
                            <w:t>II</w:t>
                          </w:r>
                          <w:r w:rsidRPr="0003357C">
                            <w:rPr>
                              <w:rFonts w:ascii="Arial" w:hAnsi="Arial"/>
                              <w:b/>
                              <w:bCs/>
                              <w:i/>
                              <w:iCs/>
                              <w:color w:val="020079"/>
                              <w:sz w:val="18"/>
                              <w:szCs w:val="18"/>
                            </w:rPr>
                            <w:t xml:space="preserve">I: </w:t>
                          </w:r>
                          <w:r>
                            <w:rPr>
                              <w:rFonts w:ascii="Arial" w:hAnsi="Arial"/>
                              <w:b/>
                              <w:bCs/>
                              <w:i/>
                              <w:iCs/>
                              <w:color w:val="020079"/>
                              <w:sz w:val="18"/>
                              <w:szCs w:val="18"/>
                            </w:rPr>
                            <w:t>Program Description</w:t>
                          </w:r>
                        </w:p>
                      </w:tc>
                    </w:tr>
                  </w:tbl>
                  <w:p w14:paraId="706B25E3" w14:textId="77777777" w:rsidR="00476C82" w:rsidRDefault="00476C82" w:rsidP="002C14D3">
                    <w:pPr>
                      <w:ind w:left="630"/>
                      <w:rPr>
                        <w:rFonts w:ascii="Arial" w:hAnsi="Arial"/>
                        <w:b/>
                        <w:bCs/>
                        <w:color w:val="020079"/>
                        <w:sz w:val="20"/>
                        <w:szCs w:val="20"/>
                      </w:rPr>
                    </w:pPr>
                  </w:p>
                  <w:p w14:paraId="599976CA" w14:textId="77777777" w:rsidR="00476C82" w:rsidRDefault="00476C82" w:rsidP="002C14D3">
                    <w:pPr>
                      <w:ind w:left="630"/>
                      <w:rPr>
                        <w:rFonts w:ascii="Arial" w:hAnsi="Arial"/>
                        <w:b/>
                        <w:bCs/>
                        <w:color w:val="020079"/>
                        <w:sz w:val="20"/>
                        <w:szCs w:val="20"/>
                      </w:rPr>
                    </w:pPr>
                  </w:p>
                  <w:p w14:paraId="6F6F1100" w14:textId="77777777" w:rsidR="00476C82" w:rsidRPr="00994576" w:rsidRDefault="00476C82" w:rsidP="002C14D3">
                    <w:pPr>
                      <w:ind w:left="630"/>
                      <w:rPr>
                        <w:rFonts w:ascii="Arial" w:hAnsi="Arial"/>
                        <w:b/>
                        <w:bCs/>
                        <w:color w:val="020079"/>
                        <w:sz w:val="20"/>
                        <w:szCs w:val="20"/>
                      </w:rPr>
                    </w:pPr>
                  </w:p>
                </w:txbxContent>
              </v:textbox>
              <w10:wrap type="square"/>
            </v:shape>
          </w:pict>
        </mc:Fallback>
      </mc:AlternateConten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1AC43F" w14:textId="77777777" w:rsidR="00E0412B" w:rsidRPr="00830632" w:rsidRDefault="00E0412B" w:rsidP="00830632">
    <w:pPr>
      <w:pStyle w:val="Header"/>
    </w:pPr>
    <w:r>
      <w:rPr>
        <w:noProof/>
      </w:rPr>
      <mc:AlternateContent>
        <mc:Choice Requires="wps">
          <w:drawing>
            <wp:anchor distT="45720" distB="45720" distL="114300" distR="114300" simplePos="0" relativeHeight="251660800" behindDoc="0" locked="0" layoutInCell="1" allowOverlap="1" wp14:anchorId="01E77CC8" wp14:editId="28AABA9B">
              <wp:simplePos x="0" y="0"/>
              <wp:positionH relativeFrom="column">
                <wp:posOffset>-918845</wp:posOffset>
              </wp:positionH>
              <wp:positionV relativeFrom="paragraph">
                <wp:posOffset>-452755</wp:posOffset>
              </wp:positionV>
              <wp:extent cx="7795895" cy="494665"/>
              <wp:effectExtent l="0" t="0" r="0" b="635"/>
              <wp:wrapSquare wrapText="bothSides"/>
              <wp:docPr id="10665672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95895" cy="494665"/>
                      </a:xfrm>
                      <a:prstGeom prst="rect">
                        <a:avLst/>
                      </a:prstGeom>
                      <a:solidFill>
                        <a:srgbClr val="CDE4FF"/>
                      </a:solidFill>
                      <a:ln w="9525">
                        <a:noFill/>
                        <a:miter lim="800000"/>
                        <a:headEnd/>
                        <a:tailEnd/>
                      </a:ln>
                    </wps:spPr>
                    <wps:txb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E0412B" w:rsidRPr="0003357C" w14:paraId="5FC2BA35" w14:textId="77777777">
                            <w:tc>
                              <w:tcPr>
                                <w:tcW w:w="6084" w:type="dxa"/>
                              </w:tcPr>
                              <w:p w14:paraId="0730E7C1" w14:textId="77777777" w:rsidR="00E0412B" w:rsidRDefault="00E0412B" w:rsidP="009D1442">
                                <w:pPr>
                                  <w:rPr>
                                    <w:rFonts w:ascii="Arial" w:hAnsi="Arial"/>
                                    <w:b/>
                                    <w:bCs/>
                                    <w:color w:val="020079"/>
                                    <w:sz w:val="20"/>
                                    <w:szCs w:val="20"/>
                                  </w:rPr>
                                </w:pPr>
                                <w:r>
                                  <w:rPr>
                                    <w:rFonts w:ascii="Arial" w:hAnsi="Arial"/>
                                    <w:b/>
                                    <w:bCs/>
                                    <w:noProof/>
                                    <w:color w:val="020079"/>
                                    <w:sz w:val="20"/>
                                    <w:szCs w:val="20"/>
                                  </w:rPr>
                                  <w:drawing>
                                    <wp:inline distT="0" distB="0" distL="0" distR="0" wp14:anchorId="0D0C087C" wp14:editId="21AE3B04">
                                      <wp:extent cx="1499616" cy="448056"/>
                                      <wp:effectExtent l="0" t="0" r="0" b="9525"/>
                                      <wp:docPr id="1643570578"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7A378125" w14:textId="77777777" w:rsidR="00E0412B" w:rsidRDefault="00E0412B" w:rsidP="00914CF0">
                                <w:pPr>
                                  <w:spacing w:after="40" w:line="259" w:lineRule="auto"/>
                                  <w:jc w:val="right"/>
                                  <w:rPr>
                                    <w:rFonts w:ascii="Arial" w:hAnsi="Arial"/>
                                    <w:b/>
                                    <w:color w:val="020079"/>
                                    <w:sz w:val="18"/>
                                    <w:szCs w:val="18"/>
                                  </w:rPr>
                                </w:pPr>
                                <w:r w:rsidRPr="0003357C">
                                  <w:rPr>
                                    <w:rFonts w:ascii="Arial" w:hAnsi="Arial"/>
                                    <w:b/>
                                    <w:color w:val="020079"/>
                                    <w:sz w:val="18"/>
                                    <w:szCs w:val="18"/>
                                  </w:rPr>
                                  <w:t xml:space="preserve">Notice of Funding Opportunity Part </w:t>
                                </w:r>
                                <w:r>
                                  <w:rPr>
                                    <w:rFonts w:ascii="Arial" w:hAnsi="Arial"/>
                                    <w:b/>
                                    <w:color w:val="020079"/>
                                    <w:sz w:val="18"/>
                                    <w:szCs w:val="18"/>
                                  </w:rPr>
                                  <w:t>1</w:t>
                                </w:r>
                              </w:p>
                              <w:p w14:paraId="3E6264D3" w14:textId="42AECF4D" w:rsidR="00E0412B" w:rsidRPr="00545CBA" w:rsidRDefault="00E0412B" w:rsidP="00914CF0">
                                <w:pPr>
                                  <w:spacing w:after="40" w:line="259" w:lineRule="auto"/>
                                  <w:jc w:val="right"/>
                                  <w:rPr>
                                    <w:rFonts w:ascii="Arial" w:hAnsi="Arial"/>
                                    <w:b/>
                                    <w:i/>
                                    <w:iCs/>
                                    <w:color w:val="020079"/>
                                    <w:sz w:val="18"/>
                                    <w:szCs w:val="18"/>
                                  </w:rPr>
                                </w:pPr>
                                <w:r w:rsidRPr="00545CBA">
                                  <w:rPr>
                                    <w:rFonts w:ascii="Arial" w:hAnsi="Arial"/>
                                    <w:b/>
                                    <w:i/>
                                    <w:iCs/>
                                    <w:color w:val="020079"/>
                                    <w:sz w:val="18"/>
                                    <w:szCs w:val="18"/>
                                  </w:rPr>
                                  <w:t xml:space="preserve">Section </w:t>
                                </w:r>
                                <w:r>
                                  <w:rPr>
                                    <w:rFonts w:ascii="Arial" w:hAnsi="Arial"/>
                                    <w:b/>
                                    <w:i/>
                                    <w:iCs/>
                                    <w:color w:val="020079"/>
                                    <w:sz w:val="18"/>
                                    <w:szCs w:val="18"/>
                                  </w:rPr>
                                  <w:t xml:space="preserve">V: </w:t>
                                </w:r>
                                <w:r w:rsidR="00191D48">
                                  <w:rPr>
                                    <w:rFonts w:ascii="Arial" w:hAnsi="Arial"/>
                                    <w:b/>
                                    <w:i/>
                                    <w:iCs/>
                                    <w:color w:val="020079"/>
                                    <w:sz w:val="18"/>
                                    <w:szCs w:val="18"/>
                                  </w:rPr>
                                  <w:t>Submission Requirements and Deadlines</w:t>
                                </w:r>
                              </w:p>
                            </w:tc>
                          </w:tr>
                        </w:tbl>
                        <w:p w14:paraId="4C6E6F00" w14:textId="77777777" w:rsidR="00E0412B" w:rsidRDefault="00E0412B" w:rsidP="00B945E4">
                          <w:pPr>
                            <w:ind w:left="630"/>
                            <w:rPr>
                              <w:rFonts w:ascii="Arial" w:hAnsi="Arial"/>
                              <w:b/>
                              <w:bCs/>
                              <w:color w:val="020079"/>
                              <w:sz w:val="20"/>
                              <w:szCs w:val="20"/>
                            </w:rPr>
                          </w:pPr>
                        </w:p>
                        <w:p w14:paraId="43A5347B" w14:textId="77777777" w:rsidR="00E0412B" w:rsidRDefault="00E0412B" w:rsidP="00B945E4">
                          <w:pPr>
                            <w:ind w:left="630"/>
                            <w:rPr>
                              <w:rFonts w:ascii="Arial" w:hAnsi="Arial"/>
                              <w:b/>
                              <w:bCs/>
                              <w:color w:val="020079"/>
                              <w:sz w:val="20"/>
                              <w:szCs w:val="20"/>
                            </w:rPr>
                          </w:pPr>
                        </w:p>
                        <w:p w14:paraId="33DB3896" w14:textId="77777777" w:rsidR="00E0412B" w:rsidRPr="00994576" w:rsidRDefault="00E0412B" w:rsidP="00B945E4">
                          <w:pPr>
                            <w:ind w:left="630"/>
                            <w:rPr>
                              <w:rFonts w:ascii="Arial" w:hAnsi="Arial"/>
                              <w:b/>
                              <w:bCs/>
                              <w:color w:val="020079"/>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01E77CC8" id="_x0000_t202" coordsize="21600,21600" o:spt="202" path="m,l,21600r21600,l21600,xe">
              <v:stroke joinstyle="miter"/>
              <v:path gradientshapeok="t" o:connecttype="rect"/>
            </v:shapetype>
            <v:shape id="_x0000_s1036" type="#_x0000_t202" style="position:absolute;margin-left:-72.35pt;margin-top:-35.65pt;width:613.85pt;height:38.95pt;z-index:2516608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" fillcolor="#cde4ff" stroked="f">
              <v:textbo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E0412B" w:rsidRPr="0003357C" w14:paraId="5FC2BA35" w14:textId="77777777">
                      <w:tc>
                        <w:tcPr>
                          <w:tcW w:w="6084" w:type="dxa"/>
                        </w:tcPr>
                        <w:p w14:paraId="0730E7C1" w14:textId="77777777" w:rsidR="00E0412B" w:rsidRDefault="00E0412B" w:rsidP="009D1442">
                          <w:pPr>
                            <w:rPr>
                              <w:rFonts w:ascii="Arial" w:hAnsi="Arial"/>
                              <w:b/>
                              <w:bCs/>
                              <w:color w:val="020079"/>
                              <w:sz w:val="20"/>
                              <w:szCs w:val="20"/>
                            </w:rPr>
                          </w:pPr>
                          <w:r>
                            <w:rPr>
                              <w:rFonts w:ascii="Arial" w:hAnsi="Arial"/>
                              <w:b/>
                              <w:bCs/>
                              <w:noProof/>
                              <w:color w:val="020079"/>
                              <w:sz w:val="20"/>
                              <w:szCs w:val="20"/>
                            </w:rPr>
                            <w:drawing>
                              <wp:inline distT="0" distB="0" distL="0" distR="0" wp14:anchorId="0D0C087C" wp14:editId="21AE3B04">
                                <wp:extent cx="1499616" cy="448056"/>
                                <wp:effectExtent l="0" t="0" r="0" b="9525"/>
                                <wp:docPr id="1643570578"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7A378125" w14:textId="77777777" w:rsidR="00E0412B" w:rsidRDefault="00E0412B" w:rsidP="00914CF0">
                          <w:pPr>
                            <w:spacing w:after="40" w:line="259" w:lineRule="auto"/>
                            <w:jc w:val="right"/>
                            <w:rPr>
                              <w:rFonts w:ascii="Arial" w:hAnsi="Arial"/>
                              <w:b/>
                              <w:color w:val="020079"/>
                              <w:sz w:val="18"/>
                              <w:szCs w:val="18"/>
                            </w:rPr>
                          </w:pPr>
                          <w:r w:rsidRPr="0003357C">
                            <w:rPr>
                              <w:rFonts w:ascii="Arial" w:hAnsi="Arial"/>
                              <w:b/>
                              <w:color w:val="020079"/>
                              <w:sz w:val="18"/>
                              <w:szCs w:val="18"/>
                            </w:rPr>
                            <w:t xml:space="preserve">Notice of Funding Opportunity Part </w:t>
                          </w:r>
                          <w:r>
                            <w:rPr>
                              <w:rFonts w:ascii="Arial" w:hAnsi="Arial"/>
                              <w:b/>
                              <w:color w:val="020079"/>
                              <w:sz w:val="18"/>
                              <w:szCs w:val="18"/>
                            </w:rPr>
                            <w:t>1</w:t>
                          </w:r>
                        </w:p>
                        <w:p w14:paraId="3E6264D3" w14:textId="42AECF4D" w:rsidR="00E0412B" w:rsidRPr="00545CBA" w:rsidRDefault="00E0412B" w:rsidP="00914CF0">
                          <w:pPr>
                            <w:spacing w:after="40" w:line="259" w:lineRule="auto"/>
                            <w:jc w:val="right"/>
                            <w:rPr>
                              <w:rFonts w:ascii="Arial" w:hAnsi="Arial"/>
                              <w:b/>
                              <w:i/>
                              <w:iCs/>
                              <w:color w:val="020079"/>
                              <w:sz w:val="18"/>
                              <w:szCs w:val="18"/>
                            </w:rPr>
                          </w:pPr>
                          <w:r w:rsidRPr="00545CBA">
                            <w:rPr>
                              <w:rFonts w:ascii="Arial" w:hAnsi="Arial"/>
                              <w:b/>
                              <w:i/>
                              <w:iCs/>
                              <w:color w:val="020079"/>
                              <w:sz w:val="18"/>
                              <w:szCs w:val="18"/>
                            </w:rPr>
                            <w:t xml:space="preserve">Section </w:t>
                          </w:r>
                          <w:r>
                            <w:rPr>
                              <w:rFonts w:ascii="Arial" w:hAnsi="Arial"/>
                              <w:b/>
                              <w:i/>
                              <w:iCs/>
                              <w:color w:val="020079"/>
                              <w:sz w:val="18"/>
                              <w:szCs w:val="18"/>
                            </w:rPr>
                            <w:t xml:space="preserve">V: </w:t>
                          </w:r>
                          <w:r w:rsidR="00191D48">
                            <w:rPr>
                              <w:rFonts w:ascii="Arial" w:hAnsi="Arial"/>
                              <w:b/>
                              <w:i/>
                              <w:iCs/>
                              <w:color w:val="020079"/>
                              <w:sz w:val="18"/>
                              <w:szCs w:val="18"/>
                            </w:rPr>
                            <w:t>Submission Requirements and Deadlines</w:t>
                          </w:r>
                        </w:p>
                      </w:tc>
                    </w:tr>
                  </w:tbl>
                  <w:p w14:paraId="4C6E6F00" w14:textId="77777777" w:rsidR="00E0412B" w:rsidRDefault="00E0412B" w:rsidP="00B945E4">
                    <w:pPr>
                      <w:ind w:left="630"/>
                      <w:rPr>
                        <w:rFonts w:ascii="Arial" w:hAnsi="Arial"/>
                        <w:b/>
                        <w:bCs/>
                        <w:color w:val="020079"/>
                        <w:sz w:val="20"/>
                        <w:szCs w:val="20"/>
                      </w:rPr>
                    </w:pPr>
                  </w:p>
                  <w:p w14:paraId="43A5347B" w14:textId="77777777" w:rsidR="00E0412B" w:rsidRDefault="00E0412B" w:rsidP="00B945E4">
                    <w:pPr>
                      <w:ind w:left="630"/>
                      <w:rPr>
                        <w:rFonts w:ascii="Arial" w:hAnsi="Arial"/>
                        <w:b/>
                        <w:bCs/>
                        <w:color w:val="020079"/>
                        <w:sz w:val="20"/>
                        <w:szCs w:val="20"/>
                      </w:rPr>
                    </w:pPr>
                  </w:p>
                  <w:p w14:paraId="33DB3896" w14:textId="77777777" w:rsidR="00E0412B" w:rsidRPr="00994576" w:rsidRDefault="00E0412B" w:rsidP="00B945E4">
                    <w:pPr>
                      <w:ind w:left="630"/>
                      <w:rPr>
                        <w:rFonts w:ascii="Arial" w:hAnsi="Arial"/>
                        <w:b/>
                        <w:bCs/>
                        <w:color w:val="020079"/>
                        <w:sz w:val="20"/>
                        <w:szCs w:val="20"/>
                      </w:rPr>
                    </w:pPr>
                  </w:p>
                </w:txbxContent>
              </v:textbox>
              <w10:wrap type="square"/>
            </v:shape>
          </w:pict>
        </mc:Fallback>
      </mc:AlternateConten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F6D90" w14:textId="77777777" w:rsidR="00CE36B3" w:rsidRPr="00830632" w:rsidRDefault="00CE36B3" w:rsidP="00830632">
    <w:pPr>
      <w:pStyle w:val="Header"/>
    </w:pPr>
    <w:r>
      <w:rPr>
        <w:noProof/>
      </w:rPr>
      <mc:AlternateContent>
        <mc:Choice Requires="wps">
          <w:drawing>
            <wp:anchor distT="45720" distB="45720" distL="114300" distR="114300" simplePos="0" relativeHeight="251661824" behindDoc="0" locked="0" layoutInCell="1" allowOverlap="1" wp14:anchorId="239B07E7" wp14:editId="0D8AF38D">
              <wp:simplePos x="0" y="0"/>
              <wp:positionH relativeFrom="column">
                <wp:posOffset>-918845</wp:posOffset>
              </wp:positionH>
              <wp:positionV relativeFrom="paragraph">
                <wp:posOffset>-452755</wp:posOffset>
              </wp:positionV>
              <wp:extent cx="7795895" cy="494665"/>
              <wp:effectExtent l="0" t="0" r="0" b="635"/>
              <wp:wrapSquare wrapText="bothSides"/>
              <wp:docPr id="6935959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95895" cy="494665"/>
                      </a:xfrm>
                      <a:prstGeom prst="rect">
                        <a:avLst/>
                      </a:prstGeom>
                      <a:solidFill>
                        <a:srgbClr val="CDE4FF"/>
                      </a:solidFill>
                      <a:ln w="9525">
                        <a:noFill/>
                        <a:miter lim="800000"/>
                        <a:headEnd/>
                        <a:tailEnd/>
                      </a:ln>
                    </wps:spPr>
                    <wps:txb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CE36B3" w:rsidRPr="0003357C" w14:paraId="0083916F" w14:textId="77777777">
                            <w:tc>
                              <w:tcPr>
                                <w:tcW w:w="6084" w:type="dxa"/>
                              </w:tcPr>
                              <w:p w14:paraId="10B3CB18" w14:textId="77777777" w:rsidR="00CE36B3" w:rsidRDefault="00CE36B3" w:rsidP="009D1442">
                                <w:pPr>
                                  <w:rPr>
                                    <w:rFonts w:ascii="Arial" w:hAnsi="Arial"/>
                                    <w:b/>
                                    <w:bCs/>
                                    <w:color w:val="020079"/>
                                    <w:sz w:val="20"/>
                                    <w:szCs w:val="20"/>
                                  </w:rPr>
                                </w:pPr>
                                <w:r>
                                  <w:rPr>
                                    <w:rFonts w:ascii="Arial" w:hAnsi="Arial"/>
                                    <w:b/>
                                    <w:bCs/>
                                    <w:noProof/>
                                    <w:color w:val="020079"/>
                                    <w:sz w:val="20"/>
                                    <w:szCs w:val="20"/>
                                  </w:rPr>
                                  <w:drawing>
                                    <wp:inline distT="0" distB="0" distL="0" distR="0" wp14:anchorId="3BF0A065" wp14:editId="19461424">
                                      <wp:extent cx="1499616" cy="448056"/>
                                      <wp:effectExtent l="0" t="0" r="0" b="9525"/>
                                      <wp:docPr id="1546723205"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5C83099F" w14:textId="77777777" w:rsidR="00CE36B3" w:rsidRDefault="00CE36B3" w:rsidP="00914CF0">
                                <w:pPr>
                                  <w:spacing w:after="40" w:line="259" w:lineRule="auto"/>
                                  <w:jc w:val="right"/>
                                  <w:rPr>
                                    <w:rFonts w:ascii="Arial" w:hAnsi="Arial"/>
                                    <w:b/>
                                    <w:color w:val="020079"/>
                                    <w:sz w:val="18"/>
                                    <w:szCs w:val="18"/>
                                  </w:rPr>
                                </w:pPr>
                                <w:r w:rsidRPr="0003357C">
                                  <w:rPr>
                                    <w:rFonts w:ascii="Arial" w:hAnsi="Arial"/>
                                    <w:b/>
                                    <w:color w:val="020079"/>
                                    <w:sz w:val="18"/>
                                    <w:szCs w:val="18"/>
                                  </w:rPr>
                                  <w:t xml:space="preserve">Notice of Funding Opportunity Part </w:t>
                                </w:r>
                                <w:r>
                                  <w:rPr>
                                    <w:rFonts w:ascii="Arial" w:hAnsi="Arial"/>
                                    <w:b/>
                                    <w:color w:val="020079"/>
                                    <w:sz w:val="18"/>
                                    <w:szCs w:val="18"/>
                                  </w:rPr>
                                  <w:t>1</w:t>
                                </w:r>
                              </w:p>
                              <w:p w14:paraId="2A14F18E" w14:textId="62EDCB5C" w:rsidR="00CE36B3" w:rsidRPr="00545CBA" w:rsidRDefault="00CE36B3" w:rsidP="00914CF0">
                                <w:pPr>
                                  <w:spacing w:after="40" w:line="259" w:lineRule="auto"/>
                                  <w:jc w:val="right"/>
                                  <w:rPr>
                                    <w:rFonts w:ascii="Arial" w:hAnsi="Arial"/>
                                    <w:b/>
                                    <w:i/>
                                    <w:iCs/>
                                    <w:color w:val="020079"/>
                                    <w:sz w:val="18"/>
                                    <w:szCs w:val="18"/>
                                  </w:rPr>
                                </w:pPr>
                                <w:r w:rsidRPr="00545CBA">
                                  <w:rPr>
                                    <w:rFonts w:ascii="Arial" w:hAnsi="Arial"/>
                                    <w:b/>
                                    <w:i/>
                                    <w:iCs/>
                                    <w:color w:val="020079"/>
                                    <w:sz w:val="18"/>
                                    <w:szCs w:val="18"/>
                                  </w:rPr>
                                  <w:t xml:space="preserve">Section </w:t>
                                </w:r>
                                <w:r>
                                  <w:rPr>
                                    <w:rFonts w:ascii="Arial" w:hAnsi="Arial"/>
                                    <w:b/>
                                    <w:i/>
                                    <w:iCs/>
                                    <w:color w:val="020079"/>
                                    <w:sz w:val="18"/>
                                    <w:szCs w:val="18"/>
                                  </w:rPr>
                                  <w:t>VI: Application Review Information</w:t>
                                </w:r>
                              </w:p>
                            </w:tc>
                          </w:tr>
                        </w:tbl>
                        <w:p w14:paraId="526EEF51" w14:textId="77777777" w:rsidR="00CE36B3" w:rsidRDefault="00CE36B3" w:rsidP="00B945E4">
                          <w:pPr>
                            <w:ind w:left="630"/>
                            <w:rPr>
                              <w:rFonts w:ascii="Arial" w:hAnsi="Arial"/>
                              <w:b/>
                              <w:bCs/>
                              <w:color w:val="020079"/>
                              <w:sz w:val="20"/>
                              <w:szCs w:val="20"/>
                            </w:rPr>
                          </w:pPr>
                        </w:p>
                        <w:p w14:paraId="04DFE5C6" w14:textId="77777777" w:rsidR="00CE36B3" w:rsidRDefault="00CE36B3" w:rsidP="00B945E4">
                          <w:pPr>
                            <w:ind w:left="630"/>
                            <w:rPr>
                              <w:rFonts w:ascii="Arial" w:hAnsi="Arial"/>
                              <w:b/>
                              <w:bCs/>
                              <w:color w:val="020079"/>
                              <w:sz w:val="20"/>
                              <w:szCs w:val="20"/>
                            </w:rPr>
                          </w:pPr>
                        </w:p>
                        <w:p w14:paraId="1C7E98BA" w14:textId="77777777" w:rsidR="00CE36B3" w:rsidRPr="00994576" w:rsidRDefault="00CE36B3" w:rsidP="00B945E4">
                          <w:pPr>
                            <w:ind w:left="630"/>
                            <w:rPr>
                              <w:rFonts w:ascii="Arial" w:hAnsi="Arial"/>
                              <w:b/>
                              <w:bCs/>
                              <w:color w:val="020079"/>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239B07E7" id="_x0000_t202" coordsize="21600,21600" o:spt="202" path="m,l,21600r21600,l21600,xe">
              <v:stroke joinstyle="miter"/>
              <v:path gradientshapeok="t" o:connecttype="rect"/>
            </v:shapetype>
            <v:shape id="_x0000_s1037" type="#_x0000_t202" style="position:absolute;margin-left:-72.35pt;margin-top:-35.65pt;width:613.85pt;height:38.95pt;z-index:2516618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" fillcolor="#cde4ff" stroked="f">
              <v:textbo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CE36B3" w:rsidRPr="0003357C" w14:paraId="0083916F" w14:textId="77777777">
                      <w:tc>
                        <w:tcPr>
                          <w:tcW w:w="6084" w:type="dxa"/>
                        </w:tcPr>
                        <w:p w14:paraId="10B3CB18" w14:textId="77777777" w:rsidR="00CE36B3" w:rsidRDefault="00CE36B3" w:rsidP="009D1442">
                          <w:pPr>
                            <w:rPr>
                              <w:rFonts w:ascii="Arial" w:hAnsi="Arial"/>
                              <w:b/>
                              <w:bCs/>
                              <w:color w:val="020079"/>
                              <w:sz w:val="20"/>
                              <w:szCs w:val="20"/>
                            </w:rPr>
                          </w:pPr>
                          <w:r>
                            <w:rPr>
                              <w:rFonts w:ascii="Arial" w:hAnsi="Arial"/>
                              <w:b/>
                              <w:bCs/>
                              <w:noProof/>
                              <w:color w:val="020079"/>
                              <w:sz w:val="20"/>
                              <w:szCs w:val="20"/>
                            </w:rPr>
                            <w:drawing>
                              <wp:inline distT="0" distB="0" distL="0" distR="0" wp14:anchorId="3BF0A065" wp14:editId="19461424">
                                <wp:extent cx="1499616" cy="448056"/>
                                <wp:effectExtent l="0" t="0" r="0" b="9525"/>
                                <wp:docPr id="1546723205"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5C83099F" w14:textId="77777777" w:rsidR="00CE36B3" w:rsidRDefault="00CE36B3" w:rsidP="00914CF0">
                          <w:pPr>
                            <w:spacing w:after="40" w:line="259" w:lineRule="auto"/>
                            <w:jc w:val="right"/>
                            <w:rPr>
                              <w:rFonts w:ascii="Arial" w:hAnsi="Arial"/>
                              <w:b/>
                              <w:color w:val="020079"/>
                              <w:sz w:val="18"/>
                              <w:szCs w:val="18"/>
                            </w:rPr>
                          </w:pPr>
                          <w:r w:rsidRPr="0003357C">
                            <w:rPr>
                              <w:rFonts w:ascii="Arial" w:hAnsi="Arial"/>
                              <w:b/>
                              <w:color w:val="020079"/>
                              <w:sz w:val="18"/>
                              <w:szCs w:val="18"/>
                            </w:rPr>
                            <w:t xml:space="preserve">Notice of Funding Opportunity Part </w:t>
                          </w:r>
                          <w:r>
                            <w:rPr>
                              <w:rFonts w:ascii="Arial" w:hAnsi="Arial"/>
                              <w:b/>
                              <w:color w:val="020079"/>
                              <w:sz w:val="18"/>
                              <w:szCs w:val="18"/>
                            </w:rPr>
                            <w:t>1</w:t>
                          </w:r>
                        </w:p>
                        <w:p w14:paraId="2A14F18E" w14:textId="62EDCB5C" w:rsidR="00CE36B3" w:rsidRPr="00545CBA" w:rsidRDefault="00CE36B3" w:rsidP="00914CF0">
                          <w:pPr>
                            <w:spacing w:after="40" w:line="259" w:lineRule="auto"/>
                            <w:jc w:val="right"/>
                            <w:rPr>
                              <w:rFonts w:ascii="Arial" w:hAnsi="Arial"/>
                              <w:b/>
                              <w:i/>
                              <w:iCs/>
                              <w:color w:val="020079"/>
                              <w:sz w:val="18"/>
                              <w:szCs w:val="18"/>
                            </w:rPr>
                          </w:pPr>
                          <w:r w:rsidRPr="00545CBA">
                            <w:rPr>
                              <w:rFonts w:ascii="Arial" w:hAnsi="Arial"/>
                              <w:b/>
                              <w:i/>
                              <w:iCs/>
                              <w:color w:val="020079"/>
                              <w:sz w:val="18"/>
                              <w:szCs w:val="18"/>
                            </w:rPr>
                            <w:t xml:space="preserve">Section </w:t>
                          </w:r>
                          <w:r>
                            <w:rPr>
                              <w:rFonts w:ascii="Arial" w:hAnsi="Arial"/>
                              <w:b/>
                              <w:i/>
                              <w:iCs/>
                              <w:color w:val="020079"/>
                              <w:sz w:val="18"/>
                              <w:szCs w:val="18"/>
                            </w:rPr>
                            <w:t>VI: Application Review Information</w:t>
                          </w:r>
                        </w:p>
                      </w:tc>
                    </w:tr>
                  </w:tbl>
                  <w:p w14:paraId="526EEF51" w14:textId="77777777" w:rsidR="00CE36B3" w:rsidRDefault="00CE36B3" w:rsidP="00B945E4">
                    <w:pPr>
                      <w:ind w:left="630"/>
                      <w:rPr>
                        <w:rFonts w:ascii="Arial" w:hAnsi="Arial"/>
                        <w:b/>
                        <w:bCs/>
                        <w:color w:val="020079"/>
                        <w:sz w:val="20"/>
                        <w:szCs w:val="20"/>
                      </w:rPr>
                    </w:pPr>
                  </w:p>
                  <w:p w14:paraId="04DFE5C6" w14:textId="77777777" w:rsidR="00CE36B3" w:rsidRDefault="00CE36B3" w:rsidP="00B945E4">
                    <w:pPr>
                      <w:ind w:left="630"/>
                      <w:rPr>
                        <w:rFonts w:ascii="Arial" w:hAnsi="Arial"/>
                        <w:b/>
                        <w:bCs/>
                        <w:color w:val="020079"/>
                        <w:sz w:val="20"/>
                        <w:szCs w:val="20"/>
                      </w:rPr>
                    </w:pPr>
                  </w:p>
                  <w:p w14:paraId="1C7E98BA" w14:textId="77777777" w:rsidR="00CE36B3" w:rsidRPr="00994576" w:rsidRDefault="00CE36B3" w:rsidP="00B945E4">
                    <w:pPr>
                      <w:ind w:left="630"/>
                      <w:rPr>
                        <w:rFonts w:ascii="Arial" w:hAnsi="Arial"/>
                        <w:b/>
                        <w:bCs/>
                        <w:color w:val="020079"/>
                        <w:sz w:val="20"/>
                        <w:szCs w:val="20"/>
                      </w:rPr>
                    </w:pPr>
                  </w:p>
                </w:txbxContent>
              </v:textbox>
              <w10:wrap type="square"/>
            </v:shape>
          </w:pict>
        </mc:Fallback>
      </mc:AlternateConten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BFF5B1" w14:textId="77777777" w:rsidR="00B409D8" w:rsidRPr="00830632" w:rsidRDefault="00B409D8" w:rsidP="00830632">
    <w:pPr>
      <w:pStyle w:val="Header"/>
    </w:pPr>
    <w:r>
      <w:rPr>
        <w:noProof/>
      </w:rPr>
      <mc:AlternateContent>
        <mc:Choice Requires="wps">
          <w:drawing>
            <wp:anchor distT="45720" distB="45720" distL="114300" distR="114300" simplePos="0" relativeHeight="251662848" behindDoc="0" locked="0" layoutInCell="1" allowOverlap="1" wp14:anchorId="3E416CE7" wp14:editId="6EFBBF71">
              <wp:simplePos x="0" y="0"/>
              <wp:positionH relativeFrom="column">
                <wp:posOffset>-918845</wp:posOffset>
              </wp:positionH>
              <wp:positionV relativeFrom="paragraph">
                <wp:posOffset>-452755</wp:posOffset>
              </wp:positionV>
              <wp:extent cx="7795895" cy="494665"/>
              <wp:effectExtent l="0" t="0" r="0" b="635"/>
              <wp:wrapSquare wrapText="bothSides"/>
              <wp:docPr id="22431203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95895" cy="494665"/>
                      </a:xfrm>
                      <a:prstGeom prst="rect">
                        <a:avLst/>
                      </a:prstGeom>
                      <a:solidFill>
                        <a:srgbClr val="CDE4FF"/>
                      </a:solidFill>
                      <a:ln w="9525">
                        <a:noFill/>
                        <a:miter lim="800000"/>
                        <a:headEnd/>
                        <a:tailEnd/>
                      </a:ln>
                    </wps:spPr>
                    <wps:txb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B409D8" w:rsidRPr="0003357C" w14:paraId="3BF34E1D" w14:textId="77777777">
                            <w:tc>
                              <w:tcPr>
                                <w:tcW w:w="6084" w:type="dxa"/>
                              </w:tcPr>
                              <w:p w14:paraId="6B1FA7F4" w14:textId="77777777" w:rsidR="00B409D8" w:rsidRDefault="00B409D8" w:rsidP="009D1442">
                                <w:pPr>
                                  <w:rPr>
                                    <w:rFonts w:ascii="Arial" w:hAnsi="Arial"/>
                                    <w:b/>
                                    <w:bCs/>
                                    <w:color w:val="020079"/>
                                    <w:sz w:val="20"/>
                                    <w:szCs w:val="20"/>
                                  </w:rPr>
                                </w:pPr>
                                <w:r>
                                  <w:rPr>
                                    <w:rFonts w:ascii="Arial" w:hAnsi="Arial"/>
                                    <w:b/>
                                    <w:bCs/>
                                    <w:noProof/>
                                    <w:color w:val="020079"/>
                                    <w:sz w:val="20"/>
                                    <w:szCs w:val="20"/>
                                  </w:rPr>
                                  <w:drawing>
                                    <wp:inline distT="0" distB="0" distL="0" distR="0" wp14:anchorId="36739EE3" wp14:editId="0CA331F3">
                                      <wp:extent cx="1499616" cy="448056"/>
                                      <wp:effectExtent l="0" t="0" r="0" b="9525"/>
                                      <wp:docPr id="1467980341"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387B1BB3" w14:textId="77777777" w:rsidR="00B409D8" w:rsidRDefault="00B409D8" w:rsidP="00914CF0">
                                <w:pPr>
                                  <w:spacing w:after="40" w:line="259" w:lineRule="auto"/>
                                  <w:jc w:val="right"/>
                                  <w:rPr>
                                    <w:rFonts w:ascii="Arial" w:hAnsi="Arial"/>
                                    <w:b/>
                                    <w:color w:val="020079"/>
                                    <w:sz w:val="18"/>
                                    <w:szCs w:val="18"/>
                                  </w:rPr>
                                </w:pPr>
                                <w:r w:rsidRPr="0003357C">
                                  <w:rPr>
                                    <w:rFonts w:ascii="Arial" w:hAnsi="Arial"/>
                                    <w:b/>
                                    <w:color w:val="020079"/>
                                    <w:sz w:val="18"/>
                                    <w:szCs w:val="18"/>
                                  </w:rPr>
                                  <w:t xml:space="preserve">Notice of Funding Opportunity Part </w:t>
                                </w:r>
                                <w:r>
                                  <w:rPr>
                                    <w:rFonts w:ascii="Arial" w:hAnsi="Arial"/>
                                    <w:b/>
                                    <w:color w:val="020079"/>
                                    <w:sz w:val="18"/>
                                    <w:szCs w:val="18"/>
                                  </w:rPr>
                                  <w:t>1</w:t>
                                </w:r>
                              </w:p>
                              <w:p w14:paraId="65E276C5" w14:textId="314D64D8" w:rsidR="00B409D8" w:rsidRPr="00545CBA" w:rsidRDefault="00B409D8" w:rsidP="00914CF0">
                                <w:pPr>
                                  <w:spacing w:after="40" w:line="259" w:lineRule="auto"/>
                                  <w:jc w:val="right"/>
                                  <w:rPr>
                                    <w:rFonts w:ascii="Arial" w:hAnsi="Arial"/>
                                    <w:b/>
                                    <w:i/>
                                    <w:iCs/>
                                    <w:color w:val="020079"/>
                                    <w:sz w:val="18"/>
                                    <w:szCs w:val="18"/>
                                  </w:rPr>
                                </w:pPr>
                                <w:r w:rsidRPr="00545CBA">
                                  <w:rPr>
                                    <w:rFonts w:ascii="Arial" w:hAnsi="Arial"/>
                                    <w:b/>
                                    <w:i/>
                                    <w:iCs/>
                                    <w:color w:val="020079"/>
                                    <w:sz w:val="18"/>
                                    <w:szCs w:val="18"/>
                                  </w:rPr>
                                  <w:t xml:space="preserve">Section </w:t>
                                </w:r>
                                <w:r>
                                  <w:rPr>
                                    <w:rFonts w:ascii="Arial" w:hAnsi="Arial"/>
                                    <w:b/>
                                    <w:i/>
                                    <w:iCs/>
                                    <w:color w:val="020079"/>
                                    <w:sz w:val="18"/>
                                    <w:szCs w:val="18"/>
                                  </w:rPr>
                                  <w:t>VII: Sele</w:t>
                                </w:r>
                                <w:r w:rsidR="009B3B40">
                                  <w:rPr>
                                    <w:rFonts w:ascii="Arial" w:hAnsi="Arial"/>
                                    <w:b/>
                                    <w:i/>
                                    <w:iCs/>
                                    <w:color w:val="020079"/>
                                    <w:sz w:val="18"/>
                                    <w:szCs w:val="18"/>
                                  </w:rPr>
                                  <w:t>ction and Award Notices</w:t>
                                </w:r>
                              </w:p>
                            </w:tc>
                          </w:tr>
                        </w:tbl>
                        <w:p w14:paraId="0008939E" w14:textId="77777777" w:rsidR="00B409D8" w:rsidRDefault="00B409D8" w:rsidP="00B945E4">
                          <w:pPr>
                            <w:ind w:left="630"/>
                            <w:rPr>
                              <w:rFonts w:ascii="Arial" w:hAnsi="Arial"/>
                              <w:b/>
                              <w:bCs/>
                              <w:color w:val="020079"/>
                              <w:sz w:val="20"/>
                              <w:szCs w:val="20"/>
                            </w:rPr>
                          </w:pPr>
                        </w:p>
                        <w:p w14:paraId="6413C925" w14:textId="77777777" w:rsidR="00B409D8" w:rsidRDefault="00B409D8" w:rsidP="00B945E4">
                          <w:pPr>
                            <w:ind w:left="630"/>
                            <w:rPr>
                              <w:rFonts w:ascii="Arial" w:hAnsi="Arial"/>
                              <w:b/>
                              <w:bCs/>
                              <w:color w:val="020079"/>
                              <w:sz w:val="20"/>
                              <w:szCs w:val="20"/>
                            </w:rPr>
                          </w:pPr>
                        </w:p>
                        <w:p w14:paraId="66188BD9" w14:textId="77777777" w:rsidR="00B409D8" w:rsidRPr="00994576" w:rsidRDefault="00B409D8" w:rsidP="00B945E4">
                          <w:pPr>
                            <w:ind w:left="630"/>
                            <w:rPr>
                              <w:rFonts w:ascii="Arial" w:hAnsi="Arial"/>
                              <w:b/>
                              <w:bCs/>
                              <w:color w:val="020079"/>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3E416CE7" id="_x0000_t202" coordsize="21600,21600" o:spt="202" path="m,l,21600r21600,l21600,xe">
              <v:stroke joinstyle="miter"/>
              <v:path gradientshapeok="t" o:connecttype="rect"/>
            </v:shapetype>
            <v:shape id="_x0000_s1038" type="#_x0000_t202" style="position:absolute;margin-left:-72.35pt;margin-top:-35.65pt;width:613.85pt;height:38.95pt;z-index:2516628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" fillcolor="#cde4ff" stroked="f">
              <v:textbo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B409D8" w:rsidRPr="0003357C" w14:paraId="3BF34E1D" w14:textId="77777777">
                      <w:tc>
                        <w:tcPr>
                          <w:tcW w:w="6084" w:type="dxa"/>
                        </w:tcPr>
                        <w:p w14:paraId="6B1FA7F4" w14:textId="77777777" w:rsidR="00B409D8" w:rsidRDefault="00B409D8" w:rsidP="009D1442">
                          <w:pPr>
                            <w:rPr>
                              <w:rFonts w:ascii="Arial" w:hAnsi="Arial"/>
                              <w:b/>
                              <w:bCs/>
                              <w:color w:val="020079"/>
                              <w:sz w:val="20"/>
                              <w:szCs w:val="20"/>
                            </w:rPr>
                          </w:pPr>
                          <w:r>
                            <w:rPr>
                              <w:rFonts w:ascii="Arial" w:hAnsi="Arial"/>
                              <w:b/>
                              <w:bCs/>
                              <w:noProof/>
                              <w:color w:val="020079"/>
                              <w:sz w:val="20"/>
                              <w:szCs w:val="20"/>
                            </w:rPr>
                            <w:drawing>
                              <wp:inline distT="0" distB="0" distL="0" distR="0" wp14:anchorId="36739EE3" wp14:editId="0CA331F3">
                                <wp:extent cx="1499616" cy="448056"/>
                                <wp:effectExtent l="0" t="0" r="0" b="9525"/>
                                <wp:docPr id="1467980341"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387B1BB3" w14:textId="77777777" w:rsidR="00B409D8" w:rsidRDefault="00B409D8" w:rsidP="00914CF0">
                          <w:pPr>
                            <w:spacing w:after="40" w:line="259" w:lineRule="auto"/>
                            <w:jc w:val="right"/>
                            <w:rPr>
                              <w:rFonts w:ascii="Arial" w:hAnsi="Arial"/>
                              <w:b/>
                              <w:color w:val="020079"/>
                              <w:sz w:val="18"/>
                              <w:szCs w:val="18"/>
                            </w:rPr>
                          </w:pPr>
                          <w:r w:rsidRPr="0003357C">
                            <w:rPr>
                              <w:rFonts w:ascii="Arial" w:hAnsi="Arial"/>
                              <w:b/>
                              <w:color w:val="020079"/>
                              <w:sz w:val="18"/>
                              <w:szCs w:val="18"/>
                            </w:rPr>
                            <w:t xml:space="preserve">Notice of Funding Opportunity Part </w:t>
                          </w:r>
                          <w:r>
                            <w:rPr>
                              <w:rFonts w:ascii="Arial" w:hAnsi="Arial"/>
                              <w:b/>
                              <w:color w:val="020079"/>
                              <w:sz w:val="18"/>
                              <w:szCs w:val="18"/>
                            </w:rPr>
                            <w:t>1</w:t>
                          </w:r>
                        </w:p>
                        <w:p w14:paraId="65E276C5" w14:textId="314D64D8" w:rsidR="00B409D8" w:rsidRPr="00545CBA" w:rsidRDefault="00B409D8" w:rsidP="00914CF0">
                          <w:pPr>
                            <w:spacing w:after="40" w:line="259" w:lineRule="auto"/>
                            <w:jc w:val="right"/>
                            <w:rPr>
                              <w:rFonts w:ascii="Arial" w:hAnsi="Arial"/>
                              <w:b/>
                              <w:i/>
                              <w:iCs/>
                              <w:color w:val="020079"/>
                              <w:sz w:val="18"/>
                              <w:szCs w:val="18"/>
                            </w:rPr>
                          </w:pPr>
                          <w:r w:rsidRPr="00545CBA">
                            <w:rPr>
                              <w:rFonts w:ascii="Arial" w:hAnsi="Arial"/>
                              <w:b/>
                              <w:i/>
                              <w:iCs/>
                              <w:color w:val="020079"/>
                              <w:sz w:val="18"/>
                              <w:szCs w:val="18"/>
                            </w:rPr>
                            <w:t xml:space="preserve">Section </w:t>
                          </w:r>
                          <w:r>
                            <w:rPr>
                              <w:rFonts w:ascii="Arial" w:hAnsi="Arial"/>
                              <w:b/>
                              <w:i/>
                              <w:iCs/>
                              <w:color w:val="020079"/>
                              <w:sz w:val="18"/>
                              <w:szCs w:val="18"/>
                            </w:rPr>
                            <w:t>VII: Sele</w:t>
                          </w:r>
                          <w:r w:rsidR="009B3B40">
                            <w:rPr>
                              <w:rFonts w:ascii="Arial" w:hAnsi="Arial"/>
                              <w:b/>
                              <w:i/>
                              <w:iCs/>
                              <w:color w:val="020079"/>
                              <w:sz w:val="18"/>
                              <w:szCs w:val="18"/>
                            </w:rPr>
                            <w:t>ction and Award Notices</w:t>
                          </w:r>
                        </w:p>
                      </w:tc>
                    </w:tr>
                  </w:tbl>
                  <w:p w14:paraId="0008939E" w14:textId="77777777" w:rsidR="00B409D8" w:rsidRDefault="00B409D8" w:rsidP="00B945E4">
                    <w:pPr>
                      <w:ind w:left="630"/>
                      <w:rPr>
                        <w:rFonts w:ascii="Arial" w:hAnsi="Arial"/>
                        <w:b/>
                        <w:bCs/>
                        <w:color w:val="020079"/>
                        <w:sz w:val="20"/>
                        <w:szCs w:val="20"/>
                      </w:rPr>
                    </w:pPr>
                  </w:p>
                  <w:p w14:paraId="6413C925" w14:textId="77777777" w:rsidR="00B409D8" w:rsidRDefault="00B409D8" w:rsidP="00B945E4">
                    <w:pPr>
                      <w:ind w:left="630"/>
                      <w:rPr>
                        <w:rFonts w:ascii="Arial" w:hAnsi="Arial"/>
                        <w:b/>
                        <w:bCs/>
                        <w:color w:val="020079"/>
                        <w:sz w:val="20"/>
                        <w:szCs w:val="20"/>
                      </w:rPr>
                    </w:pPr>
                  </w:p>
                  <w:p w14:paraId="66188BD9" w14:textId="77777777" w:rsidR="00B409D8" w:rsidRPr="00994576" w:rsidRDefault="00B409D8" w:rsidP="00B945E4">
                    <w:pPr>
                      <w:ind w:left="630"/>
                      <w:rPr>
                        <w:rFonts w:ascii="Arial" w:hAnsi="Arial"/>
                        <w:b/>
                        <w:bCs/>
                        <w:color w:val="020079"/>
                        <w:sz w:val="20"/>
                        <w:szCs w:val="20"/>
                      </w:rPr>
                    </w:pPr>
                  </w:p>
                </w:txbxContent>
              </v:textbox>
              <w10:wrap type="square"/>
            </v:shape>
          </w:pict>
        </mc:Fallback>
      </mc:AlternateConten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2242B1" w14:textId="4665509F" w:rsidR="00BC1A60" w:rsidRDefault="00BC1A60">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C6ABB" w14:textId="7986E708" w:rsidR="00621E4A" w:rsidRDefault="00536FFC">
    <w:pPr>
      <w:pStyle w:val="Header"/>
    </w:pPr>
    <w:r>
      <w:rPr>
        <w:noProof/>
      </w:rPr>
      <mc:AlternateContent>
        <mc:Choice Requires="wps">
          <w:drawing>
            <wp:anchor distT="45720" distB="45720" distL="114300" distR="114300" simplePos="0" relativeHeight="251664896" behindDoc="0" locked="0" layoutInCell="1" allowOverlap="1" wp14:anchorId="475A1797" wp14:editId="6D823F09">
              <wp:simplePos x="0" y="0"/>
              <wp:positionH relativeFrom="column">
                <wp:posOffset>-923925</wp:posOffset>
              </wp:positionH>
              <wp:positionV relativeFrom="paragraph">
                <wp:posOffset>-460213</wp:posOffset>
              </wp:positionV>
              <wp:extent cx="7795895" cy="494665"/>
              <wp:effectExtent l="0" t="0" r="0" b="635"/>
              <wp:wrapSquare wrapText="bothSides"/>
              <wp:docPr id="181977317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95895" cy="494665"/>
                      </a:xfrm>
                      <a:prstGeom prst="rect">
                        <a:avLst/>
                      </a:prstGeom>
                      <a:solidFill>
                        <a:srgbClr val="CDE4FF"/>
                      </a:solidFill>
                      <a:ln w="9525">
                        <a:noFill/>
                        <a:miter lim="800000"/>
                        <a:headEnd/>
                        <a:tailEnd/>
                      </a:ln>
                    </wps:spPr>
                    <wps:txb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536FFC" w:rsidRPr="0003357C" w14:paraId="6B61DE55" w14:textId="77777777">
                            <w:tc>
                              <w:tcPr>
                                <w:tcW w:w="6084" w:type="dxa"/>
                              </w:tcPr>
                              <w:p w14:paraId="2F5BD4BA" w14:textId="77777777" w:rsidR="00536FFC" w:rsidRDefault="00536FFC" w:rsidP="009D1442">
                                <w:pPr>
                                  <w:rPr>
                                    <w:rFonts w:ascii="Arial" w:hAnsi="Arial"/>
                                    <w:b/>
                                    <w:bCs/>
                                    <w:color w:val="020079"/>
                                    <w:sz w:val="20"/>
                                    <w:szCs w:val="20"/>
                                  </w:rPr>
                                </w:pPr>
                                <w:r>
                                  <w:rPr>
                                    <w:rFonts w:ascii="Arial" w:hAnsi="Arial"/>
                                    <w:b/>
                                    <w:bCs/>
                                    <w:noProof/>
                                    <w:color w:val="020079"/>
                                    <w:sz w:val="20"/>
                                    <w:szCs w:val="20"/>
                                  </w:rPr>
                                  <w:drawing>
                                    <wp:inline distT="0" distB="0" distL="0" distR="0" wp14:anchorId="4C05FCC9" wp14:editId="1CBF7F64">
                                      <wp:extent cx="1499616" cy="448056"/>
                                      <wp:effectExtent l="0" t="0" r="0" b="9525"/>
                                      <wp:docPr id="1535570444"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70FCA6C7" w14:textId="77777777" w:rsidR="00536FFC" w:rsidRDefault="00536FFC" w:rsidP="00914CF0">
                                <w:pPr>
                                  <w:spacing w:after="40" w:line="259" w:lineRule="auto"/>
                                  <w:jc w:val="right"/>
                                  <w:rPr>
                                    <w:rFonts w:ascii="Arial" w:hAnsi="Arial"/>
                                    <w:b/>
                                    <w:color w:val="020079"/>
                                    <w:sz w:val="18"/>
                                    <w:szCs w:val="18"/>
                                  </w:rPr>
                                </w:pPr>
                                <w:r w:rsidRPr="0003357C">
                                  <w:rPr>
                                    <w:rFonts w:ascii="Arial" w:hAnsi="Arial"/>
                                    <w:b/>
                                    <w:color w:val="020079"/>
                                    <w:sz w:val="18"/>
                                    <w:szCs w:val="18"/>
                                  </w:rPr>
                                  <w:t xml:space="preserve">Notice of Funding Opportunity Part </w:t>
                                </w:r>
                                <w:r>
                                  <w:rPr>
                                    <w:rFonts w:ascii="Arial" w:hAnsi="Arial"/>
                                    <w:b/>
                                    <w:color w:val="020079"/>
                                    <w:sz w:val="18"/>
                                    <w:szCs w:val="18"/>
                                  </w:rPr>
                                  <w:t>1</w:t>
                                </w:r>
                              </w:p>
                              <w:p w14:paraId="27971DE0" w14:textId="5103ED07" w:rsidR="00536FFC" w:rsidRPr="00545CBA" w:rsidRDefault="00536FFC" w:rsidP="00914CF0">
                                <w:pPr>
                                  <w:spacing w:after="40" w:line="259" w:lineRule="auto"/>
                                  <w:jc w:val="right"/>
                                  <w:rPr>
                                    <w:rFonts w:ascii="Arial" w:hAnsi="Arial"/>
                                    <w:b/>
                                    <w:i/>
                                    <w:iCs/>
                                    <w:color w:val="020079"/>
                                    <w:sz w:val="18"/>
                                    <w:szCs w:val="18"/>
                                  </w:rPr>
                                </w:pPr>
                                <w:r w:rsidRPr="00545CBA">
                                  <w:rPr>
                                    <w:rFonts w:ascii="Arial" w:hAnsi="Arial"/>
                                    <w:b/>
                                    <w:i/>
                                    <w:iCs/>
                                    <w:color w:val="020079"/>
                                    <w:sz w:val="18"/>
                                    <w:szCs w:val="18"/>
                                  </w:rPr>
                                  <w:t xml:space="preserve">Section </w:t>
                                </w:r>
                                <w:r>
                                  <w:rPr>
                                    <w:rFonts w:ascii="Arial" w:hAnsi="Arial"/>
                                    <w:b/>
                                    <w:i/>
                                    <w:iCs/>
                                    <w:color w:val="020079"/>
                                    <w:sz w:val="18"/>
                                    <w:szCs w:val="18"/>
                                  </w:rPr>
                                  <w:t>VIII: Award Administration Information</w:t>
                                </w:r>
                              </w:p>
                            </w:tc>
                          </w:tr>
                        </w:tbl>
                        <w:p w14:paraId="249B596B" w14:textId="77777777" w:rsidR="00536FFC" w:rsidRDefault="00536FFC" w:rsidP="00536FFC">
                          <w:pPr>
                            <w:ind w:left="630"/>
                            <w:rPr>
                              <w:rFonts w:ascii="Arial" w:hAnsi="Arial"/>
                              <w:b/>
                              <w:bCs/>
                              <w:color w:val="020079"/>
                              <w:sz w:val="20"/>
                              <w:szCs w:val="20"/>
                            </w:rPr>
                          </w:pPr>
                        </w:p>
                        <w:p w14:paraId="76C21F21" w14:textId="77777777" w:rsidR="00536FFC" w:rsidRDefault="00536FFC" w:rsidP="00536FFC">
                          <w:pPr>
                            <w:ind w:left="630"/>
                            <w:rPr>
                              <w:rFonts w:ascii="Arial" w:hAnsi="Arial"/>
                              <w:b/>
                              <w:bCs/>
                              <w:color w:val="020079"/>
                              <w:sz w:val="20"/>
                              <w:szCs w:val="20"/>
                            </w:rPr>
                          </w:pPr>
                        </w:p>
                        <w:p w14:paraId="10313D36" w14:textId="77777777" w:rsidR="00536FFC" w:rsidRPr="00994576" w:rsidRDefault="00536FFC" w:rsidP="00536FFC">
                          <w:pPr>
                            <w:ind w:left="630"/>
                            <w:rPr>
                              <w:rFonts w:ascii="Arial" w:hAnsi="Arial"/>
                              <w:b/>
                              <w:bCs/>
                              <w:color w:val="020079"/>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475A1797" id="_x0000_t202" coordsize="21600,21600" o:spt="202" path="m,l,21600r21600,l21600,xe">
              <v:stroke joinstyle="miter"/>
              <v:path gradientshapeok="t" o:connecttype="rect"/>
            </v:shapetype>
            <v:shape id="_x0000_s1039" type="#_x0000_t202" style="position:absolute;margin-left:-72.75pt;margin-top:-36.25pt;width:613.85pt;height:38.95pt;z-index:2516648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" fillcolor="#cde4ff" stroked="f">
              <v:textbo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536FFC" w:rsidRPr="0003357C" w14:paraId="6B61DE55" w14:textId="77777777">
                      <w:tc>
                        <w:tcPr>
                          <w:tcW w:w="6084" w:type="dxa"/>
                        </w:tcPr>
                        <w:p w14:paraId="2F5BD4BA" w14:textId="77777777" w:rsidR="00536FFC" w:rsidRDefault="00536FFC" w:rsidP="009D1442">
                          <w:pPr>
                            <w:rPr>
                              <w:rFonts w:ascii="Arial" w:hAnsi="Arial"/>
                              <w:b/>
                              <w:bCs/>
                              <w:color w:val="020079"/>
                              <w:sz w:val="20"/>
                              <w:szCs w:val="20"/>
                            </w:rPr>
                          </w:pPr>
                          <w:r>
                            <w:rPr>
                              <w:rFonts w:ascii="Arial" w:hAnsi="Arial"/>
                              <w:b/>
                              <w:bCs/>
                              <w:noProof/>
                              <w:color w:val="020079"/>
                              <w:sz w:val="20"/>
                              <w:szCs w:val="20"/>
                            </w:rPr>
                            <w:drawing>
                              <wp:inline distT="0" distB="0" distL="0" distR="0" wp14:anchorId="4C05FCC9" wp14:editId="1CBF7F64">
                                <wp:extent cx="1499616" cy="448056"/>
                                <wp:effectExtent l="0" t="0" r="0" b="9525"/>
                                <wp:docPr id="1535570444"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70FCA6C7" w14:textId="77777777" w:rsidR="00536FFC" w:rsidRDefault="00536FFC" w:rsidP="00914CF0">
                          <w:pPr>
                            <w:spacing w:after="40" w:line="259" w:lineRule="auto"/>
                            <w:jc w:val="right"/>
                            <w:rPr>
                              <w:rFonts w:ascii="Arial" w:hAnsi="Arial"/>
                              <w:b/>
                              <w:color w:val="020079"/>
                              <w:sz w:val="18"/>
                              <w:szCs w:val="18"/>
                            </w:rPr>
                          </w:pPr>
                          <w:r w:rsidRPr="0003357C">
                            <w:rPr>
                              <w:rFonts w:ascii="Arial" w:hAnsi="Arial"/>
                              <w:b/>
                              <w:color w:val="020079"/>
                              <w:sz w:val="18"/>
                              <w:szCs w:val="18"/>
                            </w:rPr>
                            <w:t xml:space="preserve">Notice of Funding Opportunity Part </w:t>
                          </w:r>
                          <w:r>
                            <w:rPr>
                              <w:rFonts w:ascii="Arial" w:hAnsi="Arial"/>
                              <w:b/>
                              <w:color w:val="020079"/>
                              <w:sz w:val="18"/>
                              <w:szCs w:val="18"/>
                            </w:rPr>
                            <w:t>1</w:t>
                          </w:r>
                        </w:p>
                        <w:p w14:paraId="27971DE0" w14:textId="5103ED07" w:rsidR="00536FFC" w:rsidRPr="00545CBA" w:rsidRDefault="00536FFC" w:rsidP="00914CF0">
                          <w:pPr>
                            <w:spacing w:after="40" w:line="259" w:lineRule="auto"/>
                            <w:jc w:val="right"/>
                            <w:rPr>
                              <w:rFonts w:ascii="Arial" w:hAnsi="Arial"/>
                              <w:b/>
                              <w:i/>
                              <w:iCs/>
                              <w:color w:val="020079"/>
                              <w:sz w:val="18"/>
                              <w:szCs w:val="18"/>
                            </w:rPr>
                          </w:pPr>
                          <w:r w:rsidRPr="00545CBA">
                            <w:rPr>
                              <w:rFonts w:ascii="Arial" w:hAnsi="Arial"/>
                              <w:b/>
                              <w:i/>
                              <w:iCs/>
                              <w:color w:val="020079"/>
                              <w:sz w:val="18"/>
                              <w:szCs w:val="18"/>
                            </w:rPr>
                            <w:t xml:space="preserve">Section </w:t>
                          </w:r>
                          <w:r>
                            <w:rPr>
                              <w:rFonts w:ascii="Arial" w:hAnsi="Arial"/>
                              <w:b/>
                              <w:i/>
                              <w:iCs/>
                              <w:color w:val="020079"/>
                              <w:sz w:val="18"/>
                              <w:szCs w:val="18"/>
                            </w:rPr>
                            <w:t>VIII: Award Administration Information</w:t>
                          </w:r>
                        </w:p>
                      </w:tc>
                    </w:tr>
                  </w:tbl>
                  <w:p w14:paraId="249B596B" w14:textId="77777777" w:rsidR="00536FFC" w:rsidRDefault="00536FFC" w:rsidP="00536FFC">
                    <w:pPr>
                      <w:ind w:left="630"/>
                      <w:rPr>
                        <w:rFonts w:ascii="Arial" w:hAnsi="Arial"/>
                        <w:b/>
                        <w:bCs/>
                        <w:color w:val="020079"/>
                        <w:sz w:val="20"/>
                        <w:szCs w:val="20"/>
                      </w:rPr>
                    </w:pPr>
                  </w:p>
                  <w:p w14:paraId="76C21F21" w14:textId="77777777" w:rsidR="00536FFC" w:rsidRDefault="00536FFC" w:rsidP="00536FFC">
                    <w:pPr>
                      <w:ind w:left="630"/>
                      <w:rPr>
                        <w:rFonts w:ascii="Arial" w:hAnsi="Arial"/>
                        <w:b/>
                        <w:bCs/>
                        <w:color w:val="020079"/>
                        <w:sz w:val="20"/>
                        <w:szCs w:val="20"/>
                      </w:rPr>
                    </w:pPr>
                  </w:p>
                  <w:p w14:paraId="10313D36" w14:textId="77777777" w:rsidR="00536FFC" w:rsidRPr="00994576" w:rsidRDefault="00536FFC" w:rsidP="00536FFC">
                    <w:pPr>
                      <w:ind w:left="630"/>
                      <w:rPr>
                        <w:rFonts w:ascii="Arial" w:hAnsi="Arial"/>
                        <w:b/>
                        <w:bCs/>
                        <w:color w:val="020079"/>
                        <w:sz w:val="20"/>
                        <w:szCs w:val="20"/>
                      </w:rPr>
                    </w:pPr>
                  </w:p>
                </w:txbxContent>
              </v:textbox>
              <w10:wrap type="square"/>
            </v:shape>
          </w:pict>
        </mc:Fallback>
      </mc:AlternateConten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84A0C" w14:textId="7D1EEEC8" w:rsidR="00BC1A60" w:rsidRDefault="00E321F9">
    <w:pPr>
      <w:pStyle w:val="Header"/>
    </w:pPr>
    <w:r>
      <w:rPr>
        <w:noProof/>
      </w:rPr>
      <mc:AlternateContent>
        <mc:Choice Requires="wps">
          <w:drawing>
            <wp:anchor distT="45720" distB="45720" distL="114300" distR="114300" simplePos="0" relativeHeight="251663872" behindDoc="0" locked="0" layoutInCell="1" allowOverlap="1" wp14:anchorId="6996537E" wp14:editId="0C4A035B">
              <wp:simplePos x="0" y="0"/>
              <wp:positionH relativeFrom="column">
                <wp:posOffset>-908050</wp:posOffset>
              </wp:positionH>
              <wp:positionV relativeFrom="paragraph">
                <wp:posOffset>-443040</wp:posOffset>
              </wp:positionV>
              <wp:extent cx="7795895" cy="494665"/>
              <wp:effectExtent l="0" t="0" r="0" b="635"/>
              <wp:wrapSquare wrapText="bothSides"/>
              <wp:docPr id="33611807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95895" cy="494665"/>
                      </a:xfrm>
                      <a:prstGeom prst="rect">
                        <a:avLst/>
                      </a:prstGeom>
                      <a:solidFill>
                        <a:srgbClr val="CDE4FF"/>
                      </a:solidFill>
                      <a:ln w="9525">
                        <a:noFill/>
                        <a:miter lim="800000"/>
                        <a:headEnd/>
                        <a:tailEnd/>
                      </a:ln>
                    </wps:spPr>
                    <wps:txb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E321F9" w:rsidRPr="0003357C" w14:paraId="75AC180C" w14:textId="77777777">
                            <w:tc>
                              <w:tcPr>
                                <w:tcW w:w="6084" w:type="dxa"/>
                              </w:tcPr>
                              <w:p w14:paraId="10E2C16E" w14:textId="77777777" w:rsidR="00E321F9" w:rsidRDefault="00E321F9" w:rsidP="009D1442">
                                <w:pPr>
                                  <w:rPr>
                                    <w:rFonts w:ascii="Arial" w:hAnsi="Arial"/>
                                    <w:b/>
                                    <w:bCs/>
                                    <w:color w:val="020079"/>
                                    <w:sz w:val="20"/>
                                    <w:szCs w:val="20"/>
                                  </w:rPr>
                                </w:pPr>
                                <w:r>
                                  <w:rPr>
                                    <w:rFonts w:ascii="Arial" w:hAnsi="Arial"/>
                                    <w:b/>
                                    <w:bCs/>
                                    <w:noProof/>
                                    <w:color w:val="020079"/>
                                    <w:sz w:val="20"/>
                                    <w:szCs w:val="20"/>
                                  </w:rPr>
                                  <w:drawing>
                                    <wp:inline distT="0" distB="0" distL="0" distR="0" wp14:anchorId="60024328" wp14:editId="51D730B8">
                                      <wp:extent cx="1499616" cy="448056"/>
                                      <wp:effectExtent l="0" t="0" r="0" b="9525"/>
                                      <wp:docPr id="499981446"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6623568D" w14:textId="77777777" w:rsidR="00E321F9" w:rsidRDefault="00E321F9" w:rsidP="00914CF0">
                                <w:pPr>
                                  <w:spacing w:after="40" w:line="259" w:lineRule="auto"/>
                                  <w:jc w:val="right"/>
                                  <w:rPr>
                                    <w:rFonts w:ascii="Arial" w:hAnsi="Arial"/>
                                    <w:b/>
                                    <w:color w:val="020079"/>
                                    <w:sz w:val="18"/>
                                    <w:szCs w:val="18"/>
                                  </w:rPr>
                                </w:pPr>
                                <w:r w:rsidRPr="0003357C">
                                  <w:rPr>
                                    <w:rFonts w:ascii="Arial" w:hAnsi="Arial"/>
                                    <w:b/>
                                    <w:color w:val="020079"/>
                                    <w:sz w:val="18"/>
                                    <w:szCs w:val="18"/>
                                  </w:rPr>
                                  <w:t xml:space="preserve">Notice of Funding Opportunity Part </w:t>
                                </w:r>
                                <w:r>
                                  <w:rPr>
                                    <w:rFonts w:ascii="Arial" w:hAnsi="Arial"/>
                                    <w:b/>
                                    <w:color w:val="020079"/>
                                    <w:sz w:val="18"/>
                                    <w:szCs w:val="18"/>
                                  </w:rPr>
                                  <w:t>1</w:t>
                                </w:r>
                              </w:p>
                              <w:p w14:paraId="74BC44E6" w14:textId="0F19EE35" w:rsidR="00E321F9" w:rsidRPr="00545CBA" w:rsidRDefault="00E321F9" w:rsidP="00914CF0">
                                <w:pPr>
                                  <w:spacing w:after="40" w:line="259" w:lineRule="auto"/>
                                  <w:jc w:val="right"/>
                                  <w:rPr>
                                    <w:rFonts w:ascii="Arial" w:hAnsi="Arial"/>
                                    <w:b/>
                                    <w:i/>
                                    <w:iCs/>
                                    <w:color w:val="020079"/>
                                    <w:sz w:val="18"/>
                                    <w:szCs w:val="18"/>
                                  </w:rPr>
                                </w:pPr>
                                <w:r w:rsidRPr="00545CBA">
                                  <w:rPr>
                                    <w:rFonts w:ascii="Arial" w:hAnsi="Arial"/>
                                    <w:b/>
                                    <w:i/>
                                    <w:iCs/>
                                    <w:color w:val="020079"/>
                                    <w:sz w:val="18"/>
                                    <w:szCs w:val="18"/>
                                  </w:rPr>
                                  <w:t xml:space="preserve">Section </w:t>
                                </w:r>
                                <w:r>
                                  <w:rPr>
                                    <w:rFonts w:ascii="Arial" w:hAnsi="Arial"/>
                                    <w:b/>
                                    <w:i/>
                                    <w:iCs/>
                                    <w:color w:val="020079"/>
                                    <w:sz w:val="18"/>
                                    <w:szCs w:val="18"/>
                                  </w:rPr>
                                  <w:t>V</w:t>
                                </w:r>
                                <w:r w:rsidR="0046605E">
                                  <w:rPr>
                                    <w:rFonts w:ascii="Arial" w:hAnsi="Arial"/>
                                    <w:b/>
                                    <w:i/>
                                    <w:iCs/>
                                    <w:color w:val="020079"/>
                                    <w:sz w:val="18"/>
                                    <w:szCs w:val="18"/>
                                  </w:rPr>
                                  <w:t>I</w:t>
                                </w:r>
                                <w:r>
                                  <w:rPr>
                                    <w:rFonts w:ascii="Arial" w:hAnsi="Arial"/>
                                    <w:b/>
                                    <w:i/>
                                    <w:iCs/>
                                    <w:color w:val="020079"/>
                                    <w:sz w:val="18"/>
                                    <w:szCs w:val="18"/>
                                  </w:rPr>
                                  <w:t xml:space="preserve">II: </w:t>
                                </w:r>
                                <w:r w:rsidR="00D87C75">
                                  <w:rPr>
                                    <w:rFonts w:ascii="Arial" w:hAnsi="Arial"/>
                                    <w:b/>
                                    <w:i/>
                                    <w:iCs/>
                                    <w:color w:val="020079"/>
                                    <w:sz w:val="18"/>
                                    <w:szCs w:val="18"/>
                                  </w:rPr>
                                  <w:t>Award Administration Information</w:t>
                                </w:r>
                              </w:p>
                            </w:tc>
                          </w:tr>
                        </w:tbl>
                        <w:p w14:paraId="66238529" w14:textId="77777777" w:rsidR="00E321F9" w:rsidRDefault="00E321F9" w:rsidP="00E321F9">
                          <w:pPr>
                            <w:ind w:left="630"/>
                            <w:rPr>
                              <w:rFonts w:ascii="Arial" w:hAnsi="Arial"/>
                              <w:b/>
                              <w:bCs/>
                              <w:color w:val="020079"/>
                              <w:sz w:val="20"/>
                              <w:szCs w:val="20"/>
                            </w:rPr>
                          </w:pPr>
                        </w:p>
                        <w:p w14:paraId="7BB85905" w14:textId="77777777" w:rsidR="00E321F9" w:rsidRDefault="00E321F9" w:rsidP="00E321F9">
                          <w:pPr>
                            <w:ind w:left="630"/>
                            <w:rPr>
                              <w:rFonts w:ascii="Arial" w:hAnsi="Arial"/>
                              <w:b/>
                              <w:bCs/>
                              <w:color w:val="020079"/>
                              <w:sz w:val="20"/>
                              <w:szCs w:val="20"/>
                            </w:rPr>
                          </w:pPr>
                        </w:p>
                        <w:p w14:paraId="6A3C20EE" w14:textId="77777777" w:rsidR="00E321F9" w:rsidRPr="00994576" w:rsidRDefault="00E321F9" w:rsidP="00E321F9">
                          <w:pPr>
                            <w:ind w:left="630"/>
                            <w:rPr>
                              <w:rFonts w:ascii="Arial" w:hAnsi="Arial"/>
                              <w:b/>
                              <w:bCs/>
                              <w:color w:val="020079"/>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6996537E" id="_x0000_t202" coordsize="21600,21600" o:spt="202" path="m,l,21600r21600,l21600,xe">
              <v:stroke joinstyle="miter"/>
              <v:path gradientshapeok="t" o:connecttype="rect"/>
            </v:shapetype>
            <v:shape id="_x0000_s1040" type="#_x0000_t202" style="position:absolute;margin-left:-71.5pt;margin-top:-34.9pt;width:613.85pt;height:38.95pt;z-index:2516638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" fillcolor="#cde4ff" stroked="f">
              <v:textbo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E321F9" w:rsidRPr="0003357C" w14:paraId="75AC180C" w14:textId="77777777">
                      <w:tc>
                        <w:tcPr>
                          <w:tcW w:w="6084" w:type="dxa"/>
                        </w:tcPr>
                        <w:p w14:paraId="10E2C16E" w14:textId="77777777" w:rsidR="00E321F9" w:rsidRDefault="00E321F9" w:rsidP="009D1442">
                          <w:pPr>
                            <w:rPr>
                              <w:rFonts w:ascii="Arial" w:hAnsi="Arial"/>
                              <w:b/>
                              <w:bCs/>
                              <w:color w:val="020079"/>
                              <w:sz w:val="20"/>
                              <w:szCs w:val="20"/>
                            </w:rPr>
                          </w:pPr>
                          <w:r>
                            <w:rPr>
                              <w:rFonts w:ascii="Arial" w:hAnsi="Arial"/>
                              <w:b/>
                              <w:bCs/>
                              <w:noProof/>
                              <w:color w:val="020079"/>
                              <w:sz w:val="20"/>
                              <w:szCs w:val="20"/>
                            </w:rPr>
                            <w:drawing>
                              <wp:inline distT="0" distB="0" distL="0" distR="0" wp14:anchorId="60024328" wp14:editId="51D730B8">
                                <wp:extent cx="1499616" cy="448056"/>
                                <wp:effectExtent l="0" t="0" r="0" b="9525"/>
                                <wp:docPr id="499981446"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2">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6623568D" w14:textId="77777777" w:rsidR="00E321F9" w:rsidRDefault="00E321F9" w:rsidP="00914CF0">
                          <w:pPr>
                            <w:spacing w:after="40" w:line="259" w:lineRule="auto"/>
                            <w:jc w:val="right"/>
                            <w:rPr>
                              <w:rFonts w:ascii="Arial" w:hAnsi="Arial"/>
                              <w:b/>
                              <w:color w:val="020079"/>
                              <w:sz w:val="18"/>
                              <w:szCs w:val="18"/>
                            </w:rPr>
                          </w:pPr>
                          <w:r w:rsidRPr="0003357C">
                            <w:rPr>
                              <w:rFonts w:ascii="Arial" w:hAnsi="Arial"/>
                              <w:b/>
                              <w:color w:val="020079"/>
                              <w:sz w:val="18"/>
                              <w:szCs w:val="18"/>
                            </w:rPr>
                            <w:t xml:space="preserve">Notice of Funding Opportunity Part </w:t>
                          </w:r>
                          <w:r>
                            <w:rPr>
                              <w:rFonts w:ascii="Arial" w:hAnsi="Arial"/>
                              <w:b/>
                              <w:color w:val="020079"/>
                              <w:sz w:val="18"/>
                              <w:szCs w:val="18"/>
                            </w:rPr>
                            <w:t>1</w:t>
                          </w:r>
                        </w:p>
                        <w:p w14:paraId="74BC44E6" w14:textId="0F19EE35" w:rsidR="00E321F9" w:rsidRPr="00545CBA" w:rsidRDefault="00E321F9" w:rsidP="00914CF0">
                          <w:pPr>
                            <w:spacing w:after="40" w:line="259" w:lineRule="auto"/>
                            <w:jc w:val="right"/>
                            <w:rPr>
                              <w:rFonts w:ascii="Arial" w:hAnsi="Arial"/>
                              <w:b/>
                              <w:i/>
                              <w:iCs/>
                              <w:color w:val="020079"/>
                              <w:sz w:val="18"/>
                              <w:szCs w:val="18"/>
                            </w:rPr>
                          </w:pPr>
                          <w:r w:rsidRPr="00545CBA">
                            <w:rPr>
                              <w:rFonts w:ascii="Arial" w:hAnsi="Arial"/>
                              <w:b/>
                              <w:i/>
                              <w:iCs/>
                              <w:color w:val="020079"/>
                              <w:sz w:val="18"/>
                              <w:szCs w:val="18"/>
                            </w:rPr>
                            <w:t xml:space="preserve">Section </w:t>
                          </w:r>
                          <w:r>
                            <w:rPr>
                              <w:rFonts w:ascii="Arial" w:hAnsi="Arial"/>
                              <w:b/>
                              <w:i/>
                              <w:iCs/>
                              <w:color w:val="020079"/>
                              <w:sz w:val="18"/>
                              <w:szCs w:val="18"/>
                            </w:rPr>
                            <w:t>V</w:t>
                          </w:r>
                          <w:r w:rsidR="0046605E">
                            <w:rPr>
                              <w:rFonts w:ascii="Arial" w:hAnsi="Arial"/>
                              <w:b/>
                              <w:i/>
                              <w:iCs/>
                              <w:color w:val="020079"/>
                              <w:sz w:val="18"/>
                              <w:szCs w:val="18"/>
                            </w:rPr>
                            <w:t>I</w:t>
                          </w:r>
                          <w:r>
                            <w:rPr>
                              <w:rFonts w:ascii="Arial" w:hAnsi="Arial"/>
                              <w:b/>
                              <w:i/>
                              <w:iCs/>
                              <w:color w:val="020079"/>
                              <w:sz w:val="18"/>
                              <w:szCs w:val="18"/>
                            </w:rPr>
                            <w:t xml:space="preserve">II: </w:t>
                          </w:r>
                          <w:r w:rsidR="00D87C75">
                            <w:rPr>
                              <w:rFonts w:ascii="Arial" w:hAnsi="Arial"/>
                              <w:b/>
                              <w:i/>
                              <w:iCs/>
                              <w:color w:val="020079"/>
                              <w:sz w:val="18"/>
                              <w:szCs w:val="18"/>
                            </w:rPr>
                            <w:t>Award Administration Information</w:t>
                          </w:r>
                        </w:p>
                      </w:tc>
                    </w:tr>
                  </w:tbl>
                  <w:p w14:paraId="66238529" w14:textId="77777777" w:rsidR="00E321F9" w:rsidRDefault="00E321F9" w:rsidP="00E321F9">
                    <w:pPr>
                      <w:ind w:left="630"/>
                      <w:rPr>
                        <w:rFonts w:ascii="Arial" w:hAnsi="Arial"/>
                        <w:b/>
                        <w:bCs/>
                        <w:color w:val="020079"/>
                        <w:sz w:val="20"/>
                        <w:szCs w:val="20"/>
                      </w:rPr>
                    </w:pPr>
                  </w:p>
                  <w:p w14:paraId="7BB85905" w14:textId="77777777" w:rsidR="00E321F9" w:rsidRDefault="00E321F9" w:rsidP="00E321F9">
                    <w:pPr>
                      <w:ind w:left="630"/>
                      <w:rPr>
                        <w:rFonts w:ascii="Arial" w:hAnsi="Arial"/>
                        <w:b/>
                        <w:bCs/>
                        <w:color w:val="020079"/>
                        <w:sz w:val="20"/>
                        <w:szCs w:val="20"/>
                      </w:rPr>
                    </w:pPr>
                  </w:p>
                  <w:p w14:paraId="6A3C20EE" w14:textId="77777777" w:rsidR="00E321F9" w:rsidRPr="00994576" w:rsidRDefault="00E321F9" w:rsidP="00E321F9">
                    <w:pPr>
                      <w:ind w:left="630"/>
                      <w:rPr>
                        <w:rFonts w:ascii="Arial" w:hAnsi="Arial"/>
                        <w:b/>
                        <w:bCs/>
                        <w:color w:val="020079"/>
                        <w:sz w:val="20"/>
                        <w:szCs w:val="20"/>
                      </w:rPr>
                    </w:pPr>
                  </w:p>
                </w:txbxContent>
              </v:textbox>
              <w10:wrap type="squar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B06BC5" w14:textId="77777777" w:rsidR="00A133D4" w:rsidRDefault="00A133D4">
    <w:r>
      <w:cr/>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6B1B3C" w14:textId="77777777" w:rsidR="002F3757" w:rsidRDefault="002F3757">
    <w:pPr>
      <w:pStyle w:val="Header"/>
    </w:pPr>
    <w:r>
      <w:rPr>
        <w:noProof/>
      </w:rPr>
      <mc:AlternateContent>
        <mc:Choice Requires="wps">
          <w:drawing>
            <wp:anchor distT="45720" distB="45720" distL="114300" distR="114300" simplePos="0" relativeHeight="251658253" behindDoc="0" locked="0" layoutInCell="1" allowOverlap="1" wp14:anchorId="6400B000" wp14:editId="096CDCB9">
              <wp:simplePos x="0" y="0"/>
              <wp:positionH relativeFrom="column">
                <wp:posOffset>-923925</wp:posOffset>
              </wp:positionH>
              <wp:positionV relativeFrom="paragraph">
                <wp:posOffset>-439865</wp:posOffset>
              </wp:positionV>
              <wp:extent cx="7795895" cy="494665"/>
              <wp:effectExtent l="0" t="0" r="0" b="635"/>
              <wp:wrapSquare wrapText="bothSides"/>
              <wp:docPr id="134509454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95895" cy="494665"/>
                      </a:xfrm>
                      <a:prstGeom prst="rect">
                        <a:avLst/>
                      </a:prstGeom>
                      <a:solidFill>
                        <a:srgbClr val="CDE4FF"/>
                      </a:solidFill>
                      <a:ln w="9525">
                        <a:noFill/>
                        <a:miter lim="800000"/>
                        <a:headEnd/>
                        <a:tailEnd/>
                      </a:ln>
                    </wps:spPr>
                    <wps:txb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2F3757" w:rsidRPr="0003357C" w14:paraId="059A50AE" w14:textId="77777777">
                            <w:tc>
                              <w:tcPr>
                                <w:tcW w:w="6084" w:type="dxa"/>
                              </w:tcPr>
                              <w:p w14:paraId="34B090C8" w14:textId="77777777" w:rsidR="002F3757" w:rsidRDefault="002F3757" w:rsidP="009D1442">
                                <w:pPr>
                                  <w:rPr>
                                    <w:rFonts w:ascii="Arial" w:hAnsi="Arial"/>
                                    <w:b/>
                                    <w:bCs/>
                                    <w:color w:val="020079"/>
                                    <w:sz w:val="20"/>
                                    <w:szCs w:val="20"/>
                                  </w:rPr>
                                </w:pPr>
                                <w:r>
                                  <w:rPr>
                                    <w:rFonts w:ascii="Arial" w:hAnsi="Arial"/>
                                    <w:b/>
                                    <w:bCs/>
                                    <w:noProof/>
                                    <w:color w:val="020079"/>
                                    <w:sz w:val="20"/>
                                    <w:szCs w:val="20"/>
                                  </w:rPr>
                                  <w:drawing>
                                    <wp:inline distT="0" distB="0" distL="0" distR="0" wp14:anchorId="1EA0D2CF" wp14:editId="1AC4011B">
                                      <wp:extent cx="1499616" cy="448056"/>
                                      <wp:effectExtent l="0" t="0" r="0" b="9525"/>
                                      <wp:docPr id="1232397610"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74AF1827" w14:textId="77777777" w:rsidR="002F3757" w:rsidRDefault="002F3757" w:rsidP="00914CF0">
                                <w:pPr>
                                  <w:spacing w:after="40" w:line="259" w:lineRule="auto"/>
                                  <w:jc w:val="right"/>
                                  <w:rPr>
                                    <w:rFonts w:ascii="Arial" w:hAnsi="Arial"/>
                                    <w:b/>
                                    <w:color w:val="020079"/>
                                    <w:sz w:val="18"/>
                                    <w:szCs w:val="18"/>
                                  </w:rPr>
                                </w:pPr>
                                <w:r w:rsidRPr="0003357C">
                                  <w:rPr>
                                    <w:rFonts w:ascii="Arial" w:hAnsi="Arial"/>
                                    <w:b/>
                                    <w:color w:val="020079"/>
                                    <w:sz w:val="18"/>
                                    <w:szCs w:val="18"/>
                                  </w:rPr>
                                  <w:t xml:space="preserve">Notice of Funding Opportunity Part </w:t>
                                </w:r>
                                <w:r>
                                  <w:rPr>
                                    <w:rFonts w:ascii="Arial" w:hAnsi="Arial"/>
                                    <w:b/>
                                    <w:color w:val="020079"/>
                                    <w:sz w:val="18"/>
                                    <w:szCs w:val="18"/>
                                  </w:rPr>
                                  <w:t>1</w:t>
                                </w:r>
                              </w:p>
                              <w:p w14:paraId="7C3E85A7" w14:textId="59874308" w:rsidR="002F3757" w:rsidRPr="00545CBA" w:rsidRDefault="002F3757" w:rsidP="00914CF0">
                                <w:pPr>
                                  <w:spacing w:after="40" w:line="259" w:lineRule="auto"/>
                                  <w:jc w:val="right"/>
                                  <w:rPr>
                                    <w:rFonts w:ascii="Arial" w:hAnsi="Arial"/>
                                    <w:b/>
                                    <w:i/>
                                    <w:iCs/>
                                    <w:color w:val="020079"/>
                                    <w:sz w:val="18"/>
                                    <w:szCs w:val="18"/>
                                  </w:rPr>
                                </w:pPr>
                                <w:r w:rsidRPr="00545CBA">
                                  <w:rPr>
                                    <w:rFonts w:ascii="Arial" w:hAnsi="Arial"/>
                                    <w:b/>
                                    <w:i/>
                                    <w:iCs/>
                                    <w:color w:val="020079"/>
                                    <w:sz w:val="18"/>
                                    <w:szCs w:val="18"/>
                                  </w:rPr>
                                  <w:t xml:space="preserve">Section </w:t>
                                </w:r>
                                <w:r>
                                  <w:rPr>
                                    <w:rFonts w:ascii="Arial" w:hAnsi="Arial"/>
                                    <w:b/>
                                    <w:i/>
                                    <w:iCs/>
                                    <w:color w:val="020079"/>
                                    <w:sz w:val="18"/>
                                    <w:szCs w:val="18"/>
                                  </w:rPr>
                                  <w:t>IX: Other Information</w:t>
                                </w:r>
                              </w:p>
                            </w:tc>
                          </w:tr>
                        </w:tbl>
                        <w:p w14:paraId="0C15E42D" w14:textId="77777777" w:rsidR="002F3757" w:rsidRDefault="002F3757" w:rsidP="00536FFC">
                          <w:pPr>
                            <w:ind w:left="630"/>
                            <w:rPr>
                              <w:rFonts w:ascii="Arial" w:hAnsi="Arial"/>
                              <w:b/>
                              <w:bCs/>
                              <w:color w:val="020079"/>
                              <w:sz w:val="20"/>
                              <w:szCs w:val="20"/>
                            </w:rPr>
                          </w:pPr>
                        </w:p>
                        <w:p w14:paraId="3EDF5855" w14:textId="77777777" w:rsidR="002F3757" w:rsidRDefault="002F3757" w:rsidP="00536FFC">
                          <w:pPr>
                            <w:ind w:left="630"/>
                            <w:rPr>
                              <w:rFonts w:ascii="Arial" w:hAnsi="Arial"/>
                              <w:b/>
                              <w:bCs/>
                              <w:color w:val="020079"/>
                              <w:sz w:val="20"/>
                              <w:szCs w:val="20"/>
                            </w:rPr>
                          </w:pPr>
                        </w:p>
                        <w:p w14:paraId="194C8162" w14:textId="77777777" w:rsidR="002F3757" w:rsidRPr="00994576" w:rsidRDefault="002F3757" w:rsidP="00536FFC">
                          <w:pPr>
                            <w:ind w:left="630"/>
                            <w:rPr>
                              <w:rFonts w:ascii="Arial" w:hAnsi="Arial"/>
                              <w:b/>
                              <w:bCs/>
                              <w:color w:val="020079"/>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6400B000" id="_x0000_t202" coordsize="21600,21600" o:spt="202" path="m,l,21600r21600,l21600,xe">
              <v:stroke joinstyle="miter"/>
              <v:path gradientshapeok="t" o:connecttype="rect"/>
            </v:shapetype>
            <v:shape id="_x0000_s1041" type="#_x0000_t202" style="position:absolute;margin-left:-72.75pt;margin-top:-34.65pt;width:613.85pt;height:38.95pt;z-index:25165825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" fillcolor="#cde4ff" stroked="f">
              <v:textbo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2F3757" w:rsidRPr="0003357C" w14:paraId="059A50AE" w14:textId="77777777">
                      <w:tc>
                        <w:tcPr>
                          <w:tcW w:w="6084" w:type="dxa"/>
                        </w:tcPr>
                        <w:p w14:paraId="34B090C8" w14:textId="77777777" w:rsidR="002F3757" w:rsidRDefault="002F3757" w:rsidP="009D1442">
                          <w:pPr>
                            <w:rPr>
                              <w:rFonts w:ascii="Arial" w:hAnsi="Arial"/>
                              <w:b/>
                              <w:bCs/>
                              <w:color w:val="020079"/>
                              <w:sz w:val="20"/>
                              <w:szCs w:val="20"/>
                            </w:rPr>
                          </w:pPr>
                          <w:r>
                            <w:rPr>
                              <w:rFonts w:ascii="Arial" w:hAnsi="Arial"/>
                              <w:b/>
                              <w:bCs/>
                              <w:noProof/>
                              <w:color w:val="020079"/>
                              <w:sz w:val="20"/>
                              <w:szCs w:val="20"/>
                            </w:rPr>
                            <w:drawing>
                              <wp:inline distT="0" distB="0" distL="0" distR="0" wp14:anchorId="1EA0D2CF" wp14:editId="1AC4011B">
                                <wp:extent cx="1499616" cy="448056"/>
                                <wp:effectExtent l="0" t="0" r="0" b="9525"/>
                                <wp:docPr id="1232397610"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74AF1827" w14:textId="77777777" w:rsidR="002F3757" w:rsidRDefault="002F3757" w:rsidP="00914CF0">
                          <w:pPr>
                            <w:spacing w:after="40" w:line="259" w:lineRule="auto"/>
                            <w:jc w:val="right"/>
                            <w:rPr>
                              <w:rFonts w:ascii="Arial" w:hAnsi="Arial"/>
                              <w:b/>
                              <w:color w:val="020079"/>
                              <w:sz w:val="18"/>
                              <w:szCs w:val="18"/>
                            </w:rPr>
                          </w:pPr>
                          <w:r w:rsidRPr="0003357C">
                            <w:rPr>
                              <w:rFonts w:ascii="Arial" w:hAnsi="Arial"/>
                              <w:b/>
                              <w:color w:val="020079"/>
                              <w:sz w:val="18"/>
                              <w:szCs w:val="18"/>
                            </w:rPr>
                            <w:t xml:space="preserve">Notice of Funding Opportunity Part </w:t>
                          </w:r>
                          <w:r>
                            <w:rPr>
                              <w:rFonts w:ascii="Arial" w:hAnsi="Arial"/>
                              <w:b/>
                              <w:color w:val="020079"/>
                              <w:sz w:val="18"/>
                              <w:szCs w:val="18"/>
                            </w:rPr>
                            <w:t>1</w:t>
                          </w:r>
                        </w:p>
                        <w:p w14:paraId="7C3E85A7" w14:textId="59874308" w:rsidR="002F3757" w:rsidRPr="00545CBA" w:rsidRDefault="002F3757" w:rsidP="00914CF0">
                          <w:pPr>
                            <w:spacing w:after="40" w:line="259" w:lineRule="auto"/>
                            <w:jc w:val="right"/>
                            <w:rPr>
                              <w:rFonts w:ascii="Arial" w:hAnsi="Arial"/>
                              <w:b/>
                              <w:i/>
                              <w:iCs/>
                              <w:color w:val="020079"/>
                              <w:sz w:val="18"/>
                              <w:szCs w:val="18"/>
                            </w:rPr>
                          </w:pPr>
                          <w:r w:rsidRPr="00545CBA">
                            <w:rPr>
                              <w:rFonts w:ascii="Arial" w:hAnsi="Arial"/>
                              <w:b/>
                              <w:i/>
                              <w:iCs/>
                              <w:color w:val="020079"/>
                              <w:sz w:val="18"/>
                              <w:szCs w:val="18"/>
                            </w:rPr>
                            <w:t xml:space="preserve">Section </w:t>
                          </w:r>
                          <w:r>
                            <w:rPr>
                              <w:rFonts w:ascii="Arial" w:hAnsi="Arial"/>
                              <w:b/>
                              <w:i/>
                              <w:iCs/>
                              <w:color w:val="020079"/>
                              <w:sz w:val="18"/>
                              <w:szCs w:val="18"/>
                            </w:rPr>
                            <w:t>IX: Other Information</w:t>
                          </w:r>
                        </w:p>
                      </w:tc>
                    </w:tr>
                  </w:tbl>
                  <w:p w14:paraId="0C15E42D" w14:textId="77777777" w:rsidR="002F3757" w:rsidRDefault="002F3757" w:rsidP="00536FFC">
                    <w:pPr>
                      <w:ind w:left="630"/>
                      <w:rPr>
                        <w:rFonts w:ascii="Arial" w:hAnsi="Arial"/>
                        <w:b/>
                        <w:bCs/>
                        <w:color w:val="020079"/>
                        <w:sz w:val="20"/>
                        <w:szCs w:val="20"/>
                      </w:rPr>
                    </w:pPr>
                  </w:p>
                  <w:p w14:paraId="3EDF5855" w14:textId="77777777" w:rsidR="002F3757" w:rsidRDefault="002F3757" w:rsidP="00536FFC">
                    <w:pPr>
                      <w:ind w:left="630"/>
                      <w:rPr>
                        <w:rFonts w:ascii="Arial" w:hAnsi="Arial"/>
                        <w:b/>
                        <w:bCs/>
                        <w:color w:val="020079"/>
                        <w:sz w:val="20"/>
                        <w:szCs w:val="20"/>
                      </w:rPr>
                    </w:pPr>
                  </w:p>
                  <w:p w14:paraId="194C8162" w14:textId="77777777" w:rsidR="002F3757" w:rsidRPr="00994576" w:rsidRDefault="002F3757" w:rsidP="00536FFC">
                    <w:pPr>
                      <w:ind w:left="630"/>
                      <w:rPr>
                        <w:rFonts w:ascii="Arial" w:hAnsi="Arial"/>
                        <w:b/>
                        <w:bCs/>
                        <w:color w:val="020079"/>
                        <w:sz w:val="20"/>
                        <w:szCs w:val="20"/>
                      </w:rPr>
                    </w:pPr>
                  </w:p>
                </w:txbxContent>
              </v:textbox>
              <w10:wrap type="squar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78ACD3" w14:textId="1000A09F" w:rsidR="00BC1A60" w:rsidRDefault="00BC1A6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0B1F86" w14:textId="6317480A" w:rsidR="00453E69" w:rsidRPr="00830632" w:rsidRDefault="00453E69" w:rsidP="0083063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EBB0B0" w14:textId="665D7BE5" w:rsidR="00D97AF7" w:rsidRPr="00830632" w:rsidRDefault="00D97AF7" w:rsidP="0083063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9FFF60" w14:textId="3A1FA9E5" w:rsidR="00B945E4" w:rsidRPr="00830632" w:rsidRDefault="00B945E4" w:rsidP="00830632">
    <w:pPr>
      <w:pStyle w:val="Header"/>
    </w:pPr>
    <w:r>
      <w:rPr>
        <w:noProof/>
      </w:rPr>
      <mc:AlternateContent>
        <mc:Choice Requires="wps">
          <w:drawing>
            <wp:anchor distT="45720" distB="45720" distL="114300" distR="114300" simplePos="0" relativeHeight="251650560" behindDoc="0" locked="0" layoutInCell="1" allowOverlap="1" wp14:anchorId="30087AB9" wp14:editId="585E4BE0">
              <wp:simplePos x="0" y="0"/>
              <wp:positionH relativeFrom="column">
                <wp:posOffset>-918845</wp:posOffset>
              </wp:positionH>
              <wp:positionV relativeFrom="paragraph">
                <wp:posOffset>-452755</wp:posOffset>
              </wp:positionV>
              <wp:extent cx="7795895" cy="494665"/>
              <wp:effectExtent l="0" t="0" r="0" b="635"/>
              <wp:wrapSquare wrapText="bothSides"/>
              <wp:docPr id="106108289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95895" cy="494665"/>
                      </a:xfrm>
                      <a:prstGeom prst="rect">
                        <a:avLst/>
                      </a:prstGeom>
                      <a:solidFill>
                        <a:srgbClr val="CDE4FF"/>
                      </a:solidFill>
                      <a:ln w="9525">
                        <a:noFill/>
                        <a:miter lim="800000"/>
                        <a:headEnd/>
                        <a:tailEnd/>
                      </a:ln>
                    </wps:spPr>
                    <wps:txb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B945E4" w:rsidRPr="0003357C" w14:paraId="4986A755" w14:textId="77777777">
                            <w:tc>
                              <w:tcPr>
                                <w:tcW w:w="6084" w:type="dxa"/>
                              </w:tcPr>
                              <w:p w14:paraId="1825092C" w14:textId="77777777" w:rsidR="00B945E4" w:rsidRDefault="00B945E4" w:rsidP="009D1442">
                                <w:pPr>
                                  <w:rPr>
                                    <w:rFonts w:ascii="Arial" w:hAnsi="Arial"/>
                                    <w:b/>
                                    <w:bCs/>
                                    <w:color w:val="020079"/>
                                    <w:sz w:val="20"/>
                                    <w:szCs w:val="20"/>
                                  </w:rPr>
                                </w:pPr>
                                <w:r>
                                  <w:rPr>
                                    <w:rFonts w:ascii="Arial" w:hAnsi="Arial"/>
                                    <w:b/>
                                    <w:bCs/>
                                    <w:noProof/>
                                    <w:color w:val="020079"/>
                                    <w:sz w:val="20"/>
                                    <w:szCs w:val="20"/>
                                  </w:rPr>
                                  <w:drawing>
                                    <wp:inline distT="0" distB="0" distL="0" distR="0" wp14:anchorId="38C6A9AF" wp14:editId="38686D06">
                                      <wp:extent cx="1499616" cy="448056"/>
                                      <wp:effectExtent l="0" t="0" r="0" b="9525"/>
                                      <wp:docPr id="1921233753"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3AAFB077" w14:textId="77777777" w:rsidR="00B945E4" w:rsidRDefault="00B945E4" w:rsidP="00914CF0">
                                <w:pPr>
                                  <w:spacing w:after="40" w:line="259" w:lineRule="auto"/>
                                  <w:jc w:val="right"/>
                                  <w:rPr>
                                    <w:rFonts w:ascii="Arial" w:hAnsi="Arial"/>
                                    <w:b/>
                                    <w:color w:val="020079"/>
                                    <w:sz w:val="18"/>
                                    <w:szCs w:val="18"/>
                                  </w:rPr>
                                </w:pPr>
                                <w:r w:rsidRPr="0003357C">
                                  <w:rPr>
                                    <w:rFonts w:ascii="Arial" w:hAnsi="Arial"/>
                                    <w:b/>
                                    <w:color w:val="020079"/>
                                    <w:sz w:val="18"/>
                                    <w:szCs w:val="18"/>
                                  </w:rPr>
                                  <w:t xml:space="preserve">Notice of Funding Opportunity Part </w:t>
                                </w:r>
                                <w:r>
                                  <w:rPr>
                                    <w:rFonts w:ascii="Arial" w:hAnsi="Arial"/>
                                    <w:b/>
                                    <w:color w:val="020079"/>
                                    <w:sz w:val="18"/>
                                    <w:szCs w:val="18"/>
                                  </w:rPr>
                                  <w:t>1</w:t>
                                </w:r>
                              </w:p>
                              <w:p w14:paraId="55B6311A" w14:textId="080E024A" w:rsidR="00545CBA" w:rsidRPr="00545CBA" w:rsidRDefault="003E4CFB" w:rsidP="00914CF0">
                                <w:pPr>
                                  <w:spacing w:after="40" w:line="259" w:lineRule="auto"/>
                                  <w:jc w:val="right"/>
                                  <w:rPr>
                                    <w:rFonts w:ascii="Arial" w:hAnsi="Arial"/>
                                    <w:b/>
                                    <w:i/>
                                    <w:iCs/>
                                    <w:color w:val="020079"/>
                                    <w:sz w:val="18"/>
                                    <w:szCs w:val="18"/>
                                  </w:rPr>
                                </w:pPr>
                                <w:r>
                                  <w:rPr>
                                    <w:rFonts w:ascii="Arial" w:hAnsi="Arial"/>
                                    <w:b/>
                                    <w:i/>
                                    <w:iCs/>
                                    <w:color w:val="020079"/>
                                    <w:sz w:val="18"/>
                                    <w:szCs w:val="18"/>
                                  </w:rPr>
                                  <w:t>Before You Begin</w:t>
                                </w:r>
                              </w:p>
                            </w:tc>
                          </w:tr>
                        </w:tbl>
                        <w:p w14:paraId="4DCE4F81" w14:textId="77777777" w:rsidR="00B945E4" w:rsidRDefault="00B945E4" w:rsidP="00B945E4">
                          <w:pPr>
                            <w:ind w:left="630"/>
                            <w:rPr>
                              <w:rFonts w:ascii="Arial" w:hAnsi="Arial"/>
                              <w:b/>
                              <w:bCs/>
                              <w:color w:val="020079"/>
                              <w:sz w:val="20"/>
                              <w:szCs w:val="20"/>
                            </w:rPr>
                          </w:pPr>
                        </w:p>
                        <w:p w14:paraId="7ECCE9B7" w14:textId="77777777" w:rsidR="00B945E4" w:rsidRDefault="00B945E4" w:rsidP="00B945E4">
                          <w:pPr>
                            <w:ind w:left="630"/>
                            <w:rPr>
                              <w:rFonts w:ascii="Arial" w:hAnsi="Arial"/>
                              <w:b/>
                              <w:bCs/>
                              <w:color w:val="020079"/>
                              <w:sz w:val="20"/>
                              <w:szCs w:val="20"/>
                            </w:rPr>
                          </w:pPr>
                        </w:p>
                        <w:p w14:paraId="162F1A3A" w14:textId="77777777" w:rsidR="00B945E4" w:rsidRPr="00994576" w:rsidRDefault="00B945E4" w:rsidP="00B945E4">
                          <w:pPr>
                            <w:ind w:left="630"/>
                            <w:rPr>
                              <w:rFonts w:ascii="Arial" w:hAnsi="Arial"/>
                              <w:b/>
                              <w:bCs/>
                              <w:color w:val="020079"/>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30087AB9" id="_x0000_t202" coordsize="21600,21600" o:spt="202" path="m,l,21600r21600,l21600,xe">
              <v:stroke joinstyle="miter"/>
              <v:path gradientshapeok="t" o:connecttype="rect"/>
            </v:shapetype>
            <v:shape id="_x0000_s1028" type="#_x0000_t202" style="position:absolute;margin-left:-72.35pt;margin-top:-35.65pt;width:613.85pt;height:38.95pt;z-index:2516505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" fillcolor="#cde4ff" stroked="f">
              <v:textbo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B945E4" w:rsidRPr="0003357C" w14:paraId="4986A755" w14:textId="77777777">
                      <w:tc>
                        <w:tcPr>
                          <w:tcW w:w="6084" w:type="dxa"/>
                        </w:tcPr>
                        <w:p w14:paraId="1825092C" w14:textId="77777777" w:rsidR="00B945E4" w:rsidRDefault="00B945E4" w:rsidP="009D1442">
                          <w:pPr>
                            <w:rPr>
                              <w:rFonts w:ascii="Arial" w:hAnsi="Arial"/>
                              <w:b/>
                              <w:bCs/>
                              <w:color w:val="020079"/>
                              <w:sz w:val="20"/>
                              <w:szCs w:val="20"/>
                            </w:rPr>
                          </w:pPr>
                          <w:r>
                            <w:rPr>
                              <w:rFonts w:ascii="Arial" w:hAnsi="Arial"/>
                              <w:b/>
                              <w:bCs/>
                              <w:noProof/>
                              <w:color w:val="020079"/>
                              <w:sz w:val="20"/>
                              <w:szCs w:val="20"/>
                            </w:rPr>
                            <w:drawing>
                              <wp:inline distT="0" distB="0" distL="0" distR="0" wp14:anchorId="38C6A9AF" wp14:editId="38686D06">
                                <wp:extent cx="1499616" cy="448056"/>
                                <wp:effectExtent l="0" t="0" r="0" b="9525"/>
                                <wp:docPr id="1921233753"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3AAFB077" w14:textId="77777777" w:rsidR="00B945E4" w:rsidRDefault="00B945E4" w:rsidP="00914CF0">
                          <w:pPr>
                            <w:spacing w:after="40" w:line="259" w:lineRule="auto"/>
                            <w:jc w:val="right"/>
                            <w:rPr>
                              <w:rFonts w:ascii="Arial" w:hAnsi="Arial"/>
                              <w:b/>
                              <w:color w:val="020079"/>
                              <w:sz w:val="18"/>
                              <w:szCs w:val="18"/>
                            </w:rPr>
                          </w:pPr>
                          <w:r w:rsidRPr="0003357C">
                            <w:rPr>
                              <w:rFonts w:ascii="Arial" w:hAnsi="Arial"/>
                              <w:b/>
                              <w:color w:val="020079"/>
                              <w:sz w:val="18"/>
                              <w:szCs w:val="18"/>
                            </w:rPr>
                            <w:t xml:space="preserve">Notice of Funding Opportunity Part </w:t>
                          </w:r>
                          <w:r>
                            <w:rPr>
                              <w:rFonts w:ascii="Arial" w:hAnsi="Arial"/>
                              <w:b/>
                              <w:color w:val="020079"/>
                              <w:sz w:val="18"/>
                              <w:szCs w:val="18"/>
                            </w:rPr>
                            <w:t>1</w:t>
                          </w:r>
                        </w:p>
                        <w:p w14:paraId="55B6311A" w14:textId="080E024A" w:rsidR="00545CBA" w:rsidRPr="00545CBA" w:rsidRDefault="003E4CFB" w:rsidP="00914CF0">
                          <w:pPr>
                            <w:spacing w:after="40" w:line="259" w:lineRule="auto"/>
                            <w:jc w:val="right"/>
                            <w:rPr>
                              <w:rFonts w:ascii="Arial" w:hAnsi="Arial"/>
                              <w:b/>
                              <w:i/>
                              <w:iCs/>
                              <w:color w:val="020079"/>
                              <w:sz w:val="18"/>
                              <w:szCs w:val="18"/>
                            </w:rPr>
                          </w:pPr>
                          <w:r>
                            <w:rPr>
                              <w:rFonts w:ascii="Arial" w:hAnsi="Arial"/>
                              <w:b/>
                              <w:i/>
                              <w:iCs/>
                              <w:color w:val="020079"/>
                              <w:sz w:val="18"/>
                              <w:szCs w:val="18"/>
                            </w:rPr>
                            <w:t>Before You Begin</w:t>
                          </w:r>
                        </w:p>
                      </w:tc>
                    </w:tr>
                  </w:tbl>
                  <w:p w14:paraId="4DCE4F81" w14:textId="77777777" w:rsidR="00B945E4" w:rsidRDefault="00B945E4" w:rsidP="00B945E4">
                    <w:pPr>
                      <w:ind w:left="630"/>
                      <w:rPr>
                        <w:rFonts w:ascii="Arial" w:hAnsi="Arial"/>
                        <w:b/>
                        <w:bCs/>
                        <w:color w:val="020079"/>
                        <w:sz w:val="20"/>
                        <w:szCs w:val="20"/>
                      </w:rPr>
                    </w:pPr>
                  </w:p>
                  <w:p w14:paraId="7ECCE9B7" w14:textId="77777777" w:rsidR="00B945E4" w:rsidRDefault="00B945E4" w:rsidP="00B945E4">
                    <w:pPr>
                      <w:ind w:left="630"/>
                      <w:rPr>
                        <w:rFonts w:ascii="Arial" w:hAnsi="Arial"/>
                        <w:b/>
                        <w:bCs/>
                        <w:color w:val="020079"/>
                        <w:sz w:val="20"/>
                        <w:szCs w:val="20"/>
                      </w:rPr>
                    </w:pPr>
                  </w:p>
                  <w:p w14:paraId="162F1A3A" w14:textId="77777777" w:rsidR="00B945E4" w:rsidRPr="00994576" w:rsidRDefault="00B945E4" w:rsidP="00B945E4">
                    <w:pPr>
                      <w:ind w:left="630"/>
                      <w:rPr>
                        <w:rFonts w:ascii="Arial" w:hAnsi="Arial"/>
                        <w:b/>
                        <w:bCs/>
                        <w:color w:val="020079"/>
                        <w:sz w:val="20"/>
                        <w:szCs w:val="20"/>
                      </w:rPr>
                    </w:pPr>
                  </w:p>
                </w:txbxContent>
              </v:textbox>
              <w10:wrap type="squar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71181B" w14:textId="1D1B699C" w:rsidR="00B945E4" w:rsidRPr="00830632" w:rsidRDefault="00914CF0" w:rsidP="00830632">
    <w:pPr>
      <w:pStyle w:val="Header"/>
    </w:pPr>
    <w:r>
      <w:rPr>
        <w:noProof/>
      </w:rPr>
      <mc:AlternateContent>
        <mc:Choice Requires="wps">
          <w:drawing>
            <wp:anchor distT="45720" distB="45720" distL="114300" distR="114300" simplePos="0" relativeHeight="251651584" behindDoc="0" locked="0" layoutInCell="1" allowOverlap="1" wp14:anchorId="3FAF4523" wp14:editId="67D76738">
              <wp:simplePos x="0" y="0"/>
              <wp:positionH relativeFrom="column">
                <wp:posOffset>-937591</wp:posOffset>
              </wp:positionH>
              <wp:positionV relativeFrom="paragraph">
                <wp:posOffset>-450215</wp:posOffset>
              </wp:positionV>
              <wp:extent cx="7825105" cy="494665"/>
              <wp:effectExtent l="0" t="0" r="4445" b="635"/>
              <wp:wrapSquare wrapText="bothSides"/>
              <wp:docPr id="179276128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5105" cy="494665"/>
                      </a:xfrm>
                      <a:prstGeom prst="rect">
                        <a:avLst/>
                      </a:prstGeom>
                      <a:solidFill>
                        <a:srgbClr val="CDE4FF"/>
                      </a:solidFill>
                      <a:ln w="9525">
                        <a:noFill/>
                        <a:miter lim="800000"/>
                        <a:headEnd/>
                        <a:tailEnd/>
                      </a:ln>
                    </wps:spPr>
                    <wps:txb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914CF0" w:rsidRPr="0003357C" w14:paraId="2B8E81A1" w14:textId="77777777">
                            <w:tc>
                              <w:tcPr>
                                <w:tcW w:w="6084" w:type="dxa"/>
                              </w:tcPr>
                              <w:p w14:paraId="15B2ADB2" w14:textId="77777777" w:rsidR="00914CF0" w:rsidRDefault="00914CF0" w:rsidP="009D1442">
                                <w:pPr>
                                  <w:rPr>
                                    <w:rFonts w:ascii="Arial" w:hAnsi="Arial"/>
                                    <w:b/>
                                    <w:bCs/>
                                    <w:color w:val="020079"/>
                                    <w:sz w:val="20"/>
                                    <w:szCs w:val="20"/>
                                  </w:rPr>
                                </w:pPr>
                                <w:r>
                                  <w:rPr>
                                    <w:rFonts w:ascii="Arial" w:hAnsi="Arial"/>
                                    <w:b/>
                                    <w:bCs/>
                                    <w:noProof/>
                                    <w:color w:val="020079"/>
                                    <w:sz w:val="20"/>
                                    <w:szCs w:val="20"/>
                                  </w:rPr>
                                  <w:drawing>
                                    <wp:inline distT="0" distB="0" distL="0" distR="0" wp14:anchorId="4E77C8DF" wp14:editId="6461F5B1">
                                      <wp:extent cx="1499616" cy="448056"/>
                                      <wp:effectExtent l="0" t="0" r="0" b="9525"/>
                                      <wp:docPr id="1055818863"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02BE3ADE" w14:textId="77777777" w:rsidR="00914CF0" w:rsidRPr="0003357C" w:rsidRDefault="00914CF0" w:rsidP="009D1442">
                                <w:pPr>
                                  <w:spacing w:after="40" w:line="259" w:lineRule="auto"/>
                                  <w:jc w:val="right"/>
                                  <w:rPr>
                                    <w:rFonts w:ascii="Arial" w:hAnsi="Arial"/>
                                    <w:b/>
                                    <w:color w:val="020079"/>
                                    <w:sz w:val="18"/>
                                    <w:szCs w:val="18"/>
                                  </w:rPr>
                                </w:pPr>
                                <w:r w:rsidRPr="0003357C">
                                  <w:rPr>
                                    <w:rFonts w:ascii="Arial" w:hAnsi="Arial"/>
                                    <w:b/>
                                    <w:color w:val="020079"/>
                                    <w:sz w:val="18"/>
                                    <w:szCs w:val="18"/>
                                  </w:rPr>
                                  <w:t xml:space="preserve">Notice of Funding Opportunity Part </w:t>
                                </w:r>
                                <w:r>
                                  <w:rPr>
                                    <w:rFonts w:ascii="Arial" w:hAnsi="Arial"/>
                                    <w:b/>
                                    <w:color w:val="020079"/>
                                    <w:sz w:val="18"/>
                                    <w:szCs w:val="18"/>
                                  </w:rPr>
                                  <w:t>1</w:t>
                                </w:r>
                              </w:p>
                              <w:p w14:paraId="56E508C6" w14:textId="3EBEE199" w:rsidR="00914CF0" w:rsidRPr="0003357C" w:rsidRDefault="00914CF0" w:rsidP="009D1442">
                                <w:pPr>
                                  <w:spacing w:before="40" w:line="259" w:lineRule="auto"/>
                                  <w:contextualSpacing w:val="0"/>
                                  <w:jc w:val="right"/>
                                  <w:rPr>
                                    <w:rFonts w:ascii="Arial" w:hAnsi="Arial"/>
                                    <w:b/>
                                    <w:color w:val="020079"/>
                                    <w:sz w:val="18"/>
                                    <w:szCs w:val="18"/>
                                  </w:rPr>
                                </w:pPr>
                                <w:r w:rsidRPr="0003357C">
                                  <w:rPr>
                                    <w:rFonts w:ascii="Arial" w:hAnsi="Arial"/>
                                    <w:b/>
                                    <w:bCs/>
                                    <w:i/>
                                    <w:iCs/>
                                    <w:color w:val="020079"/>
                                    <w:sz w:val="18"/>
                                    <w:szCs w:val="18"/>
                                  </w:rPr>
                                  <w:t xml:space="preserve">Section I: </w:t>
                                </w:r>
                                <w:r>
                                  <w:rPr>
                                    <w:rFonts w:ascii="Arial" w:hAnsi="Arial"/>
                                    <w:b/>
                                    <w:bCs/>
                                    <w:i/>
                                    <w:iCs/>
                                    <w:color w:val="020079"/>
                                    <w:sz w:val="18"/>
                                    <w:szCs w:val="18"/>
                                  </w:rPr>
                                  <w:t>Basic Information</w:t>
                                </w:r>
                              </w:p>
                            </w:tc>
                          </w:tr>
                        </w:tbl>
                        <w:p w14:paraId="150FC4F9" w14:textId="77777777" w:rsidR="00914CF0" w:rsidRDefault="00914CF0" w:rsidP="00914CF0">
                          <w:pPr>
                            <w:ind w:left="630"/>
                            <w:rPr>
                              <w:rFonts w:ascii="Arial" w:hAnsi="Arial"/>
                              <w:b/>
                              <w:bCs/>
                              <w:color w:val="020079"/>
                              <w:sz w:val="20"/>
                              <w:szCs w:val="20"/>
                            </w:rPr>
                          </w:pPr>
                        </w:p>
                        <w:p w14:paraId="190442E0" w14:textId="77777777" w:rsidR="00914CF0" w:rsidRDefault="00914CF0" w:rsidP="00914CF0">
                          <w:pPr>
                            <w:ind w:left="630"/>
                            <w:rPr>
                              <w:rFonts w:ascii="Arial" w:hAnsi="Arial"/>
                              <w:b/>
                              <w:bCs/>
                              <w:color w:val="020079"/>
                              <w:sz w:val="20"/>
                              <w:szCs w:val="20"/>
                            </w:rPr>
                          </w:pPr>
                        </w:p>
                        <w:p w14:paraId="53864A9D" w14:textId="77777777" w:rsidR="00914CF0" w:rsidRPr="00994576" w:rsidRDefault="00914CF0" w:rsidP="00914CF0">
                          <w:pPr>
                            <w:ind w:left="630"/>
                            <w:rPr>
                              <w:rFonts w:ascii="Arial" w:hAnsi="Arial"/>
                              <w:b/>
                              <w:bCs/>
                              <w:color w:val="020079"/>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3FAF4523" id="_x0000_t202" coordsize="21600,21600" o:spt="202" path="m,l,21600r21600,l21600,xe">
              <v:stroke joinstyle="miter"/>
              <v:path gradientshapeok="t" o:connecttype="rect"/>
            </v:shapetype>
            <v:shape id="_x0000_s1029" type="#_x0000_t202" style="position:absolute;margin-left:-73.85pt;margin-top:-35.45pt;width:616.15pt;height:38.95pt;z-index:2516515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" fillcolor="#cde4ff" stroked="f">
              <v:textbo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914CF0" w:rsidRPr="0003357C" w14:paraId="2B8E81A1" w14:textId="77777777">
                      <w:tc>
                        <w:tcPr>
                          <w:tcW w:w="6084" w:type="dxa"/>
                        </w:tcPr>
                        <w:p w14:paraId="15B2ADB2" w14:textId="77777777" w:rsidR="00914CF0" w:rsidRDefault="00914CF0" w:rsidP="009D1442">
                          <w:pPr>
                            <w:rPr>
                              <w:rFonts w:ascii="Arial" w:hAnsi="Arial"/>
                              <w:b/>
                              <w:bCs/>
                              <w:color w:val="020079"/>
                              <w:sz w:val="20"/>
                              <w:szCs w:val="20"/>
                            </w:rPr>
                          </w:pPr>
                          <w:r>
                            <w:rPr>
                              <w:rFonts w:ascii="Arial" w:hAnsi="Arial"/>
                              <w:b/>
                              <w:bCs/>
                              <w:noProof/>
                              <w:color w:val="020079"/>
                              <w:sz w:val="20"/>
                              <w:szCs w:val="20"/>
                            </w:rPr>
                            <w:drawing>
                              <wp:inline distT="0" distB="0" distL="0" distR="0" wp14:anchorId="4E77C8DF" wp14:editId="6461F5B1">
                                <wp:extent cx="1499616" cy="448056"/>
                                <wp:effectExtent l="0" t="0" r="0" b="9525"/>
                                <wp:docPr id="1055818863"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2">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02BE3ADE" w14:textId="77777777" w:rsidR="00914CF0" w:rsidRPr="0003357C" w:rsidRDefault="00914CF0" w:rsidP="009D1442">
                          <w:pPr>
                            <w:spacing w:after="40" w:line="259" w:lineRule="auto"/>
                            <w:jc w:val="right"/>
                            <w:rPr>
                              <w:rFonts w:ascii="Arial" w:hAnsi="Arial"/>
                              <w:b/>
                              <w:color w:val="020079"/>
                              <w:sz w:val="18"/>
                              <w:szCs w:val="18"/>
                            </w:rPr>
                          </w:pPr>
                          <w:r w:rsidRPr="0003357C">
                            <w:rPr>
                              <w:rFonts w:ascii="Arial" w:hAnsi="Arial"/>
                              <w:b/>
                              <w:color w:val="020079"/>
                              <w:sz w:val="18"/>
                              <w:szCs w:val="18"/>
                            </w:rPr>
                            <w:t xml:space="preserve">Notice of Funding Opportunity Part </w:t>
                          </w:r>
                          <w:r>
                            <w:rPr>
                              <w:rFonts w:ascii="Arial" w:hAnsi="Arial"/>
                              <w:b/>
                              <w:color w:val="020079"/>
                              <w:sz w:val="18"/>
                              <w:szCs w:val="18"/>
                            </w:rPr>
                            <w:t>1</w:t>
                          </w:r>
                        </w:p>
                        <w:p w14:paraId="56E508C6" w14:textId="3EBEE199" w:rsidR="00914CF0" w:rsidRPr="0003357C" w:rsidRDefault="00914CF0" w:rsidP="009D1442">
                          <w:pPr>
                            <w:spacing w:before="40" w:line="259" w:lineRule="auto"/>
                            <w:contextualSpacing w:val="0"/>
                            <w:jc w:val="right"/>
                            <w:rPr>
                              <w:rFonts w:ascii="Arial" w:hAnsi="Arial"/>
                              <w:b/>
                              <w:color w:val="020079"/>
                              <w:sz w:val="18"/>
                              <w:szCs w:val="18"/>
                            </w:rPr>
                          </w:pPr>
                          <w:r w:rsidRPr="0003357C">
                            <w:rPr>
                              <w:rFonts w:ascii="Arial" w:hAnsi="Arial"/>
                              <w:b/>
                              <w:bCs/>
                              <w:i/>
                              <w:iCs/>
                              <w:color w:val="020079"/>
                              <w:sz w:val="18"/>
                              <w:szCs w:val="18"/>
                            </w:rPr>
                            <w:t xml:space="preserve">Section I: </w:t>
                          </w:r>
                          <w:r>
                            <w:rPr>
                              <w:rFonts w:ascii="Arial" w:hAnsi="Arial"/>
                              <w:b/>
                              <w:bCs/>
                              <w:i/>
                              <w:iCs/>
                              <w:color w:val="020079"/>
                              <w:sz w:val="18"/>
                              <w:szCs w:val="18"/>
                            </w:rPr>
                            <w:t>Basic Information</w:t>
                          </w:r>
                        </w:p>
                      </w:tc>
                    </w:tr>
                  </w:tbl>
                  <w:p w14:paraId="150FC4F9" w14:textId="77777777" w:rsidR="00914CF0" w:rsidRDefault="00914CF0" w:rsidP="00914CF0">
                    <w:pPr>
                      <w:ind w:left="630"/>
                      <w:rPr>
                        <w:rFonts w:ascii="Arial" w:hAnsi="Arial"/>
                        <w:b/>
                        <w:bCs/>
                        <w:color w:val="020079"/>
                        <w:sz w:val="20"/>
                        <w:szCs w:val="20"/>
                      </w:rPr>
                    </w:pPr>
                  </w:p>
                  <w:p w14:paraId="190442E0" w14:textId="77777777" w:rsidR="00914CF0" w:rsidRDefault="00914CF0" w:rsidP="00914CF0">
                    <w:pPr>
                      <w:ind w:left="630"/>
                      <w:rPr>
                        <w:rFonts w:ascii="Arial" w:hAnsi="Arial"/>
                        <w:b/>
                        <w:bCs/>
                        <w:color w:val="020079"/>
                        <w:sz w:val="20"/>
                        <w:szCs w:val="20"/>
                      </w:rPr>
                    </w:pPr>
                  </w:p>
                  <w:p w14:paraId="53864A9D" w14:textId="77777777" w:rsidR="00914CF0" w:rsidRPr="00994576" w:rsidRDefault="00914CF0" w:rsidP="00914CF0">
                    <w:pPr>
                      <w:ind w:left="630"/>
                      <w:rPr>
                        <w:rFonts w:ascii="Arial" w:hAnsi="Arial"/>
                        <w:b/>
                        <w:bCs/>
                        <w:color w:val="020079"/>
                        <w:sz w:val="20"/>
                        <w:szCs w:val="20"/>
                      </w:rPr>
                    </w:pPr>
                  </w:p>
                </w:txbxContent>
              </v:textbox>
              <w10:wrap type="squar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DA3573" w14:textId="77777777" w:rsidR="006F31B6" w:rsidRPr="00830632" w:rsidRDefault="006F31B6" w:rsidP="00830632">
    <w:pPr>
      <w:pStyle w:val="Header"/>
    </w:pPr>
    <w:r>
      <w:rPr>
        <w:noProof/>
      </w:rPr>
      <mc:AlternateContent>
        <mc:Choice Requires="wps">
          <w:drawing>
            <wp:anchor distT="45720" distB="45720" distL="114300" distR="114300" simplePos="0" relativeHeight="251665920" behindDoc="0" locked="0" layoutInCell="1" allowOverlap="1" wp14:anchorId="5E414A40" wp14:editId="09CA726A">
              <wp:simplePos x="0" y="0"/>
              <wp:positionH relativeFrom="column">
                <wp:posOffset>-918845</wp:posOffset>
              </wp:positionH>
              <wp:positionV relativeFrom="paragraph">
                <wp:posOffset>-452755</wp:posOffset>
              </wp:positionV>
              <wp:extent cx="7795895" cy="494665"/>
              <wp:effectExtent l="0" t="0" r="0" b="635"/>
              <wp:wrapSquare wrapText="bothSides"/>
              <wp:docPr id="73581205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95895" cy="494665"/>
                      </a:xfrm>
                      <a:prstGeom prst="rect">
                        <a:avLst/>
                      </a:prstGeom>
                      <a:solidFill>
                        <a:srgbClr val="CDE4FF"/>
                      </a:solidFill>
                      <a:ln w="9525">
                        <a:noFill/>
                        <a:miter lim="800000"/>
                        <a:headEnd/>
                        <a:tailEnd/>
                      </a:ln>
                    </wps:spPr>
                    <wps:txb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6F31B6" w:rsidRPr="0003357C" w14:paraId="01E373D4" w14:textId="77777777">
                            <w:tc>
                              <w:tcPr>
                                <w:tcW w:w="6084" w:type="dxa"/>
                              </w:tcPr>
                              <w:p w14:paraId="3A722039" w14:textId="77777777" w:rsidR="006F31B6" w:rsidRDefault="006F31B6" w:rsidP="009D1442">
                                <w:pPr>
                                  <w:rPr>
                                    <w:rFonts w:ascii="Arial" w:hAnsi="Arial"/>
                                    <w:b/>
                                    <w:bCs/>
                                    <w:color w:val="020079"/>
                                    <w:sz w:val="20"/>
                                    <w:szCs w:val="20"/>
                                  </w:rPr>
                                </w:pPr>
                                <w:r>
                                  <w:rPr>
                                    <w:rFonts w:ascii="Arial" w:hAnsi="Arial"/>
                                    <w:b/>
                                    <w:bCs/>
                                    <w:noProof/>
                                    <w:color w:val="020079"/>
                                    <w:sz w:val="20"/>
                                    <w:szCs w:val="20"/>
                                  </w:rPr>
                                  <w:drawing>
                                    <wp:inline distT="0" distB="0" distL="0" distR="0" wp14:anchorId="4D1EAADC" wp14:editId="2C8DA406">
                                      <wp:extent cx="1499616" cy="448056"/>
                                      <wp:effectExtent l="0" t="0" r="0" b="9525"/>
                                      <wp:docPr id="174777275"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474B0119" w14:textId="77777777" w:rsidR="006F31B6" w:rsidRDefault="006F31B6" w:rsidP="00914CF0">
                                <w:pPr>
                                  <w:spacing w:after="40" w:line="259" w:lineRule="auto"/>
                                  <w:jc w:val="right"/>
                                  <w:rPr>
                                    <w:rFonts w:ascii="Arial" w:hAnsi="Arial"/>
                                    <w:b/>
                                    <w:color w:val="020079"/>
                                    <w:sz w:val="18"/>
                                    <w:szCs w:val="18"/>
                                  </w:rPr>
                                </w:pPr>
                                <w:r w:rsidRPr="0003357C">
                                  <w:rPr>
                                    <w:rFonts w:ascii="Arial" w:hAnsi="Arial"/>
                                    <w:b/>
                                    <w:color w:val="020079"/>
                                    <w:sz w:val="18"/>
                                    <w:szCs w:val="18"/>
                                  </w:rPr>
                                  <w:t xml:space="preserve">Notice of Funding Opportunity Part </w:t>
                                </w:r>
                                <w:r>
                                  <w:rPr>
                                    <w:rFonts w:ascii="Arial" w:hAnsi="Arial"/>
                                    <w:b/>
                                    <w:color w:val="020079"/>
                                    <w:sz w:val="18"/>
                                    <w:szCs w:val="18"/>
                                  </w:rPr>
                                  <w:t>1</w:t>
                                </w:r>
                              </w:p>
                              <w:p w14:paraId="2376067B" w14:textId="77777777" w:rsidR="006F31B6" w:rsidRPr="00545CBA" w:rsidRDefault="006F31B6" w:rsidP="00914CF0">
                                <w:pPr>
                                  <w:spacing w:after="40" w:line="259" w:lineRule="auto"/>
                                  <w:jc w:val="right"/>
                                  <w:rPr>
                                    <w:rFonts w:ascii="Arial" w:hAnsi="Arial"/>
                                    <w:b/>
                                    <w:i/>
                                    <w:iCs/>
                                    <w:color w:val="020079"/>
                                    <w:sz w:val="18"/>
                                    <w:szCs w:val="18"/>
                                  </w:rPr>
                                </w:pPr>
                                <w:r w:rsidRPr="00545CBA">
                                  <w:rPr>
                                    <w:rFonts w:ascii="Arial" w:hAnsi="Arial"/>
                                    <w:b/>
                                    <w:i/>
                                    <w:iCs/>
                                    <w:color w:val="020079"/>
                                    <w:sz w:val="18"/>
                                    <w:szCs w:val="18"/>
                                  </w:rPr>
                                  <w:t>Section I: Basic Information</w:t>
                                </w:r>
                              </w:p>
                            </w:tc>
                          </w:tr>
                        </w:tbl>
                        <w:p w14:paraId="0DDF4903" w14:textId="77777777" w:rsidR="006F31B6" w:rsidRDefault="006F31B6" w:rsidP="00B945E4">
                          <w:pPr>
                            <w:ind w:left="630"/>
                            <w:rPr>
                              <w:rFonts w:ascii="Arial" w:hAnsi="Arial"/>
                              <w:b/>
                              <w:bCs/>
                              <w:color w:val="020079"/>
                              <w:sz w:val="20"/>
                              <w:szCs w:val="20"/>
                            </w:rPr>
                          </w:pPr>
                        </w:p>
                        <w:p w14:paraId="4A00A606" w14:textId="77777777" w:rsidR="006F31B6" w:rsidRDefault="006F31B6" w:rsidP="00B945E4">
                          <w:pPr>
                            <w:ind w:left="630"/>
                            <w:rPr>
                              <w:rFonts w:ascii="Arial" w:hAnsi="Arial"/>
                              <w:b/>
                              <w:bCs/>
                              <w:color w:val="020079"/>
                              <w:sz w:val="20"/>
                              <w:szCs w:val="20"/>
                            </w:rPr>
                          </w:pPr>
                        </w:p>
                        <w:p w14:paraId="15EE0BEC" w14:textId="77777777" w:rsidR="006F31B6" w:rsidRPr="00994576" w:rsidRDefault="006F31B6" w:rsidP="00B945E4">
                          <w:pPr>
                            <w:ind w:left="630"/>
                            <w:rPr>
                              <w:rFonts w:ascii="Arial" w:hAnsi="Arial"/>
                              <w:b/>
                              <w:bCs/>
                              <w:color w:val="020079"/>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5E414A40" id="_x0000_t202" coordsize="21600,21600" o:spt="202" path="m,l,21600r21600,l21600,xe">
              <v:stroke joinstyle="miter"/>
              <v:path gradientshapeok="t" o:connecttype="rect"/>
            </v:shapetype>
            <v:shape id="_x0000_s1030" type="#_x0000_t202" style="position:absolute;margin-left:-72.35pt;margin-top:-35.65pt;width:613.85pt;height:38.95pt;z-index:2516659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" fillcolor="#cde4ff" stroked="f">
              <v:textbo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6F31B6" w:rsidRPr="0003357C" w14:paraId="01E373D4" w14:textId="77777777">
                      <w:tc>
                        <w:tcPr>
                          <w:tcW w:w="6084" w:type="dxa"/>
                        </w:tcPr>
                        <w:p w14:paraId="3A722039" w14:textId="77777777" w:rsidR="006F31B6" w:rsidRDefault="006F31B6" w:rsidP="009D1442">
                          <w:pPr>
                            <w:rPr>
                              <w:rFonts w:ascii="Arial" w:hAnsi="Arial"/>
                              <w:b/>
                              <w:bCs/>
                              <w:color w:val="020079"/>
                              <w:sz w:val="20"/>
                              <w:szCs w:val="20"/>
                            </w:rPr>
                          </w:pPr>
                          <w:r>
                            <w:rPr>
                              <w:rFonts w:ascii="Arial" w:hAnsi="Arial"/>
                              <w:b/>
                              <w:bCs/>
                              <w:noProof/>
                              <w:color w:val="020079"/>
                              <w:sz w:val="20"/>
                              <w:szCs w:val="20"/>
                            </w:rPr>
                            <w:drawing>
                              <wp:inline distT="0" distB="0" distL="0" distR="0" wp14:anchorId="4D1EAADC" wp14:editId="2C8DA406">
                                <wp:extent cx="1499616" cy="448056"/>
                                <wp:effectExtent l="0" t="0" r="0" b="9525"/>
                                <wp:docPr id="174777275"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474B0119" w14:textId="77777777" w:rsidR="006F31B6" w:rsidRDefault="006F31B6" w:rsidP="00914CF0">
                          <w:pPr>
                            <w:spacing w:after="40" w:line="259" w:lineRule="auto"/>
                            <w:jc w:val="right"/>
                            <w:rPr>
                              <w:rFonts w:ascii="Arial" w:hAnsi="Arial"/>
                              <w:b/>
                              <w:color w:val="020079"/>
                              <w:sz w:val="18"/>
                              <w:szCs w:val="18"/>
                            </w:rPr>
                          </w:pPr>
                          <w:r w:rsidRPr="0003357C">
                            <w:rPr>
                              <w:rFonts w:ascii="Arial" w:hAnsi="Arial"/>
                              <w:b/>
                              <w:color w:val="020079"/>
                              <w:sz w:val="18"/>
                              <w:szCs w:val="18"/>
                            </w:rPr>
                            <w:t xml:space="preserve">Notice of Funding Opportunity Part </w:t>
                          </w:r>
                          <w:r>
                            <w:rPr>
                              <w:rFonts w:ascii="Arial" w:hAnsi="Arial"/>
                              <w:b/>
                              <w:color w:val="020079"/>
                              <w:sz w:val="18"/>
                              <w:szCs w:val="18"/>
                            </w:rPr>
                            <w:t>1</w:t>
                          </w:r>
                        </w:p>
                        <w:p w14:paraId="2376067B" w14:textId="77777777" w:rsidR="006F31B6" w:rsidRPr="00545CBA" w:rsidRDefault="006F31B6" w:rsidP="00914CF0">
                          <w:pPr>
                            <w:spacing w:after="40" w:line="259" w:lineRule="auto"/>
                            <w:jc w:val="right"/>
                            <w:rPr>
                              <w:rFonts w:ascii="Arial" w:hAnsi="Arial"/>
                              <w:b/>
                              <w:i/>
                              <w:iCs/>
                              <w:color w:val="020079"/>
                              <w:sz w:val="18"/>
                              <w:szCs w:val="18"/>
                            </w:rPr>
                          </w:pPr>
                          <w:r w:rsidRPr="00545CBA">
                            <w:rPr>
                              <w:rFonts w:ascii="Arial" w:hAnsi="Arial"/>
                              <w:b/>
                              <w:i/>
                              <w:iCs/>
                              <w:color w:val="020079"/>
                              <w:sz w:val="18"/>
                              <w:szCs w:val="18"/>
                            </w:rPr>
                            <w:t>Section I: Basic Information</w:t>
                          </w:r>
                        </w:p>
                      </w:tc>
                    </w:tr>
                  </w:tbl>
                  <w:p w14:paraId="0DDF4903" w14:textId="77777777" w:rsidR="006F31B6" w:rsidRDefault="006F31B6" w:rsidP="00B945E4">
                    <w:pPr>
                      <w:ind w:left="630"/>
                      <w:rPr>
                        <w:rFonts w:ascii="Arial" w:hAnsi="Arial"/>
                        <w:b/>
                        <w:bCs/>
                        <w:color w:val="020079"/>
                        <w:sz w:val="20"/>
                        <w:szCs w:val="20"/>
                      </w:rPr>
                    </w:pPr>
                  </w:p>
                  <w:p w14:paraId="4A00A606" w14:textId="77777777" w:rsidR="006F31B6" w:rsidRDefault="006F31B6" w:rsidP="00B945E4">
                    <w:pPr>
                      <w:ind w:left="630"/>
                      <w:rPr>
                        <w:rFonts w:ascii="Arial" w:hAnsi="Arial"/>
                        <w:b/>
                        <w:bCs/>
                        <w:color w:val="020079"/>
                        <w:sz w:val="20"/>
                        <w:szCs w:val="20"/>
                      </w:rPr>
                    </w:pPr>
                  </w:p>
                  <w:p w14:paraId="15EE0BEC" w14:textId="77777777" w:rsidR="006F31B6" w:rsidRPr="00994576" w:rsidRDefault="006F31B6" w:rsidP="00B945E4">
                    <w:pPr>
                      <w:ind w:left="630"/>
                      <w:rPr>
                        <w:rFonts w:ascii="Arial" w:hAnsi="Arial"/>
                        <w:b/>
                        <w:bCs/>
                        <w:color w:val="020079"/>
                        <w:sz w:val="20"/>
                        <w:szCs w:val="20"/>
                      </w:rPr>
                    </w:pPr>
                  </w:p>
                </w:txbxContent>
              </v:textbox>
              <w10:wrap type="square"/>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D09D5" w14:textId="7BCF6B3B" w:rsidR="005710E2" w:rsidRDefault="002C14D3">
    <w:pPr>
      <w:pStyle w:val="Header"/>
    </w:pPr>
    <w:r>
      <w:rPr>
        <w:noProof/>
      </w:rPr>
      <mc:AlternateContent>
        <mc:Choice Requires="wps">
          <w:drawing>
            <wp:anchor distT="45720" distB="45720" distL="114300" distR="114300" simplePos="0" relativeHeight="251653632" behindDoc="0" locked="0" layoutInCell="1" allowOverlap="1" wp14:anchorId="5F51B5CF" wp14:editId="466C284A">
              <wp:simplePos x="0" y="0"/>
              <wp:positionH relativeFrom="column">
                <wp:posOffset>-941515</wp:posOffset>
              </wp:positionH>
              <wp:positionV relativeFrom="paragraph">
                <wp:posOffset>-448310</wp:posOffset>
              </wp:positionV>
              <wp:extent cx="7825105" cy="494665"/>
              <wp:effectExtent l="0" t="0" r="4445" b="635"/>
              <wp:wrapSquare wrapText="bothSides"/>
              <wp:docPr id="195355709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5105" cy="494665"/>
                      </a:xfrm>
                      <a:prstGeom prst="rect">
                        <a:avLst/>
                      </a:prstGeom>
                      <a:solidFill>
                        <a:srgbClr val="CDE4FF"/>
                      </a:solidFill>
                      <a:ln w="9525">
                        <a:noFill/>
                        <a:miter lim="800000"/>
                        <a:headEnd/>
                        <a:tailEnd/>
                      </a:ln>
                    </wps:spPr>
                    <wps:txb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2C14D3" w:rsidRPr="0003357C" w14:paraId="723941E5" w14:textId="77777777">
                            <w:tc>
                              <w:tcPr>
                                <w:tcW w:w="6084" w:type="dxa"/>
                              </w:tcPr>
                              <w:p w14:paraId="51D76054" w14:textId="77777777" w:rsidR="002C14D3" w:rsidRDefault="002C14D3" w:rsidP="009D1442">
                                <w:pPr>
                                  <w:rPr>
                                    <w:rFonts w:ascii="Arial" w:hAnsi="Arial"/>
                                    <w:b/>
                                    <w:bCs/>
                                    <w:color w:val="020079"/>
                                    <w:sz w:val="20"/>
                                    <w:szCs w:val="20"/>
                                  </w:rPr>
                                </w:pPr>
                                <w:r>
                                  <w:rPr>
                                    <w:rFonts w:ascii="Arial" w:hAnsi="Arial"/>
                                    <w:b/>
                                    <w:bCs/>
                                    <w:noProof/>
                                    <w:color w:val="020079"/>
                                    <w:sz w:val="20"/>
                                    <w:szCs w:val="20"/>
                                  </w:rPr>
                                  <w:drawing>
                                    <wp:inline distT="0" distB="0" distL="0" distR="0" wp14:anchorId="09E77BFF" wp14:editId="108C9226">
                                      <wp:extent cx="1499616" cy="448056"/>
                                      <wp:effectExtent l="0" t="0" r="0" b="9525"/>
                                      <wp:docPr id="1098086701"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4E9747BD" w14:textId="77777777" w:rsidR="002C14D3" w:rsidRPr="0003357C" w:rsidRDefault="002C14D3" w:rsidP="009D1442">
                                <w:pPr>
                                  <w:spacing w:after="40" w:line="259" w:lineRule="auto"/>
                                  <w:jc w:val="right"/>
                                  <w:rPr>
                                    <w:rFonts w:ascii="Arial" w:hAnsi="Arial"/>
                                    <w:b/>
                                    <w:color w:val="020079"/>
                                    <w:sz w:val="18"/>
                                    <w:szCs w:val="18"/>
                                  </w:rPr>
                                </w:pPr>
                                <w:r w:rsidRPr="0003357C">
                                  <w:rPr>
                                    <w:rFonts w:ascii="Arial" w:hAnsi="Arial"/>
                                    <w:b/>
                                    <w:color w:val="020079"/>
                                    <w:sz w:val="18"/>
                                    <w:szCs w:val="18"/>
                                  </w:rPr>
                                  <w:t xml:space="preserve">Notice of Funding Opportunity Part </w:t>
                                </w:r>
                                <w:r>
                                  <w:rPr>
                                    <w:rFonts w:ascii="Arial" w:hAnsi="Arial"/>
                                    <w:b/>
                                    <w:color w:val="020079"/>
                                    <w:sz w:val="18"/>
                                    <w:szCs w:val="18"/>
                                  </w:rPr>
                                  <w:t>1</w:t>
                                </w:r>
                              </w:p>
                              <w:p w14:paraId="1CA7F39B" w14:textId="59317D5F" w:rsidR="002C14D3" w:rsidRPr="0003357C" w:rsidRDefault="002C14D3" w:rsidP="009D1442">
                                <w:pPr>
                                  <w:spacing w:before="40" w:line="259" w:lineRule="auto"/>
                                  <w:contextualSpacing w:val="0"/>
                                  <w:jc w:val="right"/>
                                  <w:rPr>
                                    <w:rFonts w:ascii="Arial" w:hAnsi="Arial"/>
                                    <w:b/>
                                    <w:color w:val="020079"/>
                                    <w:sz w:val="18"/>
                                    <w:szCs w:val="18"/>
                                  </w:rPr>
                                </w:pPr>
                                <w:r w:rsidRPr="0003357C">
                                  <w:rPr>
                                    <w:rFonts w:ascii="Arial" w:hAnsi="Arial"/>
                                    <w:b/>
                                    <w:bCs/>
                                    <w:i/>
                                    <w:iCs/>
                                    <w:color w:val="020079"/>
                                    <w:sz w:val="18"/>
                                    <w:szCs w:val="18"/>
                                  </w:rPr>
                                  <w:t xml:space="preserve">Section </w:t>
                                </w:r>
                                <w:r w:rsidR="00292E16">
                                  <w:rPr>
                                    <w:rFonts w:ascii="Arial" w:hAnsi="Arial"/>
                                    <w:b/>
                                    <w:bCs/>
                                    <w:i/>
                                    <w:iCs/>
                                    <w:color w:val="020079"/>
                                    <w:sz w:val="18"/>
                                    <w:szCs w:val="18"/>
                                  </w:rPr>
                                  <w:t>II</w:t>
                                </w:r>
                                <w:r w:rsidRPr="0003357C">
                                  <w:rPr>
                                    <w:rFonts w:ascii="Arial" w:hAnsi="Arial"/>
                                    <w:b/>
                                    <w:bCs/>
                                    <w:i/>
                                    <w:iCs/>
                                    <w:color w:val="020079"/>
                                    <w:sz w:val="18"/>
                                    <w:szCs w:val="18"/>
                                  </w:rPr>
                                  <w:t xml:space="preserve">I: </w:t>
                                </w:r>
                                <w:r w:rsidR="00292E16">
                                  <w:rPr>
                                    <w:rFonts w:ascii="Arial" w:hAnsi="Arial"/>
                                    <w:b/>
                                    <w:bCs/>
                                    <w:i/>
                                    <w:iCs/>
                                    <w:color w:val="020079"/>
                                    <w:sz w:val="18"/>
                                    <w:szCs w:val="18"/>
                                  </w:rPr>
                                  <w:t>Program Description</w:t>
                                </w:r>
                              </w:p>
                            </w:tc>
                          </w:tr>
                        </w:tbl>
                        <w:p w14:paraId="19A1DE10" w14:textId="77777777" w:rsidR="002C14D3" w:rsidRDefault="002C14D3" w:rsidP="002C14D3">
                          <w:pPr>
                            <w:ind w:left="630"/>
                            <w:rPr>
                              <w:rFonts w:ascii="Arial" w:hAnsi="Arial"/>
                              <w:b/>
                              <w:bCs/>
                              <w:color w:val="020079"/>
                              <w:sz w:val="20"/>
                              <w:szCs w:val="20"/>
                            </w:rPr>
                          </w:pPr>
                        </w:p>
                        <w:p w14:paraId="71D0C6A1" w14:textId="77777777" w:rsidR="002C14D3" w:rsidRDefault="002C14D3" w:rsidP="002C14D3">
                          <w:pPr>
                            <w:ind w:left="630"/>
                            <w:rPr>
                              <w:rFonts w:ascii="Arial" w:hAnsi="Arial"/>
                              <w:b/>
                              <w:bCs/>
                              <w:color w:val="020079"/>
                              <w:sz w:val="20"/>
                              <w:szCs w:val="20"/>
                            </w:rPr>
                          </w:pPr>
                        </w:p>
                        <w:p w14:paraId="7160FEE1" w14:textId="77777777" w:rsidR="002C14D3" w:rsidRPr="00994576" w:rsidRDefault="002C14D3" w:rsidP="002C14D3">
                          <w:pPr>
                            <w:ind w:left="630"/>
                            <w:rPr>
                              <w:rFonts w:ascii="Arial" w:hAnsi="Arial"/>
                              <w:b/>
                              <w:bCs/>
                              <w:color w:val="020079"/>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5F51B5CF" id="_x0000_t202" coordsize="21600,21600" o:spt="202" path="m,l,21600r21600,l21600,xe">
              <v:stroke joinstyle="miter"/>
              <v:path gradientshapeok="t" o:connecttype="rect"/>
            </v:shapetype>
            <v:shape id="_x0000_s1031" type="#_x0000_t202" style="position:absolute;margin-left:-74.15pt;margin-top:-35.3pt;width:616.15pt;height:38.95pt;z-index:2516536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" fillcolor="#cde4ff" stroked="f">
              <v:textbo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2C14D3" w:rsidRPr="0003357C" w14:paraId="723941E5" w14:textId="77777777">
                      <w:tc>
                        <w:tcPr>
                          <w:tcW w:w="6084" w:type="dxa"/>
                        </w:tcPr>
                        <w:p w14:paraId="51D76054" w14:textId="77777777" w:rsidR="002C14D3" w:rsidRDefault="002C14D3" w:rsidP="009D1442">
                          <w:pPr>
                            <w:rPr>
                              <w:rFonts w:ascii="Arial" w:hAnsi="Arial"/>
                              <w:b/>
                              <w:bCs/>
                              <w:color w:val="020079"/>
                              <w:sz w:val="20"/>
                              <w:szCs w:val="20"/>
                            </w:rPr>
                          </w:pPr>
                          <w:r>
                            <w:rPr>
                              <w:rFonts w:ascii="Arial" w:hAnsi="Arial"/>
                              <w:b/>
                              <w:bCs/>
                              <w:noProof/>
                              <w:color w:val="020079"/>
                              <w:sz w:val="20"/>
                              <w:szCs w:val="20"/>
                            </w:rPr>
                            <w:drawing>
                              <wp:inline distT="0" distB="0" distL="0" distR="0" wp14:anchorId="09E77BFF" wp14:editId="108C9226">
                                <wp:extent cx="1499616" cy="448056"/>
                                <wp:effectExtent l="0" t="0" r="0" b="9525"/>
                                <wp:docPr id="1098086701"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2">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4E9747BD" w14:textId="77777777" w:rsidR="002C14D3" w:rsidRPr="0003357C" w:rsidRDefault="002C14D3" w:rsidP="009D1442">
                          <w:pPr>
                            <w:spacing w:after="40" w:line="259" w:lineRule="auto"/>
                            <w:jc w:val="right"/>
                            <w:rPr>
                              <w:rFonts w:ascii="Arial" w:hAnsi="Arial"/>
                              <w:b/>
                              <w:color w:val="020079"/>
                              <w:sz w:val="18"/>
                              <w:szCs w:val="18"/>
                            </w:rPr>
                          </w:pPr>
                          <w:r w:rsidRPr="0003357C">
                            <w:rPr>
                              <w:rFonts w:ascii="Arial" w:hAnsi="Arial"/>
                              <w:b/>
                              <w:color w:val="020079"/>
                              <w:sz w:val="18"/>
                              <w:szCs w:val="18"/>
                            </w:rPr>
                            <w:t xml:space="preserve">Notice of Funding Opportunity Part </w:t>
                          </w:r>
                          <w:r>
                            <w:rPr>
                              <w:rFonts w:ascii="Arial" w:hAnsi="Arial"/>
                              <w:b/>
                              <w:color w:val="020079"/>
                              <w:sz w:val="18"/>
                              <w:szCs w:val="18"/>
                            </w:rPr>
                            <w:t>1</w:t>
                          </w:r>
                        </w:p>
                        <w:p w14:paraId="1CA7F39B" w14:textId="59317D5F" w:rsidR="002C14D3" w:rsidRPr="0003357C" w:rsidRDefault="002C14D3" w:rsidP="009D1442">
                          <w:pPr>
                            <w:spacing w:before="40" w:line="259" w:lineRule="auto"/>
                            <w:contextualSpacing w:val="0"/>
                            <w:jc w:val="right"/>
                            <w:rPr>
                              <w:rFonts w:ascii="Arial" w:hAnsi="Arial"/>
                              <w:b/>
                              <w:color w:val="020079"/>
                              <w:sz w:val="18"/>
                              <w:szCs w:val="18"/>
                            </w:rPr>
                          </w:pPr>
                          <w:r w:rsidRPr="0003357C">
                            <w:rPr>
                              <w:rFonts w:ascii="Arial" w:hAnsi="Arial"/>
                              <w:b/>
                              <w:bCs/>
                              <w:i/>
                              <w:iCs/>
                              <w:color w:val="020079"/>
                              <w:sz w:val="18"/>
                              <w:szCs w:val="18"/>
                            </w:rPr>
                            <w:t xml:space="preserve">Section </w:t>
                          </w:r>
                          <w:r w:rsidR="00292E16">
                            <w:rPr>
                              <w:rFonts w:ascii="Arial" w:hAnsi="Arial"/>
                              <w:b/>
                              <w:bCs/>
                              <w:i/>
                              <w:iCs/>
                              <w:color w:val="020079"/>
                              <w:sz w:val="18"/>
                              <w:szCs w:val="18"/>
                            </w:rPr>
                            <w:t>II</w:t>
                          </w:r>
                          <w:r w:rsidRPr="0003357C">
                            <w:rPr>
                              <w:rFonts w:ascii="Arial" w:hAnsi="Arial"/>
                              <w:b/>
                              <w:bCs/>
                              <w:i/>
                              <w:iCs/>
                              <w:color w:val="020079"/>
                              <w:sz w:val="18"/>
                              <w:szCs w:val="18"/>
                            </w:rPr>
                            <w:t xml:space="preserve">I: </w:t>
                          </w:r>
                          <w:r w:rsidR="00292E16">
                            <w:rPr>
                              <w:rFonts w:ascii="Arial" w:hAnsi="Arial"/>
                              <w:b/>
                              <w:bCs/>
                              <w:i/>
                              <w:iCs/>
                              <w:color w:val="020079"/>
                              <w:sz w:val="18"/>
                              <w:szCs w:val="18"/>
                            </w:rPr>
                            <w:t>Program Description</w:t>
                          </w:r>
                        </w:p>
                      </w:tc>
                    </w:tr>
                  </w:tbl>
                  <w:p w14:paraId="19A1DE10" w14:textId="77777777" w:rsidR="002C14D3" w:rsidRDefault="002C14D3" w:rsidP="002C14D3">
                    <w:pPr>
                      <w:ind w:left="630"/>
                      <w:rPr>
                        <w:rFonts w:ascii="Arial" w:hAnsi="Arial"/>
                        <w:b/>
                        <w:bCs/>
                        <w:color w:val="020079"/>
                        <w:sz w:val="20"/>
                        <w:szCs w:val="20"/>
                      </w:rPr>
                    </w:pPr>
                  </w:p>
                  <w:p w14:paraId="71D0C6A1" w14:textId="77777777" w:rsidR="002C14D3" w:rsidRDefault="002C14D3" w:rsidP="002C14D3">
                    <w:pPr>
                      <w:ind w:left="630"/>
                      <w:rPr>
                        <w:rFonts w:ascii="Arial" w:hAnsi="Arial"/>
                        <w:b/>
                        <w:bCs/>
                        <w:color w:val="020079"/>
                        <w:sz w:val="20"/>
                        <w:szCs w:val="20"/>
                      </w:rPr>
                    </w:pPr>
                  </w:p>
                  <w:p w14:paraId="7160FEE1" w14:textId="77777777" w:rsidR="002C14D3" w:rsidRPr="00994576" w:rsidRDefault="002C14D3" w:rsidP="002C14D3">
                    <w:pPr>
                      <w:ind w:left="630"/>
                      <w:rPr>
                        <w:rFonts w:ascii="Arial" w:hAnsi="Arial"/>
                        <w:b/>
                        <w:bCs/>
                        <w:color w:val="020079"/>
                        <w:sz w:val="20"/>
                        <w:szCs w:val="20"/>
                      </w:rPr>
                    </w:pP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83771"/>
    <w:multiLevelType w:val="hybridMultilevel"/>
    <w:tmpl w:val="2C623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CE03A0"/>
    <w:multiLevelType w:val="hybridMultilevel"/>
    <w:tmpl w:val="7F14BA42"/>
    <w:lvl w:ilvl="0" w:tplc="E6A86EBC">
      <w:start w:val="1"/>
      <w:numFmt w:val="bullet"/>
      <w:lvlText w:val=""/>
      <w:lvlJc w:val="left"/>
      <w:pPr>
        <w:ind w:left="720" w:hanging="360"/>
      </w:pPr>
      <w:rPr>
        <w:rFonts w:ascii="Symbol" w:hAnsi="Symbol" w:hint="default"/>
      </w:rPr>
    </w:lvl>
    <w:lvl w:ilvl="1" w:tplc="89E22998" w:tentative="1">
      <w:start w:val="1"/>
      <w:numFmt w:val="bullet"/>
      <w:lvlText w:val="o"/>
      <w:lvlJc w:val="left"/>
      <w:pPr>
        <w:ind w:left="1440" w:hanging="360"/>
      </w:pPr>
      <w:rPr>
        <w:rFonts w:ascii="Courier New" w:hAnsi="Courier New" w:cs="Courier New" w:hint="default"/>
      </w:rPr>
    </w:lvl>
    <w:lvl w:ilvl="2" w:tplc="23888A46" w:tentative="1">
      <w:start w:val="1"/>
      <w:numFmt w:val="bullet"/>
      <w:lvlText w:val=""/>
      <w:lvlJc w:val="left"/>
      <w:pPr>
        <w:ind w:left="2160" w:hanging="360"/>
      </w:pPr>
      <w:rPr>
        <w:rFonts w:ascii="Wingdings" w:hAnsi="Wingdings" w:hint="default"/>
      </w:rPr>
    </w:lvl>
    <w:lvl w:ilvl="3" w:tplc="064856B0" w:tentative="1">
      <w:start w:val="1"/>
      <w:numFmt w:val="bullet"/>
      <w:lvlText w:val=""/>
      <w:lvlJc w:val="left"/>
      <w:pPr>
        <w:ind w:left="2880" w:hanging="360"/>
      </w:pPr>
      <w:rPr>
        <w:rFonts w:ascii="Symbol" w:hAnsi="Symbol" w:hint="default"/>
      </w:rPr>
    </w:lvl>
    <w:lvl w:ilvl="4" w:tplc="F9D28BE2" w:tentative="1">
      <w:start w:val="1"/>
      <w:numFmt w:val="bullet"/>
      <w:lvlText w:val="o"/>
      <w:lvlJc w:val="left"/>
      <w:pPr>
        <w:ind w:left="3600" w:hanging="360"/>
      </w:pPr>
      <w:rPr>
        <w:rFonts w:ascii="Courier New" w:hAnsi="Courier New" w:cs="Courier New" w:hint="default"/>
      </w:rPr>
    </w:lvl>
    <w:lvl w:ilvl="5" w:tplc="EE6411DE" w:tentative="1">
      <w:start w:val="1"/>
      <w:numFmt w:val="bullet"/>
      <w:lvlText w:val=""/>
      <w:lvlJc w:val="left"/>
      <w:pPr>
        <w:ind w:left="4320" w:hanging="360"/>
      </w:pPr>
      <w:rPr>
        <w:rFonts w:ascii="Wingdings" w:hAnsi="Wingdings" w:hint="default"/>
      </w:rPr>
    </w:lvl>
    <w:lvl w:ilvl="6" w:tplc="EE9A1556" w:tentative="1">
      <w:start w:val="1"/>
      <w:numFmt w:val="bullet"/>
      <w:lvlText w:val=""/>
      <w:lvlJc w:val="left"/>
      <w:pPr>
        <w:ind w:left="5040" w:hanging="360"/>
      </w:pPr>
      <w:rPr>
        <w:rFonts w:ascii="Symbol" w:hAnsi="Symbol" w:hint="default"/>
      </w:rPr>
    </w:lvl>
    <w:lvl w:ilvl="7" w:tplc="EBA4970A" w:tentative="1">
      <w:start w:val="1"/>
      <w:numFmt w:val="bullet"/>
      <w:lvlText w:val="o"/>
      <w:lvlJc w:val="left"/>
      <w:pPr>
        <w:ind w:left="5760" w:hanging="360"/>
      </w:pPr>
      <w:rPr>
        <w:rFonts w:ascii="Courier New" w:hAnsi="Courier New" w:cs="Courier New" w:hint="default"/>
      </w:rPr>
    </w:lvl>
    <w:lvl w:ilvl="8" w:tplc="BEBE185C" w:tentative="1">
      <w:start w:val="1"/>
      <w:numFmt w:val="bullet"/>
      <w:lvlText w:val=""/>
      <w:lvlJc w:val="left"/>
      <w:pPr>
        <w:ind w:left="6480" w:hanging="360"/>
      </w:pPr>
      <w:rPr>
        <w:rFonts w:ascii="Wingdings" w:hAnsi="Wingdings" w:hint="default"/>
      </w:rPr>
    </w:lvl>
  </w:abstractNum>
  <w:abstractNum w:abstractNumId="2" w15:restartNumberingAfterBreak="0">
    <w:nsid w:val="03B31EBD"/>
    <w:multiLevelType w:val="hybridMultilevel"/>
    <w:tmpl w:val="C3CC01E4"/>
    <w:lvl w:ilvl="0" w:tplc="08423866">
      <w:start w:val="1"/>
      <w:numFmt w:val="bullet"/>
      <w:lvlText w:val=""/>
      <w:lvlJc w:val="left"/>
      <w:pPr>
        <w:ind w:left="1440" w:hanging="360"/>
      </w:pPr>
      <w:rPr>
        <w:rFonts w:ascii="Symbol" w:hAnsi="Symbol" w:hint="default"/>
      </w:rPr>
    </w:lvl>
    <w:lvl w:ilvl="1" w:tplc="EDBA85B6">
      <w:start w:val="1"/>
      <w:numFmt w:val="lowerLetter"/>
      <w:lvlText w:val="%2."/>
      <w:lvlJc w:val="left"/>
      <w:pPr>
        <w:ind w:left="2160" w:hanging="360"/>
      </w:pPr>
    </w:lvl>
    <w:lvl w:ilvl="2" w:tplc="2D72DECE">
      <w:start w:val="1"/>
      <w:numFmt w:val="lowerRoman"/>
      <w:lvlText w:val="%3."/>
      <w:lvlJc w:val="right"/>
      <w:pPr>
        <w:ind w:left="2880" w:hanging="180"/>
      </w:pPr>
    </w:lvl>
    <w:lvl w:ilvl="3" w:tplc="3EACD8C2" w:tentative="1">
      <w:start w:val="1"/>
      <w:numFmt w:val="decimal"/>
      <w:lvlText w:val="%4."/>
      <w:lvlJc w:val="left"/>
      <w:pPr>
        <w:ind w:left="3600" w:hanging="360"/>
      </w:pPr>
    </w:lvl>
    <w:lvl w:ilvl="4" w:tplc="1BFE41B8" w:tentative="1">
      <w:start w:val="1"/>
      <w:numFmt w:val="lowerLetter"/>
      <w:lvlText w:val="%5."/>
      <w:lvlJc w:val="left"/>
      <w:pPr>
        <w:ind w:left="4320" w:hanging="360"/>
      </w:pPr>
    </w:lvl>
    <w:lvl w:ilvl="5" w:tplc="BBCAD85C" w:tentative="1">
      <w:start w:val="1"/>
      <w:numFmt w:val="lowerRoman"/>
      <w:lvlText w:val="%6."/>
      <w:lvlJc w:val="right"/>
      <w:pPr>
        <w:ind w:left="5040" w:hanging="180"/>
      </w:pPr>
    </w:lvl>
    <w:lvl w:ilvl="6" w:tplc="C680D418" w:tentative="1">
      <w:start w:val="1"/>
      <w:numFmt w:val="decimal"/>
      <w:lvlText w:val="%7."/>
      <w:lvlJc w:val="left"/>
      <w:pPr>
        <w:ind w:left="5760" w:hanging="360"/>
      </w:pPr>
    </w:lvl>
    <w:lvl w:ilvl="7" w:tplc="44FCE138" w:tentative="1">
      <w:start w:val="1"/>
      <w:numFmt w:val="lowerLetter"/>
      <w:lvlText w:val="%8."/>
      <w:lvlJc w:val="left"/>
      <w:pPr>
        <w:ind w:left="6480" w:hanging="360"/>
      </w:pPr>
    </w:lvl>
    <w:lvl w:ilvl="8" w:tplc="AC746CE2" w:tentative="1">
      <w:start w:val="1"/>
      <w:numFmt w:val="lowerRoman"/>
      <w:lvlText w:val="%9."/>
      <w:lvlJc w:val="right"/>
      <w:pPr>
        <w:ind w:left="7200" w:hanging="180"/>
      </w:pPr>
    </w:lvl>
  </w:abstractNum>
  <w:abstractNum w:abstractNumId="3" w15:restartNumberingAfterBreak="0">
    <w:nsid w:val="04EC056F"/>
    <w:multiLevelType w:val="hybridMultilevel"/>
    <w:tmpl w:val="19CAD464"/>
    <w:lvl w:ilvl="0" w:tplc="CE10F62A">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E75223"/>
    <w:multiLevelType w:val="hybridMultilevel"/>
    <w:tmpl w:val="C4966076"/>
    <w:lvl w:ilvl="0" w:tplc="5E0A33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820A4B"/>
    <w:multiLevelType w:val="hybridMultilevel"/>
    <w:tmpl w:val="0E4259CC"/>
    <w:lvl w:ilvl="0" w:tplc="86947CD2">
      <w:start w:val="1"/>
      <w:numFmt w:val="bullet"/>
      <w:lvlText w:val=""/>
      <w:lvlJc w:val="left"/>
      <w:pPr>
        <w:ind w:left="720" w:hanging="360"/>
      </w:pPr>
      <w:rPr>
        <w:rFonts w:ascii="Symbol" w:hAnsi="Symbol" w:hint="default"/>
      </w:rPr>
    </w:lvl>
    <w:lvl w:ilvl="1" w:tplc="2250D224" w:tentative="1">
      <w:start w:val="1"/>
      <w:numFmt w:val="bullet"/>
      <w:lvlText w:val="o"/>
      <w:lvlJc w:val="left"/>
      <w:pPr>
        <w:ind w:left="1440" w:hanging="360"/>
      </w:pPr>
      <w:rPr>
        <w:rFonts w:ascii="Courier New" w:hAnsi="Courier New" w:cs="Courier New" w:hint="default"/>
      </w:rPr>
    </w:lvl>
    <w:lvl w:ilvl="2" w:tplc="31A01694" w:tentative="1">
      <w:start w:val="1"/>
      <w:numFmt w:val="bullet"/>
      <w:lvlText w:val=""/>
      <w:lvlJc w:val="left"/>
      <w:pPr>
        <w:ind w:left="2160" w:hanging="360"/>
      </w:pPr>
      <w:rPr>
        <w:rFonts w:ascii="Wingdings" w:hAnsi="Wingdings" w:hint="default"/>
      </w:rPr>
    </w:lvl>
    <w:lvl w:ilvl="3" w:tplc="B2ACEEB6" w:tentative="1">
      <w:start w:val="1"/>
      <w:numFmt w:val="bullet"/>
      <w:lvlText w:val=""/>
      <w:lvlJc w:val="left"/>
      <w:pPr>
        <w:ind w:left="2880" w:hanging="360"/>
      </w:pPr>
      <w:rPr>
        <w:rFonts w:ascii="Symbol" w:hAnsi="Symbol" w:hint="default"/>
      </w:rPr>
    </w:lvl>
    <w:lvl w:ilvl="4" w:tplc="707838B0" w:tentative="1">
      <w:start w:val="1"/>
      <w:numFmt w:val="bullet"/>
      <w:lvlText w:val="o"/>
      <w:lvlJc w:val="left"/>
      <w:pPr>
        <w:ind w:left="3600" w:hanging="360"/>
      </w:pPr>
      <w:rPr>
        <w:rFonts w:ascii="Courier New" w:hAnsi="Courier New" w:cs="Courier New" w:hint="default"/>
      </w:rPr>
    </w:lvl>
    <w:lvl w:ilvl="5" w:tplc="36A82922" w:tentative="1">
      <w:start w:val="1"/>
      <w:numFmt w:val="bullet"/>
      <w:lvlText w:val=""/>
      <w:lvlJc w:val="left"/>
      <w:pPr>
        <w:ind w:left="4320" w:hanging="360"/>
      </w:pPr>
      <w:rPr>
        <w:rFonts w:ascii="Wingdings" w:hAnsi="Wingdings" w:hint="default"/>
      </w:rPr>
    </w:lvl>
    <w:lvl w:ilvl="6" w:tplc="6A0A6112" w:tentative="1">
      <w:start w:val="1"/>
      <w:numFmt w:val="bullet"/>
      <w:lvlText w:val=""/>
      <w:lvlJc w:val="left"/>
      <w:pPr>
        <w:ind w:left="5040" w:hanging="360"/>
      </w:pPr>
      <w:rPr>
        <w:rFonts w:ascii="Symbol" w:hAnsi="Symbol" w:hint="default"/>
      </w:rPr>
    </w:lvl>
    <w:lvl w:ilvl="7" w:tplc="748ECF70" w:tentative="1">
      <w:start w:val="1"/>
      <w:numFmt w:val="bullet"/>
      <w:lvlText w:val="o"/>
      <w:lvlJc w:val="left"/>
      <w:pPr>
        <w:ind w:left="5760" w:hanging="360"/>
      </w:pPr>
      <w:rPr>
        <w:rFonts w:ascii="Courier New" w:hAnsi="Courier New" w:cs="Courier New" w:hint="default"/>
      </w:rPr>
    </w:lvl>
    <w:lvl w:ilvl="8" w:tplc="79205CB8" w:tentative="1">
      <w:start w:val="1"/>
      <w:numFmt w:val="bullet"/>
      <w:lvlText w:val=""/>
      <w:lvlJc w:val="left"/>
      <w:pPr>
        <w:ind w:left="6480" w:hanging="360"/>
      </w:pPr>
      <w:rPr>
        <w:rFonts w:ascii="Wingdings" w:hAnsi="Wingdings" w:hint="default"/>
      </w:rPr>
    </w:lvl>
  </w:abstractNum>
  <w:abstractNum w:abstractNumId="6" w15:restartNumberingAfterBreak="0">
    <w:nsid w:val="09FC33DF"/>
    <w:multiLevelType w:val="hybridMultilevel"/>
    <w:tmpl w:val="57F82DB6"/>
    <w:lvl w:ilvl="0" w:tplc="758C1E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9CDC3A"/>
    <w:multiLevelType w:val="hybridMultilevel"/>
    <w:tmpl w:val="FFFFFFFF"/>
    <w:styleLink w:val="CurrentList6"/>
    <w:lvl w:ilvl="0" w:tplc="93861F72">
      <w:start w:val="1"/>
      <w:numFmt w:val="bullet"/>
      <w:lvlText w:val="·"/>
      <w:lvlJc w:val="left"/>
      <w:pPr>
        <w:ind w:left="720" w:hanging="360"/>
      </w:pPr>
      <w:rPr>
        <w:rFonts w:ascii="Symbol" w:hAnsi="Symbol" w:hint="default"/>
      </w:rPr>
    </w:lvl>
    <w:lvl w:ilvl="1" w:tplc="ACE2DD90">
      <w:start w:val="1"/>
      <w:numFmt w:val="bullet"/>
      <w:lvlText w:val="o"/>
      <w:lvlJc w:val="left"/>
      <w:pPr>
        <w:ind w:left="1440" w:hanging="360"/>
      </w:pPr>
      <w:rPr>
        <w:rFonts w:ascii="Courier New" w:hAnsi="Courier New" w:hint="default"/>
      </w:rPr>
    </w:lvl>
    <w:lvl w:ilvl="2" w:tplc="5AAAA17C">
      <w:start w:val="1"/>
      <w:numFmt w:val="bullet"/>
      <w:lvlText w:val=""/>
      <w:lvlJc w:val="left"/>
      <w:pPr>
        <w:ind w:left="2160" w:hanging="360"/>
      </w:pPr>
      <w:rPr>
        <w:rFonts w:ascii="Wingdings" w:hAnsi="Wingdings" w:hint="default"/>
      </w:rPr>
    </w:lvl>
    <w:lvl w:ilvl="3" w:tplc="89B4382C">
      <w:start w:val="1"/>
      <w:numFmt w:val="bullet"/>
      <w:lvlText w:val=""/>
      <w:lvlJc w:val="left"/>
      <w:pPr>
        <w:ind w:left="2880" w:hanging="360"/>
      </w:pPr>
      <w:rPr>
        <w:rFonts w:ascii="Symbol" w:hAnsi="Symbol" w:hint="default"/>
      </w:rPr>
    </w:lvl>
    <w:lvl w:ilvl="4" w:tplc="7D6E82AA">
      <w:start w:val="1"/>
      <w:numFmt w:val="bullet"/>
      <w:lvlText w:val="o"/>
      <w:lvlJc w:val="left"/>
      <w:pPr>
        <w:ind w:left="3600" w:hanging="360"/>
      </w:pPr>
      <w:rPr>
        <w:rFonts w:ascii="Courier New" w:hAnsi="Courier New" w:hint="default"/>
      </w:rPr>
    </w:lvl>
    <w:lvl w:ilvl="5" w:tplc="4C06F054">
      <w:start w:val="1"/>
      <w:numFmt w:val="bullet"/>
      <w:lvlText w:val=""/>
      <w:lvlJc w:val="left"/>
      <w:pPr>
        <w:ind w:left="4320" w:hanging="360"/>
      </w:pPr>
      <w:rPr>
        <w:rFonts w:ascii="Wingdings" w:hAnsi="Wingdings" w:hint="default"/>
      </w:rPr>
    </w:lvl>
    <w:lvl w:ilvl="6" w:tplc="770A42B4">
      <w:start w:val="1"/>
      <w:numFmt w:val="bullet"/>
      <w:lvlText w:val=""/>
      <w:lvlJc w:val="left"/>
      <w:pPr>
        <w:ind w:left="5040" w:hanging="360"/>
      </w:pPr>
      <w:rPr>
        <w:rFonts w:ascii="Symbol" w:hAnsi="Symbol" w:hint="default"/>
      </w:rPr>
    </w:lvl>
    <w:lvl w:ilvl="7" w:tplc="53869A02">
      <w:start w:val="1"/>
      <w:numFmt w:val="bullet"/>
      <w:lvlText w:val="o"/>
      <w:lvlJc w:val="left"/>
      <w:pPr>
        <w:ind w:left="5760" w:hanging="360"/>
      </w:pPr>
      <w:rPr>
        <w:rFonts w:ascii="Courier New" w:hAnsi="Courier New" w:hint="default"/>
      </w:rPr>
    </w:lvl>
    <w:lvl w:ilvl="8" w:tplc="E6365B3E">
      <w:start w:val="1"/>
      <w:numFmt w:val="bullet"/>
      <w:lvlText w:val=""/>
      <w:lvlJc w:val="left"/>
      <w:pPr>
        <w:ind w:left="6480" w:hanging="360"/>
      </w:pPr>
      <w:rPr>
        <w:rFonts w:ascii="Wingdings" w:hAnsi="Wingdings" w:hint="default"/>
      </w:rPr>
    </w:lvl>
  </w:abstractNum>
  <w:abstractNum w:abstractNumId="8" w15:restartNumberingAfterBreak="0">
    <w:nsid w:val="0C832DB1"/>
    <w:multiLevelType w:val="hybridMultilevel"/>
    <w:tmpl w:val="1058541A"/>
    <w:lvl w:ilvl="0" w:tplc="C4FEE7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D7F0305"/>
    <w:multiLevelType w:val="hybridMultilevel"/>
    <w:tmpl w:val="204A0A3A"/>
    <w:styleLink w:val="CurrentList12"/>
    <w:lvl w:ilvl="0" w:tplc="04090001">
      <w:start w:val="1"/>
      <w:numFmt w:val="bullet"/>
      <w:lvlText w:val=""/>
      <w:lvlJc w:val="left"/>
      <w:pPr>
        <w:ind w:left="1800" w:hanging="360"/>
      </w:pPr>
      <w:rPr>
        <w:rFonts w:ascii="Symbol" w:hAnsi="Symbol" w:hint="default"/>
      </w:rPr>
    </w:lvl>
    <w:lvl w:ilvl="1" w:tplc="FFFFFFFF">
      <w:start w:val="1"/>
      <w:numFmt w:val="bullet"/>
      <w:lvlText w:val="o"/>
      <w:lvlJc w:val="left"/>
      <w:pPr>
        <w:ind w:left="2520" w:hanging="360"/>
      </w:pPr>
      <w:rPr>
        <w:rFonts w:ascii="@MS Mincho" w:hAnsi="@MS Mincho" w:cs="@MS Mincho" w:hint="default"/>
      </w:rPr>
    </w:lvl>
    <w:lvl w:ilvl="2" w:tplc="FFFFFFFF" w:tentative="1">
      <w:start w:val="1"/>
      <w:numFmt w:val="bullet"/>
      <w:lvlText w:val=""/>
      <w:lvlJc w:val="left"/>
      <w:pPr>
        <w:ind w:left="3240" w:hanging="360"/>
      </w:pPr>
      <w:rPr>
        <w:rFonts w:ascii="Calibri" w:hAnsi="Calibri" w:hint="default"/>
      </w:rPr>
    </w:lvl>
    <w:lvl w:ilvl="3" w:tplc="FFFFFFFF" w:tentative="1">
      <w:start w:val="1"/>
      <w:numFmt w:val="bullet"/>
      <w:lvlText w:val=""/>
      <w:lvlJc w:val="left"/>
      <w:pPr>
        <w:ind w:left="3960" w:hanging="360"/>
      </w:pPr>
      <w:rPr>
        <w:rFonts w:ascii="Cambria Math" w:hAnsi="Cambria Math" w:hint="default"/>
      </w:rPr>
    </w:lvl>
    <w:lvl w:ilvl="4" w:tplc="FFFFFFFF" w:tentative="1">
      <w:start w:val="1"/>
      <w:numFmt w:val="bullet"/>
      <w:lvlText w:val="o"/>
      <w:lvlJc w:val="left"/>
      <w:pPr>
        <w:ind w:left="4680" w:hanging="360"/>
      </w:pPr>
      <w:rPr>
        <w:rFonts w:ascii="@MS Mincho" w:hAnsi="@MS Mincho" w:cs="@MS Mincho" w:hint="default"/>
      </w:rPr>
    </w:lvl>
    <w:lvl w:ilvl="5" w:tplc="FFFFFFFF" w:tentative="1">
      <w:start w:val="1"/>
      <w:numFmt w:val="bullet"/>
      <w:lvlText w:val=""/>
      <w:lvlJc w:val="left"/>
      <w:pPr>
        <w:ind w:left="5400" w:hanging="360"/>
      </w:pPr>
      <w:rPr>
        <w:rFonts w:ascii="Calibri" w:hAnsi="Calibri" w:hint="default"/>
      </w:rPr>
    </w:lvl>
    <w:lvl w:ilvl="6" w:tplc="FFFFFFFF" w:tentative="1">
      <w:start w:val="1"/>
      <w:numFmt w:val="bullet"/>
      <w:lvlText w:val=""/>
      <w:lvlJc w:val="left"/>
      <w:pPr>
        <w:ind w:left="6120" w:hanging="360"/>
      </w:pPr>
      <w:rPr>
        <w:rFonts w:ascii="Cambria Math" w:hAnsi="Cambria Math" w:hint="default"/>
      </w:rPr>
    </w:lvl>
    <w:lvl w:ilvl="7" w:tplc="FFFFFFFF" w:tentative="1">
      <w:start w:val="1"/>
      <w:numFmt w:val="bullet"/>
      <w:lvlText w:val="o"/>
      <w:lvlJc w:val="left"/>
      <w:pPr>
        <w:ind w:left="6840" w:hanging="360"/>
      </w:pPr>
      <w:rPr>
        <w:rFonts w:ascii="@MS Mincho" w:hAnsi="@MS Mincho" w:cs="@MS Mincho" w:hint="default"/>
      </w:rPr>
    </w:lvl>
    <w:lvl w:ilvl="8" w:tplc="FFFFFFFF" w:tentative="1">
      <w:start w:val="1"/>
      <w:numFmt w:val="bullet"/>
      <w:lvlText w:val=""/>
      <w:lvlJc w:val="left"/>
      <w:pPr>
        <w:ind w:left="7560" w:hanging="360"/>
      </w:pPr>
      <w:rPr>
        <w:rFonts w:ascii="Calibri" w:hAnsi="Calibri" w:hint="default"/>
      </w:rPr>
    </w:lvl>
  </w:abstractNum>
  <w:abstractNum w:abstractNumId="10" w15:restartNumberingAfterBreak="0">
    <w:nsid w:val="0F09B33C"/>
    <w:multiLevelType w:val="hybridMultilevel"/>
    <w:tmpl w:val="FFFFFFFF"/>
    <w:lvl w:ilvl="0" w:tplc="2F4E270C">
      <w:start w:val="1"/>
      <w:numFmt w:val="bullet"/>
      <w:lvlText w:val=""/>
      <w:lvlJc w:val="left"/>
      <w:pPr>
        <w:ind w:left="720" w:hanging="360"/>
      </w:pPr>
      <w:rPr>
        <w:rFonts w:ascii="Symbol" w:hAnsi="Symbol" w:hint="default"/>
      </w:rPr>
    </w:lvl>
    <w:lvl w:ilvl="1" w:tplc="3B8E213E">
      <w:start w:val="1"/>
      <w:numFmt w:val="bullet"/>
      <w:lvlText w:val="o"/>
      <w:lvlJc w:val="left"/>
      <w:pPr>
        <w:ind w:left="1440" w:hanging="360"/>
      </w:pPr>
      <w:rPr>
        <w:rFonts w:ascii="Courier New" w:hAnsi="Courier New" w:hint="default"/>
      </w:rPr>
    </w:lvl>
    <w:lvl w:ilvl="2" w:tplc="D2C6997E">
      <w:start w:val="1"/>
      <w:numFmt w:val="bullet"/>
      <w:lvlText w:val=""/>
      <w:lvlJc w:val="left"/>
      <w:pPr>
        <w:ind w:left="2160" w:hanging="360"/>
      </w:pPr>
      <w:rPr>
        <w:rFonts w:ascii="Wingdings" w:hAnsi="Wingdings" w:hint="default"/>
      </w:rPr>
    </w:lvl>
    <w:lvl w:ilvl="3" w:tplc="DEECC530">
      <w:start w:val="1"/>
      <w:numFmt w:val="bullet"/>
      <w:lvlText w:val=""/>
      <w:lvlJc w:val="left"/>
      <w:pPr>
        <w:ind w:left="2880" w:hanging="360"/>
      </w:pPr>
      <w:rPr>
        <w:rFonts w:ascii="Symbol" w:hAnsi="Symbol" w:hint="default"/>
      </w:rPr>
    </w:lvl>
    <w:lvl w:ilvl="4" w:tplc="755A91EA">
      <w:start w:val="1"/>
      <w:numFmt w:val="bullet"/>
      <w:lvlText w:val="o"/>
      <w:lvlJc w:val="left"/>
      <w:pPr>
        <w:ind w:left="3600" w:hanging="360"/>
      </w:pPr>
      <w:rPr>
        <w:rFonts w:ascii="Courier New" w:hAnsi="Courier New" w:hint="default"/>
      </w:rPr>
    </w:lvl>
    <w:lvl w:ilvl="5" w:tplc="66C05DBA">
      <w:start w:val="1"/>
      <w:numFmt w:val="bullet"/>
      <w:lvlText w:val=""/>
      <w:lvlJc w:val="left"/>
      <w:pPr>
        <w:ind w:left="4320" w:hanging="360"/>
      </w:pPr>
      <w:rPr>
        <w:rFonts w:ascii="Wingdings" w:hAnsi="Wingdings" w:hint="default"/>
      </w:rPr>
    </w:lvl>
    <w:lvl w:ilvl="6" w:tplc="15F6FDFC">
      <w:start w:val="1"/>
      <w:numFmt w:val="bullet"/>
      <w:lvlText w:val=""/>
      <w:lvlJc w:val="left"/>
      <w:pPr>
        <w:ind w:left="5040" w:hanging="360"/>
      </w:pPr>
      <w:rPr>
        <w:rFonts w:ascii="Symbol" w:hAnsi="Symbol" w:hint="default"/>
      </w:rPr>
    </w:lvl>
    <w:lvl w:ilvl="7" w:tplc="3648D710">
      <w:start w:val="1"/>
      <w:numFmt w:val="bullet"/>
      <w:lvlText w:val="o"/>
      <w:lvlJc w:val="left"/>
      <w:pPr>
        <w:ind w:left="5760" w:hanging="360"/>
      </w:pPr>
      <w:rPr>
        <w:rFonts w:ascii="Courier New" w:hAnsi="Courier New" w:hint="default"/>
      </w:rPr>
    </w:lvl>
    <w:lvl w:ilvl="8" w:tplc="1B0E6316">
      <w:start w:val="1"/>
      <w:numFmt w:val="bullet"/>
      <w:lvlText w:val=""/>
      <w:lvlJc w:val="left"/>
      <w:pPr>
        <w:ind w:left="6480" w:hanging="360"/>
      </w:pPr>
      <w:rPr>
        <w:rFonts w:ascii="Wingdings" w:hAnsi="Wingdings" w:hint="default"/>
      </w:rPr>
    </w:lvl>
  </w:abstractNum>
  <w:abstractNum w:abstractNumId="11" w15:restartNumberingAfterBreak="0">
    <w:nsid w:val="0FDE63F6"/>
    <w:multiLevelType w:val="hybridMultilevel"/>
    <w:tmpl w:val="30F6B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F31C34"/>
    <w:multiLevelType w:val="hybridMultilevel"/>
    <w:tmpl w:val="5DBA2360"/>
    <w:lvl w:ilvl="0" w:tplc="5E0A33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5C4525"/>
    <w:multiLevelType w:val="multilevel"/>
    <w:tmpl w:val="E73454E6"/>
    <w:lvl w:ilvl="0">
      <w:start w:val="1"/>
      <w:numFmt w:val="lowerRoman"/>
      <w:lvlText w:val="%1."/>
      <w:lvlJc w:val="right"/>
      <w:pPr>
        <w:ind w:left="720" w:hanging="360"/>
      </w:pPr>
      <w:rPr>
        <w:b/>
        <w:bCs/>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1256C9F"/>
    <w:multiLevelType w:val="hybridMultilevel"/>
    <w:tmpl w:val="A6D002CA"/>
    <w:lvl w:ilvl="0" w:tplc="04090001">
      <w:start w:val="1"/>
      <w:numFmt w:val="bullet"/>
      <w:lvlText w:val=""/>
      <w:lvlJc w:val="left"/>
      <w:pPr>
        <w:ind w:left="1495" w:hanging="360"/>
      </w:pPr>
      <w:rPr>
        <w:rFonts w:ascii="Symbol" w:hAnsi="Symbol" w:hint="default"/>
      </w:rPr>
    </w:lvl>
    <w:lvl w:ilvl="1" w:tplc="04090003" w:tentative="1">
      <w:start w:val="1"/>
      <w:numFmt w:val="bullet"/>
      <w:lvlText w:val="o"/>
      <w:lvlJc w:val="left"/>
      <w:pPr>
        <w:ind w:left="2215" w:hanging="360"/>
      </w:pPr>
      <w:rPr>
        <w:rFonts w:ascii="Courier New" w:hAnsi="Courier New" w:cs="Courier New" w:hint="default"/>
      </w:rPr>
    </w:lvl>
    <w:lvl w:ilvl="2" w:tplc="04090005" w:tentative="1">
      <w:start w:val="1"/>
      <w:numFmt w:val="bullet"/>
      <w:lvlText w:val=""/>
      <w:lvlJc w:val="left"/>
      <w:pPr>
        <w:ind w:left="2935" w:hanging="360"/>
      </w:pPr>
      <w:rPr>
        <w:rFonts w:ascii="Wingdings" w:hAnsi="Wingdings" w:hint="default"/>
      </w:rPr>
    </w:lvl>
    <w:lvl w:ilvl="3" w:tplc="04090001" w:tentative="1">
      <w:start w:val="1"/>
      <w:numFmt w:val="bullet"/>
      <w:lvlText w:val=""/>
      <w:lvlJc w:val="left"/>
      <w:pPr>
        <w:ind w:left="3655" w:hanging="360"/>
      </w:pPr>
      <w:rPr>
        <w:rFonts w:ascii="Symbol" w:hAnsi="Symbol" w:hint="default"/>
      </w:rPr>
    </w:lvl>
    <w:lvl w:ilvl="4" w:tplc="04090003" w:tentative="1">
      <w:start w:val="1"/>
      <w:numFmt w:val="bullet"/>
      <w:lvlText w:val="o"/>
      <w:lvlJc w:val="left"/>
      <w:pPr>
        <w:ind w:left="4375" w:hanging="360"/>
      </w:pPr>
      <w:rPr>
        <w:rFonts w:ascii="Courier New" w:hAnsi="Courier New" w:cs="Courier New" w:hint="default"/>
      </w:rPr>
    </w:lvl>
    <w:lvl w:ilvl="5" w:tplc="04090005" w:tentative="1">
      <w:start w:val="1"/>
      <w:numFmt w:val="bullet"/>
      <w:lvlText w:val=""/>
      <w:lvlJc w:val="left"/>
      <w:pPr>
        <w:ind w:left="5095" w:hanging="360"/>
      </w:pPr>
      <w:rPr>
        <w:rFonts w:ascii="Wingdings" w:hAnsi="Wingdings" w:hint="default"/>
      </w:rPr>
    </w:lvl>
    <w:lvl w:ilvl="6" w:tplc="04090001" w:tentative="1">
      <w:start w:val="1"/>
      <w:numFmt w:val="bullet"/>
      <w:lvlText w:val=""/>
      <w:lvlJc w:val="left"/>
      <w:pPr>
        <w:ind w:left="5815" w:hanging="360"/>
      </w:pPr>
      <w:rPr>
        <w:rFonts w:ascii="Symbol" w:hAnsi="Symbol" w:hint="default"/>
      </w:rPr>
    </w:lvl>
    <w:lvl w:ilvl="7" w:tplc="04090003" w:tentative="1">
      <w:start w:val="1"/>
      <w:numFmt w:val="bullet"/>
      <w:lvlText w:val="o"/>
      <w:lvlJc w:val="left"/>
      <w:pPr>
        <w:ind w:left="6535" w:hanging="360"/>
      </w:pPr>
      <w:rPr>
        <w:rFonts w:ascii="Courier New" w:hAnsi="Courier New" w:cs="Courier New" w:hint="default"/>
      </w:rPr>
    </w:lvl>
    <w:lvl w:ilvl="8" w:tplc="04090005" w:tentative="1">
      <w:start w:val="1"/>
      <w:numFmt w:val="bullet"/>
      <w:lvlText w:val=""/>
      <w:lvlJc w:val="left"/>
      <w:pPr>
        <w:ind w:left="7255" w:hanging="360"/>
      </w:pPr>
      <w:rPr>
        <w:rFonts w:ascii="Wingdings" w:hAnsi="Wingdings" w:hint="default"/>
      </w:rPr>
    </w:lvl>
  </w:abstractNum>
  <w:abstractNum w:abstractNumId="15" w15:restartNumberingAfterBreak="0">
    <w:nsid w:val="12CD6F7A"/>
    <w:multiLevelType w:val="hybridMultilevel"/>
    <w:tmpl w:val="EAA8E0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589629F"/>
    <w:multiLevelType w:val="hybridMultilevel"/>
    <w:tmpl w:val="623270F6"/>
    <w:lvl w:ilvl="0" w:tplc="F482BE3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6B252C4"/>
    <w:multiLevelType w:val="hybridMultilevel"/>
    <w:tmpl w:val="4D484ED0"/>
    <w:styleLink w:val="CurrentList9"/>
    <w:lvl w:ilvl="0" w:tplc="FEC8D5AA">
      <w:start w:val="1"/>
      <w:numFmt w:val="decimal"/>
      <w:lvlText w:val="%1."/>
      <w:lvlJc w:val="left"/>
      <w:pPr>
        <w:ind w:left="720" w:hanging="360"/>
      </w:pPr>
      <w:rPr>
        <w:rFonts w:ascii="Calibri" w:hAnsi="Calibri" w:hint="default"/>
        <w:b/>
        <w:i w:val="0"/>
        <w:color w:val="auto"/>
        <w:sz w:val="22"/>
        <w:vertAlign w:val="baseline"/>
      </w:rPr>
    </w:lvl>
    <w:lvl w:ilvl="1" w:tplc="FFFFFFFF" w:tentative="1">
      <w:start w:val="1"/>
      <w:numFmt w:val="lowerLetter"/>
      <w:lvlText w:val="%2."/>
      <w:lvlJc w:val="left"/>
      <w:pPr>
        <w:ind w:left="1512" w:hanging="360"/>
      </w:pPr>
    </w:lvl>
    <w:lvl w:ilvl="2" w:tplc="FFFFFFFF" w:tentative="1">
      <w:start w:val="1"/>
      <w:numFmt w:val="lowerRoman"/>
      <w:lvlText w:val="%3."/>
      <w:lvlJc w:val="right"/>
      <w:pPr>
        <w:ind w:left="2232" w:hanging="180"/>
      </w:pPr>
    </w:lvl>
    <w:lvl w:ilvl="3" w:tplc="FFFFFFFF" w:tentative="1">
      <w:start w:val="1"/>
      <w:numFmt w:val="decimal"/>
      <w:lvlText w:val="%4."/>
      <w:lvlJc w:val="left"/>
      <w:pPr>
        <w:ind w:left="2952" w:hanging="360"/>
      </w:pPr>
    </w:lvl>
    <w:lvl w:ilvl="4" w:tplc="FFFFFFFF" w:tentative="1">
      <w:start w:val="1"/>
      <w:numFmt w:val="lowerLetter"/>
      <w:lvlText w:val="%5."/>
      <w:lvlJc w:val="left"/>
      <w:pPr>
        <w:ind w:left="3672" w:hanging="360"/>
      </w:pPr>
    </w:lvl>
    <w:lvl w:ilvl="5" w:tplc="FFFFFFFF" w:tentative="1">
      <w:start w:val="1"/>
      <w:numFmt w:val="lowerRoman"/>
      <w:lvlText w:val="%6."/>
      <w:lvlJc w:val="right"/>
      <w:pPr>
        <w:ind w:left="4392" w:hanging="180"/>
      </w:pPr>
    </w:lvl>
    <w:lvl w:ilvl="6" w:tplc="FFFFFFFF" w:tentative="1">
      <w:start w:val="1"/>
      <w:numFmt w:val="decimal"/>
      <w:lvlText w:val="%7."/>
      <w:lvlJc w:val="left"/>
      <w:pPr>
        <w:ind w:left="5112" w:hanging="360"/>
      </w:pPr>
    </w:lvl>
    <w:lvl w:ilvl="7" w:tplc="FFFFFFFF" w:tentative="1">
      <w:start w:val="1"/>
      <w:numFmt w:val="lowerLetter"/>
      <w:lvlText w:val="%8."/>
      <w:lvlJc w:val="left"/>
      <w:pPr>
        <w:ind w:left="5832" w:hanging="360"/>
      </w:pPr>
    </w:lvl>
    <w:lvl w:ilvl="8" w:tplc="FFFFFFFF" w:tentative="1">
      <w:start w:val="1"/>
      <w:numFmt w:val="lowerRoman"/>
      <w:lvlText w:val="%9."/>
      <w:lvlJc w:val="right"/>
      <w:pPr>
        <w:ind w:left="6552" w:hanging="180"/>
      </w:pPr>
    </w:lvl>
  </w:abstractNum>
  <w:abstractNum w:abstractNumId="18" w15:restartNumberingAfterBreak="0">
    <w:nsid w:val="188C77DA"/>
    <w:multiLevelType w:val="hybridMultilevel"/>
    <w:tmpl w:val="74D47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8CE836A"/>
    <w:multiLevelType w:val="hybridMultilevel"/>
    <w:tmpl w:val="FFFFFFFF"/>
    <w:lvl w:ilvl="0" w:tplc="E79CDFD4">
      <w:start w:val="1"/>
      <w:numFmt w:val="bullet"/>
      <w:lvlText w:val=""/>
      <w:lvlJc w:val="left"/>
      <w:pPr>
        <w:ind w:left="1440" w:hanging="360"/>
      </w:pPr>
      <w:rPr>
        <w:rFonts w:ascii="Symbol" w:hAnsi="Symbol" w:hint="default"/>
      </w:rPr>
    </w:lvl>
    <w:lvl w:ilvl="1" w:tplc="5EE25B18">
      <w:start w:val="1"/>
      <w:numFmt w:val="bullet"/>
      <w:lvlText w:val="o"/>
      <w:lvlJc w:val="left"/>
      <w:pPr>
        <w:ind w:left="2160" w:hanging="360"/>
      </w:pPr>
      <w:rPr>
        <w:rFonts w:ascii="Courier New" w:hAnsi="Courier New" w:hint="default"/>
      </w:rPr>
    </w:lvl>
    <w:lvl w:ilvl="2" w:tplc="FFF8821A">
      <w:start w:val="1"/>
      <w:numFmt w:val="bullet"/>
      <w:lvlText w:val=""/>
      <w:lvlJc w:val="left"/>
      <w:pPr>
        <w:ind w:left="2880" w:hanging="360"/>
      </w:pPr>
      <w:rPr>
        <w:rFonts w:ascii="Wingdings" w:hAnsi="Wingdings" w:hint="default"/>
      </w:rPr>
    </w:lvl>
    <w:lvl w:ilvl="3" w:tplc="B9D82C74">
      <w:start w:val="1"/>
      <w:numFmt w:val="bullet"/>
      <w:lvlText w:val=""/>
      <w:lvlJc w:val="left"/>
      <w:pPr>
        <w:ind w:left="3600" w:hanging="360"/>
      </w:pPr>
      <w:rPr>
        <w:rFonts w:ascii="Symbol" w:hAnsi="Symbol" w:hint="default"/>
      </w:rPr>
    </w:lvl>
    <w:lvl w:ilvl="4" w:tplc="BF3E24AA">
      <w:start w:val="1"/>
      <w:numFmt w:val="bullet"/>
      <w:lvlText w:val="o"/>
      <w:lvlJc w:val="left"/>
      <w:pPr>
        <w:ind w:left="4320" w:hanging="360"/>
      </w:pPr>
      <w:rPr>
        <w:rFonts w:ascii="Courier New" w:hAnsi="Courier New" w:hint="default"/>
      </w:rPr>
    </w:lvl>
    <w:lvl w:ilvl="5" w:tplc="EBDC0DAC">
      <w:start w:val="1"/>
      <w:numFmt w:val="bullet"/>
      <w:lvlText w:val=""/>
      <w:lvlJc w:val="left"/>
      <w:pPr>
        <w:ind w:left="5040" w:hanging="360"/>
      </w:pPr>
      <w:rPr>
        <w:rFonts w:ascii="Wingdings" w:hAnsi="Wingdings" w:hint="default"/>
      </w:rPr>
    </w:lvl>
    <w:lvl w:ilvl="6" w:tplc="E55C8C7E">
      <w:start w:val="1"/>
      <w:numFmt w:val="bullet"/>
      <w:lvlText w:val=""/>
      <w:lvlJc w:val="left"/>
      <w:pPr>
        <w:ind w:left="5760" w:hanging="360"/>
      </w:pPr>
      <w:rPr>
        <w:rFonts w:ascii="Symbol" w:hAnsi="Symbol" w:hint="default"/>
      </w:rPr>
    </w:lvl>
    <w:lvl w:ilvl="7" w:tplc="2092CF62">
      <w:start w:val="1"/>
      <w:numFmt w:val="bullet"/>
      <w:lvlText w:val="o"/>
      <w:lvlJc w:val="left"/>
      <w:pPr>
        <w:ind w:left="6480" w:hanging="360"/>
      </w:pPr>
      <w:rPr>
        <w:rFonts w:ascii="Courier New" w:hAnsi="Courier New" w:hint="default"/>
      </w:rPr>
    </w:lvl>
    <w:lvl w:ilvl="8" w:tplc="9726F33A">
      <w:start w:val="1"/>
      <w:numFmt w:val="bullet"/>
      <w:lvlText w:val=""/>
      <w:lvlJc w:val="left"/>
      <w:pPr>
        <w:ind w:left="7200" w:hanging="360"/>
      </w:pPr>
      <w:rPr>
        <w:rFonts w:ascii="Wingdings" w:hAnsi="Wingdings" w:hint="default"/>
      </w:rPr>
    </w:lvl>
  </w:abstractNum>
  <w:abstractNum w:abstractNumId="20" w15:restartNumberingAfterBreak="0">
    <w:nsid w:val="1DA15B6A"/>
    <w:multiLevelType w:val="multilevel"/>
    <w:tmpl w:val="9B7ED07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1" w15:restartNumberingAfterBreak="0">
    <w:nsid w:val="1E567877"/>
    <w:multiLevelType w:val="hybridMultilevel"/>
    <w:tmpl w:val="95A46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F7803C9"/>
    <w:multiLevelType w:val="hybridMultilevel"/>
    <w:tmpl w:val="FC12FDE6"/>
    <w:lvl w:ilvl="0" w:tplc="1FB0F3AE">
      <w:start w:val="1"/>
      <w:numFmt w:val="decimal"/>
      <w:lvlText w:val="%1."/>
      <w:lvlJc w:val="left"/>
      <w:pPr>
        <w:ind w:left="720" w:hanging="360"/>
      </w:pPr>
      <w:rPr>
        <w:rFonts w:hint="default"/>
        <w:color w:val="00662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F7805CF"/>
    <w:multiLevelType w:val="hybridMultilevel"/>
    <w:tmpl w:val="F412F2D6"/>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4" w15:restartNumberingAfterBreak="0">
    <w:nsid w:val="20191FB1"/>
    <w:multiLevelType w:val="hybridMultilevel"/>
    <w:tmpl w:val="6AF49B28"/>
    <w:lvl w:ilvl="0" w:tplc="AEDEFAEC">
      <w:start w:val="1"/>
      <w:numFmt w:val="upperLetter"/>
      <w:pStyle w:val="Heading2"/>
      <w:lvlText w:val="%1."/>
      <w:lvlJc w:val="left"/>
      <w:pPr>
        <w:ind w:left="360" w:hanging="360"/>
      </w:pPr>
      <w:rPr>
        <w:rFonts w:ascii="Arial" w:hAnsi="Arial" w:cs="Arial" w:hint="default"/>
        <w:b/>
        <w:bCs/>
        <w:i w:val="0"/>
        <w:color w:val="085A9B"/>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pStyle w:val="Heading7"/>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57666F8"/>
    <w:multiLevelType w:val="hybridMultilevel"/>
    <w:tmpl w:val="2F60D0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74E7A6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282421E1"/>
    <w:multiLevelType w:val="hybridMultilevel"/>
    <w:tmpl w:val="BEA2C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8D52938"/>
    <w:multiLevelType w:val="hybridMultilevel"/>
    <w:tmpl w:val="660C6706"/>
    <w:lvl w:ilvl="0" w:tplc="04B4A578">
      <w:start w:val="1"/>
      <w:numFmt w:val="decimal"/>
      <w:pStyle w:val="Heading3"/>
      <w:lvlText w:val="%1."/>
      <w:lvlJc w:val="left"/>
      <w:pPr>
        <w:ind w:left="2160" w:hanging="360"/>
      </w:pPr>
      <w:rPr>
        <w:rFonts w:hint="default"/>
      </w:rPr>
    </w:lvl>
    <w:lvl w:ilvl="1" w:tplc="2DE65368" w:tentative="1">
      <w:start w:val="1"/>
      <w:numFmt w:val="bullet"/>
      <w:lvlText w:val="o"/>
      <w:lvlJc w:val="left"/>
      <w:pPr>
        <w:ind w:left="2880" w:hanging="360"/>
      </w:pPr>
      <w:rPr>
        <w:rFonts w:ascii="Courier New" w:hAnsi="Courier New" w:cs="Courier New" w:hint="default"/>
      </w:rPr>
    </w:lvl>
    <w:lvl w:ilvl="2" w:tplc="4F8E5EBA" w:tentative="1">
      <w:start w:val="1"/>
      <w:numFmt w:val="bullet"/>
      <w:lvlText w:val=""/>
      <w:lvlJc w:val="left"/>
      <w:pPr>
        <w:ind w:left="3600" w:hanging="360"/>
      </w:pPr>
      <w:rPr>
        <w:rFonts w:ascii="Wingdings" w:hAnsi="Wingdings" w:hint="default"/>
      </w:rPr>
    </w:lvl>
    <w:lvl w:ilvl="3" w:tplc="710A18CC" w:tentative="1">
      <w:start w:val="1"/>
      <w:numFmt w:val="bullet"/>
      <w:lvlText w:val=""/>
      <w:lvlJc w:val="left"/>
      <w:pPr>
        <w:ind w:left="4320" w:hanging="360"/>
      </w:pPr>
      <w:rPr>
        <w:rFonts w:ascii="Symbol" w:hAnsi="Symbol" w:hint="default"/>
      </w:rPr>
    </w:lvl>
    <w:lvl w:ilvl="4" w:tplc="CF0ED0CC" w:tentative="1">
      <w:start w:val="1"/>
      <w:numFmt w:val="bullet"/>
      <w:lvlText w:val="o"/>
      <w:lvlJc w:val="left"/>
      <w:pPr>
        <w:ind w:left="5040" w:hanging="360"/>
      </w:pPr>
      <w:rPr>
        <w:rFonts w:ascii="Courier New" w:hAnsi="Courier New" w:cs="Courier New" w:hint="default"/>
      </w:rPr>
    </w:lvl>
    <w:lvl w:ilvl="5" w:tplc="C9569952" w:tentative="1">
      <w:start w:val="1"/>
      <w:numFmt w:val="bullet"/>
      <w:lvlText w:val=""/>
      <w:lvlJc w:val="left"/>
      <w:pPr>
        <w:ind w:left="5760" w:hanging="360"/>
      </w:pPr>
      <w:rPr>
        <w:rFonts w:ascii="Wingdings" w:hAnsi="Wingdings" w:hint="default"/>
      </w:rPr>
    </w:lvl>
    <w:lvl w:ilvl="6" w:tplc="8C80A2C8" w:tentative="1">
      <w:start w:val="1"/>
      <w:numFmt w:val="bullet"/>
      <w:lvlText w:val=""/>
      <w:lvlJc w:val="left"/>
      <w:pPr>
        <w:ind w:left="6480" w:hanging="360"/>
      </w:pPr>
      <w:rPr>
        <w:rFonts w:ascii="Symbol" w:hAnsi="Symbol" w:hint="default"/>
      </w:rPr>
    </w:lvl>
    <w:lvl w:ilvl="7" w:tplc="6BCA9800" w:tentative="1">
      <w:start w:val="1"/>
      <w:numFmt w:val="bullet"/>
      <w:lvlText w:val="o"/>
      <w:lvlJc w:val="left"/>
      <w:pPr>
        <w:ind w:left="7200" w:hanging="360"/>
      </w:pPr>
      <w:rPr>
        <w:rFonts w:ascii="Courier New" w:hAnsi="Courier New" w:cs="Courier New" w:hint="default"/>
      </w:rPr>
    </w:lvl>
    <w:lvl w:ilvl="8" w:tplc="C55A89D4" w:tentative="1">
      <w:start w:val="1"/>
      <w:numFmt w:val="bullet"/>
      <w:lvlText w:val=""/>
      <w:lvlJc w:val="left"/>
      <w:pPr>
        <w:ind w:left="7920" w:hanging="360"/>
      </w:pPr>
      <w:rPr>
        <w:rFonts w:ascii="Wingdings" w:hAnsi="Wingdings" w:hint="default"/>
      </w:rPr>
    </w:lvl>
  </w:abstractNum>
  <w:abstractNum w:abstractNumId="29" w15:restartNumberingAfterBreak="0">
    <w:nsid w:val="2AA82F85"/>
    <w:multiLevelType w:val="hybridMultilevel"/>
    <w:tmpl w:val="90883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AC73C65"/>
    <w:multiLevelType w:val="hybridMultilevel"/>
    <w:tmpl w:val="EAB01462"/>
    <w:lvl w:ilvl="0" w:tplc="4DF29C52">
      <w:start w:val="1"/>
      <w:numFmt w:val="decimal"/>
      <w:lvlText w:val="%1."/>
      <w:lvlJc w:val="left"/>
      <w:pPr>
        <w:ind w:left="720" w:hanging="360"/>
      </w:pPr>
      <w:rPr>
        <w:b/>
      </w:rPr>
    </w:lvl>
    <w:lvl w:ilvl="1" w:tplc="A25C11F4" w:tentative="1">
      <w:start w:val="1"/>
      <w:numFmt w:val="lowerLetter"/>
      <w:lvlText w:val="%2."/>
      <w:lvlJc w:val="left"/>
      <w:pPr>
        <w:ind w:left="1440" w:hanging="360"/>
      </w:pPr>
    </w:lvl>
    <w:lvl w:ilvl="2" w:tplc="21CE3F00" w:tentative="1">
      <w:start w:val="1"/>
      <w:numFmt w:val="lowerRoman"/>
      <w:lvlText w:val="%3."/>
      <w:lvlJc w:val="right"/>
      <w:pPr>
        <w:ind w:left="2160" w:hanging="180"/>
      </w:pPr>
    </w:lvl>
    <w:lvl w:ilvl="3" w:tplc="6FD820C4" w:tentative="1">
      <w:start w:val="1"/>
      <w:numFmt w:val="decimal"/>
      <w:lvlText w:val="%4."/>
      <w:lvlJc w:val="left"/>
      <w:pPr>
        <w:ind w:left="2880" w:hanging="360"/>
      </w:pPr>
    </w:lvl>
    <w:lvl w:ilvl="4" w:tplc="502CFA98" w:tentative="1">
      <w:start w:val="1"/>
      <w:numFmt w:val="lowerLetter"/>
      <w:lvlText w:val="%5."/>
      <w:lvlJc w:val="left"/>
      <w:pPr>
        <w:ind w:left="3600" w:hanging="360"/>
      </w:pPr>
    </w:lvl>
    <w:lvl w:ilvl="5" w:tplc="5762A89A" w:tentative="1">
      <w:start w:val="1"/>
      <w:numFmt w:val="lowerRoman"/>
      <w:lvlText w:val="%6."/>
      <w:lvlJc w:val="right"/>
      <w:pPr>
        <w:ind w:left="4320" w:hanging="180"/>
      </w:pPr>
    </w:lvl>
    <w:lvl w:ilvl="6" w:tplc="A126ABE4" w:tentative="1">
      <w:start w:val="1"/>
      <w:numFmt w:val="decimal"/>
      <w:lvlText w:val="%7."/>
      <w:lvlJc w:val="left"/>
      <w:pPr>
        <w:ind w:left="5040" w:hanging="360"/>
      </w:pPr>
    </w:lvl>
    <w:lvl w:ilvl="7" w:tplc="B4BC3BE2" w:tentative="1">
      <w:start w:val="1"/>
      <w:numFmt w:val="lowerLetter"/>
      <w:lvlText w:val="%8."/>
      <w:lvlJc w:val="left"/>
      <w:pPr>
        <w:ind w:left="5760" w:hanging="360"/>
      </w:pPr>
    </w:lvl>
    <w:lvl w:ilvl="8" w:tplc="D7045A8C" w:tentative="1">
      <w:start w:val="1"/>
      <w:numFmt w:val="lowerRoman"/>
      <w:lvlText w:val="%9."/>
      <w:lvlJc w:val="right"/>
      <w:pPr>
        <w:ind w:left="6480" w:hanging="180"/>
      </w:pPr>
    </w:lvl>
  </w:abstractNum>
  <w:abstractNum w:abstractNumId="31" w15:restartNumberingAfterBreak="0">
    <w:nsid w:val="2DA01CE7"/>
    <w:multiLevelType w:val="hybridMultilevel"/>
    <w:tmpl w:val="09B24BF0"/>
    <w:lvl w:ilvl="0" w:tplc="04090001">
      <w:start w:val="1"/>
      <w:numFmt w:val="bullet"/>
      <w:lvlText w:val=""/>
      <w:lvlJc w:val="left"/>
      <w:pPr>
        <w:ind w:left="2016" w:hanging="360"/>
      </w:pPr>
      <w:rPr>
        <w:rFonts w:ascii="Symbol" w:hAnsi="Symbol" w:hint="default"/>
      </w:rPr>
    </w:lvl>
    <w:lvl w:ilvl="1" w:tplc="04090003" w:tentative="1">
      <w:start w:val="1"/>
      <w:numFmt w:val="bullet"/>
      <w:lvlText w:val="o"/>
      <w:lvlJc w:val="left"/>
      <w:pPr>
        <w:ind w:left="2736" w:hanging="360"/>
      </w:pPr>
      <w:rPr>
        <w:rFonts w:ascii="Courier New" w:hAnsi="Courier New" w:cs="Courier New" w:hint="default"/>
      </w:rPr>
    </w:lvl>
    <w:lvl w:ilvl="2" w:tplc="04090005" w:tentative="1">
      <w:start w:val="1"/>
      <w:numFmt w:val="bullet"/>
      <w:lvlText w:val=""/>
      <w:lvlJc w:val="left"/>
      <w:pPr>
        <w:ind w:left="3456" w:hanging="360"/>
      </w:pPr>
      <w:rPr>
        <w:rFonts w:ascii="Wingdings" w:hAnsi="Wingdings" w:hint="default"/>
      </w:rPr>
    </w:lvl>
    <w:lvl w:ilvl="3" w:tplc="04090001" w:tentative="1">
      <w:start w:val="1"/>
      <w:numFmt w:val="bullet"/>
      <w:lvlText w:val=""/>
      <w:lvlJc w:val="left"/>
      <w:pPr>
        <w:ind w:left="4176" w:hanging="360"/>
      </w:pPr>
      <w:rPr>
        <w:rFonts w:ascii="Symbol" w:hAnsi="Symbol" w:hint="default"/>
      </w:rPr>
    </w:lvl>
    <w:lvl w:ilvl="4" w:tplc="04090003" w:tentative="1">
      <w:start w:val="1"/>
      <w:numFmt w:val="bullet"/>
      <w:lvlText w:val="o"/>
      <w:lvlJc w:val="left"/>
      <w:pPr>
        <w:ind w:left="4896" w:hanging="360"/>
      </w:pPr>
      <w:rPr>
        <w:rFonts w:ascii="Courier New" w:hAnsi="Courier New" w:cs="Courier New" w:hint="default"/>
      </w:rPr>
    </w:lvl>
    <w:lvl w:ilvl="5" w:tplc="04090005" w:tentative="1">
      <w:start w:val="1"/>
      <w:numFmt w:val="bullet"/>
      <w:lvlText w:val=""/>
      <w:lvlJc w:val="left"/>
      <w:pPr>
        <w:ind w:left="5616" w:hanging="360"/>
      </w:pPr>
      <w:rPr>
        <w:rFonts w:ascii="Wingdings" w:hAnsi="Wingdings" w:hint="default"/>
      </w:rPr>
    </w:lvl>
    <w:lvl w:ilvl="6" w:tplc="04090001" w:tentative="1">
      <w:start w:val="1"/>
      <w:numFmt w:val="bullet"/>
      <w:lvlText w:val=""/>
      <w:lvlJc w:val="left"/>
      <w:pPr>
        <w:ind w:left="6336" w:hanging="360"/>
      </w:pPr>
      <w:rPr>
        <w:rFonts w:ascii="Symbol" w:hAnsi="Symbol" w:hint="default"/>
      </w:rPr>
    </w:lvl>
    <w:lvl w:ilvl="7" w:tplc="04090003" w:tentative="1">
      <w:start w:val="1"/>
      <w:numFmt w:val="bullet"/>
      <w:lvlText w:val="o"/>
      <w:lvlJc w:val="left"/>
      <w:pPr>
        <w:ind w:left="7056" w:hanging="360"/>
      </w:pPr>
      <w:rPr>
        <w:rFonts w:ascii="Courier New" w:hAnsi="Courier New" w:cs="Courier New" w:hint="default"/>
      </w:rPr>
    </w:lvl>
    <w:lvl w:ilvl="8" w:tplc="04090005" w:tentative="1">
      <w:start w:val="1"/>
      <w:numFmt w:val="bullet"/>
      <w:lvlText w:val=""/>
      <w:lvlJc w:val="left"/>
      <w:pPr>
        <w:ind w:left="7776" w:hanging="360"/>
      </w:pPr>
      <w:rPr>
        <w:rFonts w:ascii="Wingdings" w:hAnsi="Wingdings" w:hint="default"/>
      </w:rPr>
    </w:lvl>
  </w:abstractNum>
  <w:abstractNum w:abstractNumId="32" w15:restartNumberingAfterBreak="0">
    <w:nsid w:val="2EE3041D"/>
    <w:multiLevelType w:val="hybridMultilevel"/>
    <w:tmpl w:val="0442BF98"/>
    <w:lvl w:ilvl="0" w:tplc="5E0A33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EF40601"/>
    <w:multiLevelType w:val="hybridMultilevel"/>
    <w:tmpl w:val="49BABD16"/>
    <w:lvl w:ilvl="0" w:tplc="570AA66C">
      <w:start w:val="1"/>
      <w:numFmt w:val="decimal"/>
      <w:lvlText w:val="(%1)"/>
      <w:lvlJc w:val="left"/>
      <w:pPr>
        <w:ind w:left="720" w:hanging="360"/>
      </w:pPr>
      <w:rPr>
        <w:rFonts w:hint="default"/>
        <w:b/>
      </w:rPr>
    </w:lvl>
    <w:lvl w:ilvl="1" w:tplc="E7DA4642">
      <w:start w:val="1"/>
      <w:numFmt w:val="lowerLetter"/>
      <w:lvlText w:val="%2."/>
      <w:lvlJc w:val="left"/>
      <w:pPr>
        <w:ind w:left="1440" w:hanging="360"/>
      </w:pPr>
    </w:lvl>
    <w:lvl w:ilvl="2" w:tplc="BFFA808A" w:tentative="1">
      <w:start w:val="1"/>
      <w:numFmt w:val="lowerRoman"/>
      <w:lvlText w:val="%3."/>
      <w:lvlJc w:val="right"/>
      <w:pPr>
        <w:ind w:left="2160" w:hanging="180"/>
      </w:pPr>
    </w:lvl>
    <w:lvl w:ilvl="3" w:tplc="B74EDFC0" w:tentative="1">
      <w:start w:val="1"/>
      <w:numFmt w:val="decimal"/>
      <w:lvlText w:val="%4."/>
      <w:lvlJc w:val="left"/>
      <w:pPr>
        <w:ind w:left="2880" w:hanging="360"/>
      </w:pPr>
    </w:lvl>
    <w:lvl w:ilvl="4" w:tplc="72EE9612" w:tentative="1">
      <w:start w:val="1"/>
      <w:numFmt w:val="lowerLetter"/>
      <w:lvlText w:val="%5."/>
      <w:lvlJc w:val="left"/>
      <w:pPr>
        <w:ind w:left="3600" w:hanging="360"/>
      </w:pPr>
    </w:lvl>
    <w:lvl w:ilvl="5" w:tplc="B9301078" w:tentative="1">
      <w:start w:val="1"/>
      <w:numFmt w:val="lowerRoman"/>
      <w:lvlText w:val="%6."/>
      <w:lvlJc w:val="right"/>
      <w:pPr>
        <w:ind w:left="4320" w:hanging="180"/>
      </w:pPr>
    </w:lvl>
    <w:lvl w:ilvl="6" w:tplc="15E8B746" w:tentative="1">
      <w:start w:val="1"/>
      <w:numFmt w:val="decimal"/>
      <w:lvlText w:val="%7."/>
      <w:lvlJc w:val="left"/>
      <w:pPr>
        <w:ind w:left="5040" w:hanging="360"/>
      </w:pPr>
    </w:lvl>
    <w:lvl w:ilvl="7" w:tplc="B1C08AA6" w:tentative="1">
      <w:start w:val="1"/>
      <w:numFmt w:val="lowerLetter"/>
      <w:lvlText w:val="%8."/>
      <w:lvlJc w:val="left"/>
      <w:pPr>
        <w:ind w:left="5760" w:hanging="360"/>
      </w:pPr>
    </w:lvl>
    <w:lvl w:ilvl="8" w:tplc="808AD036" w:tentative="1">
      <w:start w:val="1"/>
      <w:numFmt w:val="lowerRoman"/>
      <w:lvlText w:val="%9."/>
      <w:lvlJc w:val="right"/>
      <w:pPr>
        <w:ind w:left="6480" w:hanging="180"/>
      </w:pPr>
    </w:lvl>
  </w:abstractNum>
  <w:abstractNum w:abstractNumId="34" w15:restartNumberingAfterBreak="0">
    <w:nsid w:val="32A10A5D"/>
    <w:multiLevelType w:val="hybridMultilevel"/>
    <w:tmpl w:val="E162F22E"/>
    <w:lvl w:ilvl="0" w:tplc="8020BE3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345E435A"/>
    <w:multiLevelType w:val="hybridMultilevel"/>
    <w:tmpl w:val="32A8C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AC46E8"/>
    <w:multiLevelType w:val="hybridMultilevel"/>
    <w:tmpl w:val="9B767576"/>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7" w15:restartNumberingAfterBreak="0">
    <w:nsid w:val="384D22D8"/>
    <w:multiLevelType w:val="hybridMultilevel"/>
    <w:tmpl w:val="1ECE0712"/>
    <w:lvl w:ilvl="0" w:tplc="04090001">
      <w:start w:val="1"/>
      <w:numFmt w:val="bullet"/>
      <w:lvlText w:val=""/>
      <w:lvlJc w:val="left"/>
      <w:pPr>
        <w:ind w:left="720" w:hanging="360"/>
      </w:pPr>
      <w:rPr>
        <w:rFonts w:ascii="Symbol" w:hAnsi="Symbol" w:hint="default"/>
      </w:rPr>
    </w:lvl>
    <w:lvl w:ilvl="1" w:tplc="856E593E">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9621C4A"/>
    <w:multiLevelType w:val="hybridMultilevel"/>
    <w:tmpl w:val="D5B29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0676762"/>
    <w:multiLevelType w:val="hybridMultilevel"/>
    <w:tmpl w:val="AB5A3E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0D97363"/>
    <w:multiLevelType w:val="hybridMultilevel"/>
    <w:tmpl w:val="E71800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22D73DA"/>
    <w:multiLevelType w:val="multilevel"/>
    <w:tmpl w:val="2600401A"/>
    <w:lvl w:ilvl="0">
      <w:start w:val="1"/>
      <w:numFmt w:val="upperLetter"/>
      <w:pStyle w:val="OCEDFOABulletList"/>
      <w:lvlText w:val="%1."/>
      <w:lvlJc w:val="left"/>
      <w:pPr>
        <w:ind w:left="720" w:hanging="432"/>
      </w:pPr>
      <w:rPr>
        <w:rFonts w:hint="default"/>
        <w:b/>
        <w:i w:val="0"/>
        <w:color w:val="00B0F0"/>
        <w:sz w:val="22"/>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43D15FD1"/>
    <w:multiLevelType w:val="hybridMultilevel"/>
    <w:tmpl w:val="8DBE41A4"/>
    <w:lvl w:ilvl="0" w:tplc="04090001">
      <w:start w:val="1"/>
      <w:numFmt w:val="bullet"/>
      <w:lvlText w:val=""/>
      <w:lvlJc w:val="left"/>
      <w:pPr>
        <w:ind w:left="720" w:hanging="360"/>
      </w:pPr>
      <w:rPr>
        <w:rFonts w:ascii="Symbol" w:hAnsi="Symbol" w:hint="default"/>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44F06B9D"/>
    <w:multiLevelType w:val="hybridMultilevel"/>
    <w:tmpl w:val="411E747C"/>
    <w:lvl w:ilvl="0" w:tplc="37FC491C">
      <w:start w:val="1"/>
      <w:numFmt w:val="upp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45AA4B2E"/>
    <w:multiLevelType w:val="hybridMultilevel"/>
    <w:tmpl w:val="E2985BF2"/>
    <w:lvl w:ilvl="0" w:tplc="114869AE">
      <w:start w:val="1"/>
      <w:numFmt w:val="lowerRoman"/>
      <w:pStyle w:val="FOAHeading3"/>
      <w:lvlText w:val="%1."/>
      <w:lvlJc w:val="right"/>
      <w:pPr>
        <w:ind w:left="5850" w:hanging="360"/>
      </w:pPr>
      <w:rPr>
        <w:rFonts w:hint="default"/>
        <w:b/>
        <w:bCs w:val="0"/>
      </w:rPr>
    </w:lvl>
    <w:lvl w:ilvl="1" w:tplc="98E27A20">
      <w:start w:val="1"/>
      <w:numFmt w:val="lowerLetter"/>
      <w:lvlText w:val="%2."/>
      <w:lvlJc w:val="left"/>
      <w:pPr>
        <w:ind w:left="1440" w:hanging="360"/>
      </w:pPr>
    </w:lvl>
    <w:lvl w:ilvl="2" w:tplc="C08A053E">
      <w:start w:val="1"/>
      <w:numFmt w:val="lowerRoman"/>
      <w:lvlText w:val="%3."/>
      <w:lvlJc w:val="right"/>
      <w:pPr>
        <w:ind w:left="2160" w:hanging="180"/>
      </w:pPr>
    </w:lvl>
    <w:lvl w:ilvl="3" w:tplc="961E63F6" w:tentative="1">
      <w:start w:val="1"/>
      <w:numFmt w:val="decimal"/>
      <w:lvlText w:val="%4."/>
      <w:lvlJc w:val="left"/>
      <w:pPr>
        <w:ind w:left="2880" w:hanging="360"/>
      </w:pPr>
    </w:lvl>
    <w:lvl w:ilvl="4" w:tplc="37622430" w:tentative="1">
      <w:start w:val="1"/>
      <w:numFmt w:val="lowerLetter"/>
      <w:lvlText w:val="%5."/>
      <w:lvlJc w:val="left"/>
      <w:pPr>
        <w:ind w:left="3600" w:hanging="360"/>
      </w:pPr>
    </w:lvl>
    <w:lvl w:ilvl="5" w:tplc="A962AF1E" w:tentative="1">
      <w:start w:val="1"/>
      <w:numFmt w:val="lowerRoman"/>
      <w:lvlText w:val="%6."/>
      <w:lvlJc w:val="right"/>
      <w:pPr>
        <w:ind w:left="4320" w:hanging="180"/>
      </w:pPr>
    </w:lvl>
    <w:lvl w:ilvl="6" w:tplc="A516BA20" w:tentative="1">
      <w:start w:val="1"/>
      <w:numFmt w:val="decimal"/>
      <w:lvlText w:val="%7."/>
      <w:lvlJc w:val="left"/>
      <w:pPr>
        <w:ind w:left="5040" w:hanging="360"/>
      </w:pPr>
    </w:lvl>
    <w:lvl w:ilvl="7" w:tplc="0928A768" w:tentative="1">
      <w:start w:val="1"/>
      <w:numFmt w:val="lowerLetter"/>
      <w:lvlText w:val="%8."/>
      <w:lvlJc w:val="left"/>
      <w:pPr>
        <w:ind w:left="5760" w:hanging="360"/>
      </w:pPr>
    </w:lvl>
    <w:lvl w:ilvl="8" w:tplc="F544CAA0" w:tentative="1">
      <w:start w:val="1"/>
      <w:numFmt w:val="lowerRoman"/>
      <w:lvlText w:val="%9."/>
      <w:lvlJc w:val="right"/>
      <w:pPr>
        <w:ind w:left="6480" w:hanging="180"/>
      </w:pPr>
    </w:lvl>
  </w:abstractNum>
  <w:abstractNum w:abstractNumId="45" w15:restartNumberingAfterBreak="0">
    <w:nsid w:val="45C151A2"/>
    <w:multiLevelType w:val="hybridMultilevel"/>
    <w:tmpl w:val="DBA0329C"/>
    <w:lvl w:ilvl="0" w:tplc="5E0A33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78209BD"/>
    <w:multiLevelType w:val="hybridMultilevel"/>
    <w:tmpl w:val="F0686116"/>
    <w:lvl w:ilvl="0" w:tplc="FFFFFFFF">
      <w:start w:val="1"/>
      <w:numFmt w:val="decimal"/>
      <w:lvlText w:val="%1."/>
      <w:lvlJc w:val="left"/>
      <w:pPr>
        <w:ind w:left="1080" w:hanging="360"/>
      </w:pPr>
      <w:rPr>
        <w:rFonts w:hint="default"/>
      </w:rPr>
    </w:lvl>
    <w:lvl w:ilvl="1" w:tplc="04090001">
      <w:start w:val="1"/>
      <w:numFmt w:val="bullet"/>
      <w:lvlText w:val=""/>
      <w:lvlJc w:val="left"/>
      <w:pPr>
        <w:ind w:left="720" w:hanging="360"/>
      </w:pPr>
      <w:rPr>
        <w:rFonts w:ascii="Symbol" w:hAnsi="Symbol" w:hint="default"/>
      </w:r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7" w15:restartNumberingAfterBreak="0">
    <w:nsid w:val="47F669B0"/>
    <w:multiLevelType w:val="hybridMultilevel"/>
    <w:tmpl w:val="9B76757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15:restartNumberingAfterBreak="0">
    <w:nsid w:val="490192B1"/>
    <w:multiLevelType w:val="hybridMultilevel"/>
    <w:tmpl w:val="FFFFFFFF"/>
    <w:lvl w:ilvl="0" w:tplc="F6C0C87C">
      <w:start w:val="1"/>
      <w:numFmt w:val="bullet"/>
      <w:lvlText w:val="·"/>
      <w:lvlJc w:val="left"/>
      <w:pPr>
        <w:ind w:left="720" w:hanging="360"/>
      </w:pPr>
      <w:rPr>
        <w:rFonts w:ascii="Symbol" w:hAnsi="Symbol" w:hint="default"/>
      </w:rPr>
    </w:lvl>
    <w:lvl w:ilvl="1" w:tplc="B85A066A">
      <w:start w:val="1"/>
      <w:numFmt w:val="bullet"/>
      <w:lvlText w:val="o"/>
      <w:lvlJc w:val="left"/>
      <w:pPr>
        <w:ind w:left="1440" w:hanging="360"/>
      </w:pPr>
      <w:rPr>
        <w:rFonts w:ascii="Courier New" w:hAnsi="Courier New" w:hint="default"/>
      </w:rPr>
    </w:lvl>
    <w:lvl w:ilvl="2" w:tplc="6A522910">
      <w:start w:val="1"/>
      <w:numFmt w:val="bullet"/>
      <w:lvlText w:val=""/>
      <w:lvlJc w:val="left"/>
      <w:pPr>
        <w:ind w:left="2160" w:hanging="360"/>
      </w:pPr>
      <w:rPr>
        <w:rFonts w:ascii="Wingdings" w:hAnsi="Wingdings" w:hint="default"/>
      </w:rPr>
    </w:lvl>
    <w:lvl w:ilvl="3" w:tplc="A3FA15AA">
      <w:start w:val="1"/>
      <w:numFmt w:val="bullet"/>
      <w:lvlText w:val=""/>
      <w:lvlJc w:val="left"/>
      <w:pPr>
        <w:ind w:left="2880" w:hanging="360"/>
      </w:pPr>
      <w:rPr>
        <w:rFonts w:ascii="Symbol" w:hAnsi="Symbol" w:hint="default"/>
      </w:rPr>
    </w:lvl>
    <w:lvl w:ilvl="4" w:tplc="92347C94">
      <w:start w:val="1"/>
      <w:numFmt w:val="bullet"/>
      <w:lvlText w:val="o"/>
      <w:lvlJc w:val="left"/>
      <w:pPr>
        <w:ind w:left="3600" w:hanging="360"/>
      </w:pPr>
      <w:rPr>
        <w:rFonts w:ascii="Courier New" w:hAnsi="Courier New" w:hint="default"/>
      </w:rPr>
    </w:lvl>
    <w:lvl w:ilvl="5" w:tplc="CC84A2D0">
      <w:start w:val="1"/>
      <w:numFmt w:val="bullet"/>
      <w:lvlText w:val=""/>
      <w:lvlJc w:val="left"/>
      <w:pPr>
        <w:ind w:left="4320" w:hanging="360"/>
      </w:pPr>
      <w:rPr>
        <w:rFonts w:ascii="Wingdings" w:hAnsi="Wingdings" w:hint="default"/>
      </w:rPr>
    </w:lvl>
    <w:lvl w:ilvl="6" w:tplc="8EBC6756">
      <w:start w:val="1"/>
      <w:numFmt w:val="bullet"/>
      <w:lvlText w:val=""/>
      <w:lvlJc w:val="left"/>
      <w:pPr>
        <w:ind w:left="5040" w:hanging="360"/>
      </w:pPr>
      <w:rPr>
        <w:rFonts w:ascii="Symbol" w:hAnsi="Symbol" w:hint="default"/>
      </w:rPr>
    </w:lvl>
    <w:lvl w:ilvl="7" w:tplc="A97814D4">
      <w:start w:val="1"/>
      <w:numFmt w:val="bullet"/>
      <w:lvlText w:val="o"/>
      <w:lvlJc w:val="left"/>
      <w:pPr>
        <w:ind w:left="5760" w:hanging="360"/>
      </w:pPr>
      <w:rPr>
        <w:rFonts w:ascii="Courier New" w:hAnsi="Courier New" w:hint="default"/>
      </w:rPr>
    </w:lvl>
    <w:lvl w:ilvl="8" w:tplc="6338F97C">
      <w:start w:val="1"/>
      <w:numFmt w:val="bullet"/>
      <w:lvlText w:val=""/>
      <w:lvlJc w:val="left"/>
      <w:pPr>
        <w:ind w:left="6480" w:hanging="360"/>
      </w:pPr>
      <w:rPr>
        <w:rFonts w:ascii="Wingdings" w:hAnsi="Wingdings" w:hint="default"/>
      </w:rPr>
    </w:lvl>
  </w:abstractNum>
  <w:abstractNum w:abstractNumId="49" w15:restartNumberingAfterBreak="0">
    <w:nsid w:val="49E63D7C"/>
    <w:multiLevelType w:val="hybridMultilevel"/>
    <w:tmpl w:val="D4602640"/>
    <w:lvl w:ilvl="0" w:tplc="3654A838">
      <w:start w:val="1"/>
      <w:numFmt w:val="upperLetter"/>
      <w:lvlText w:val="(%1)"/>
      <w:lvlJc w:val="left"/>
      <w:pPr>
        <w:ind w:left="720" w:hanging="360"/>
      </w:pPr>
      <w:rPr>
        <w:rFonts w:hint="default"/>
        <w:b/>
      </w:rPr>
    </w:lvl>
    <w:lvl w:ilvl="1" w:tplc="570AA66C">
      <w:start w:val="1"/>
      <w:numFmt w:val="decimal"/>
      <w:lvlText w:val="(%2)"/>
      <w:lvlJc w:val="left"/>
      <w:pPr>
        <w:ind w:left="720" w:hanging="360"/>
      </w:pPr>
      <w:rPr>
        <w:rFonts w:hint="default"/>
        <w:b/>
      </w:rPr>
    </w:lvl>
    <w:lvl w:ilvl="2" w:tplc="1AA23006">
      <w:start w:val="1"/>
      <w:numFmt w:val="lowerLetter"/>
      <w:lvlText w:val="%3."/>
      <w:lvlJc w:val="left"/>
      <w:pPr>
        <w:ind w:left="2340" w:hanging="360"/>
      </w:pPr>
      <w:rPr>
        <w:rFonts w:hint="default"/>
        <w:b/>
      </w:rPr>
    </w:lvl>
    <w:lvl w:ilvl="3" w:tplc="D5E8D4BC">
      <w:start w:val="1"/>
      <w:numFmt w:val="lowerRoman"/>
      <w:lvlText w:val="%4."/>
      <w:lvlJc w:val="right"/>
      <w:pPr>
        <w:ind w:left="2880" w:hanging="360"/>
      </w:pPr>
      <w:rPr>
        <w:rFonts w:cs="Times New Roman"/>
        <w:b/>
        <w:bCs/>
      </w:rPr>
    </w:lvl>
    <w:lvl w:ilvl="4" w:tplc="F3A6B954" w:tentative="1">
      <w:start w:val="1"/>
      <w:numFmt w:val="lowerLetter"/>
      <w:lvlText w:val="%5."/>
      <w:lvlJc w:val="left"/>
      <w:pPr>
        <w:ind w:left="3600" w:hanging="360"/>
      </w:pPr>
    </w:lvl>
    <w:lvl w:ilvl="5" w:tplc="63F8B45C" w:tentative="1">
      <w:start w:val="1"/>
      <w:numFmt w:val="lowerRoman"/>
      <w:lvlText w:val="%6."/>
      <w:lvlJc w:val="right"/>
      <w:pPr>
        <w:ind w:left="4320" w:hanging="180"/>
      </w:pPr>
    </w:lvl>
    <w:lvl w:ilvl="6" w:tplc="AD52AC04" w:tentative="1">
      <w:start w:val="1"/>
      <w:numFmt w:val="decimal"/>
      <w:lvlText w:val="%7."/>
      <w:lvlJc w:val="left"/>
      <w:pPr>
        <w:ind w:left="5040" w:hanging="360"/>
      </w:pPr>
    </w:lvl>
    <w:lvl w:ilvl="7" w:tplc="846815B6" w:tentative="1">
      <w:start w:val="1"/>
      <w:numFmt w:val="lowerLetter"/>
      <w:lvlText w:val="%8."/>
      <w:lvlJc w:val="left"/>
      <w:pPr>
        <w:ind w:left="5760" w:hanging="360"/>
      </w:pPr>
    </w:lvl>
    <w:lvl w:ilvl="8" w:tplc="25FA57F0" w:tentative="1">
      <w:start w:val="1"/>
      <w:numFmt w:val="lowerRoman"/>
      <w:lvlText w:val="%9."/>
      <w:lvlJc w:val="right"/>
      <w:pPr>
        <w:ind w:left="6480" w:hanging="180"/>
      </w:pPr>
    </w:lvl>
  </w:abstractNum>
  <w:abstractNum w:abstractNumId="50" w15:restartNumberingAfterBreak="0">
    <w:nsid w:val="4A0F6444"/>
    <w:multiLevelType w:val="hybridMultilevel"/>
    <w:tmpl w:val="8D905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D945FD0"/>
    <w:multiLevelType w:val="hybridMultilevel"/>
    <w:tmpl w:val="9FAC2828"/>
    <w:lvl w:ilvl="0" w:tplc="8ACC43CC">
      <w:start w:val="1"/>
      <w:numFmt w:val="lowerLetter"/>
      <w:lvlText w:val="%1."/>
      <w:lvlJc w:val="left"/>
      <w:pPr>
        <w:ind w:left="720" w:hanging="360"/>
      </w:pPr>
      <w:rPr>
        <w:rFonts w:hint="default"/>
        <w:b/>
      </w:rPr>
    </w:lvl>
    <w:lvl w:ilvl="1" w:tplc="5A92FC16" w:tentative="1">
      <w:start w:val="1"/>
      <w:numFmt w:val="lowerLetter"/>
      <w:lvlText w:val="%2."/>
      <w:lvlJc w:val="left"/>
      <w:pPr>
        <w:ind w:left="1440" w:hanging="360"/>
      </w:pPr>
    </w:lvl>
    <w:lvl w:ilvl="2" w:tplc="9C587784" w:tentative="1">
      <w:start w:val="1"/>
      <w:numFmt w:val="lowerRoman"/>
      <w:lvlText w:val="%3."/>
      <w:lvlJc w:val="right"/>
      <w:pPr>
        <w:ind w:left="2160" w:hanging="180"/>
      </w:pPr>
    </w:lvl>
    <w:lvl w:ilvl="3" w:tplc="6B8EB706" w:tentative="1">
      <w:start w:val="1"/>
      <w:numFmt w:val="decimal"/>
      <w:lvlText w:val="%4."/>
      <w:lvlJc w:val="left"/>
      <w:pPr>
        <w:ind w:left="2880" w:hanging="360"/>
      </w:pPr>
    </w:lvl>
    <w:lvl w:ilvl="4" w:tplc="ED58F198" w:tentative="1">
      <w:start w:val="1"/>
      <w:numFmt w:val="lowerLetter"/>
      <w:lvlText w:val="%5."/>
      <w:lvlJc w:val="left"/>
      <w:pPr>
        <w:ind w:left="3600" w:hanging="360"/>
      </w:pPr>
    </w:lvl>
    <w:lvl w:ilvl="5" w:tplc="04D84176" w:tentative="1">
      <w:start w:val="1"/>
      <w:numFmt w:val="lowerRoman"/>
      <w:lvlText w:val="%6."/>
      <w:lvlJc w:val="right"/>
      <w:pPr>
        <w:ind w:left="4320" w:hanging="180"/>
      </w:pPr>
    </w:lvl>
    <w:lvl w:ilvl="6" w:tplc="98E4CABC" w:tentative="1">
      <w:start w:val="1"/>
      <w:numFmt w:val="decimal"/>
      <w:lvlText w:val="%7."/>
      <w:lvlJc w:val="left"/>
      <w:pPr>
        <w:ind w:left="5040" w:hanging="360"/>
      </w:pPr>
    </w:lvl>
    <w:lvl w:ilvl="7" w:tplc="2ECEFACE" w:tentative="1">
      <w:start w:val="1"/>
      <w:numFmt w:val="lowerLetter"/>
      <w:lvlText w:val="%8."/>
      <w:lvlJc w:val="left"/>
      <w:pPr>
        <w:ind w:left="5760" w:hanging="360"/>
      </w:pPr>
    </w:lvl>
    <w:lvl w:ilvl="8" w:tplc="4548465C" w:tentative="1">
      <w:start w:val="1"/>
      <w:numFmt w:val="lowerRoman"/>
      <w:lvlText w:val="%9."/>
      <w:lvlJc w:val="right"/>
      <w:pPr>
        <w:ind w:left="6480" w:hanging="180"/>
      </w:pPr>
    </w:lvl>
  </w:abstractNum>
  <w:abstractNum w:abstractNumId="52" w15:restartNumberingAfterBreak="0">
    <w:nsid w:val="4E350131"/>
    <w:multiLevelType w:val="hybridMultilevel"/>
    <w:tmpl w:val="C2001B38"/>
    <w:lvl w:ilvl="0" w:tplc="EFB20430">
      <w:start w:val="1"/>
      <w:numFmt w:val="bullet"/>
      <w:lvlText w:val=""/>
      <w:lvlJc w:val="left"/>
      <w:pPr>
        <w:ind w:left="36" w:hanging="360"/>
      </w:pPr>
      <w:rPr>
        <w:rFonts w:ascii="Symbol" w:hAnsi="Symbol" w:hint="default"/>
      </w:rPr>
    </w:lvl>
    <w:lvl w:ilvl="1" w:tplc="FCF4B80A">
      <w:start w:val="1"/>
      <w:numFmt w:val="bullet"/>
      <w:lvlText w:val="o"/>
      <w:lvlJc w:val="left"/>
      <w:pPr>
        <w:ind w:left="756" w:hanging="360"/>
      </w:pPr>
      <w:rPr>
        <w:rFonts w:ascii="Courier New" w:hAnsi="Courier New" w:cs="Courier New" w:hint="default"/>
      </w:rPr>
    </w:lvl>
    <w:lvl w:ilvl="2" w:tplc="C76E5EDC">
      <w:start w:val="1"/>
      <w:numFmt w:val="bullet"/>
      <w:lvlText w:val=""/>
      <w:lvlJc w:val="left"/>
      <w:pPr>
        <w:ind w:left="1476" w:hanging="360"/>
      </w:pPr>
      <w:rPr>
        <w:rFonts w:ascii="Wingdings" w:hAnsi="Wingdings" w:hint="default"/>
      </w:rPr>
    </w:lvl>
    <w:lvl w:ilvl="3" w:tplc="88C2ED58">
      <w:start w:val="1"/>
      <w:numFmt w:val="bullet"/>
      <w:lvlText w:val=""/>
      <w:lvlJc w:val="left"/>
      <w:pPr>
        <w:ind w:left="2196" w:hanging="360"/>
      </w:pPr>
      <w:rPr>
        <w:rFonts w:ascii="Symbol" w:hAnsi="Symbol" w:hint="default"/>
      </w:rPr>
    </w:lvl>
    <w:lvl w:ilvl="4" w:tplc="E110DE88" w:tentative="1">
      <w:start w:val="1"/>
      <w:numFmt w:val="bullet"/>
      <w:lvlText w:val="o"/>
      <w:lvlJc w:val="left"/>
      <w:pPr>
        <w:ind w:left="2916" w:hanging="360"/>
      </w:pPr>
      <w:rPr>
        <w:rFonts w:ascii="Courier New" w:hAnsi="Courier New" w:cs="Courier New" w:hint="default"/>
      </w:rPr>
    </w:lvl>
    <w:lvl w:ilvl="5" w:tplc="BFC47D66" w:tentative="1">
      <w:start w:val="1"/>
      <w:numFmt w:val="bullet"/>
      <w:lvlText w:val=""/>
      <w:lvlJc w:val="left"/>
      <w:pPr>
        <w:ind w:left="3636" w:hanging="360"/>
      </w:pPr>
      <w:rPr>
        <w:rFonts w:ascii="Wingdings" w:hAnsi="Wingdings" w:hint="default"/>
      </w:rPr>
    </w:lvl>
    <w:lvl w:ilvl="6" w:tplc="4FA8612E" w:tentative="1">
      <w:start w:val="1"/>
      <w:numFmt w:val="bullet"/>
      <w:lvlText w:val=""/>
      <w:lvlJc w:val="left"/>
      <w:pPr>
        <w:ind w:left="4356" w:hanging="360"/>
      </w:pPr>
      <w:rPr>
        <w:rFonts w:ascii="Symbol" w:hAnsi="Symbol" w:hint="default"/>
      </w:rPr>
    </w:lvl>
    <w:lvl w:ilvl="7" w:tplc="BC964450" w:tentative="1">
      <w:start w:val="1"/>
      <w:numFmt w:val="bullet"/>
      <w:lvlText w:val="o"/>
      <w:lvlJc w:val="left"/>
      <w:pPr>
        <w:ind w:left="5076" w:hanging="360"/>
      </w:pPr>
      <w:rPr>
        <w:rFonts w:ascii="Courier New" w:hAnsi="Courier New" w:cs="Courier New" w:hint="default"/>
      </w:rPr>
    </w:lvl>
    <w:lvl w:ilvl="8" w:tplc="0E5C2FEC" w:tentative="1">
      <w:start w:val="1"/>
      <w:numFmt w:val="bullet"/>
      <w:lvlText w:val=""/>
      <w:lvlJc w:val="left"/>
      <w:pPr>
        <w:ind w:left="5796" w:hanging="360"/>
      </w:pPr>
      <w:rPr>
        <w:rFonts w:ascii="Wingdings" w:hAnsi="Wingdings" w:hint="default"/>
      </w:rPr>
    </w:lvl>
  </w:abstractNum>
  <w:abstractNum w:abstractNumId="53" w15:restartNumberingAfterBreak="0">
    <w:nsid w:val="4F2B6DE6"/>
    <w:multiLevelType w:val="hybridMultilevel"/>
    <w:tmpl w:val="D94CD8CC"/>
    <w:lvl w:ilvl="0" w:tplc="5E0A33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07D0DE8"/>
    <w:multiLevelType w:val="hybridMultilevel"/>
    <w:tmpl w:val="737A7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40D483F"/>
    <w:multiLevelType w:val="hybridMultilevel"/>
    <w:tmpl w:val="132606CE"/>
    <w:lvl w:ilvl="0" w:tplc="F482BE34">
      <w:start w:val="1"/>
      <w:numFmt w:val="bullet"/>
      <w:lvlText w:val=""/>
      <w:lvlJc w:val="left"/>
      <w:pPr>
        <w:ind w:left="720" w:hanging="360"/>
      </w:pPr>
      <w:rPr>
        <w:rFonts w:ascii="Symbol" w:hAnsi="Symbol" w:hint="default"/>
      </w:rPr>
    </w:lvl>
    <w:lvl w:ilvl="1" w:tplc="7A6857DA">
      <w:start w:val="1"/>
      <w:numFmt w:val="bullet"/>
      <w:lvlText w:val=""/>
      <w:lvlJc w:val="left"/>
      <w:pPr>
        <w:ind w:left="1440" w:hanging="360"/>
      </w:pPr>
      <w:rPr>
        <w:rFonts w:ascii="Symbol" w:hAnsi="Symbol" w:hint="default"/>
      </w:rPr>
    </w:lvl>
    <w:lvl w:ilvl="2" w:tplc="D6D084A6">
      <w:start w:val="1"/>
      <w:numFmt w:val="bullet"/>
      <w:lvlText w:val=""/>
      <w:lvlJc w:val="left"/>
      <w:pPr>
        <w:ind w:left="2160" w:hanging="360"/>
      </w:pPr>
      <w:rPr>
        <w:rFonts w:ascii="Wingdings" w:hAnsi="Wingdings" w:hint="default"/>
      </w:rPr>
    </w:lvl>
    <w:lvl w:ilvl="3" w:tplc="40D4652A" w:tentative="1">
      <w:start w:val="1"/>
      <w:numFmt w:val="bullet"/>
      <w:lvlText w:val=""/>
      <w:lvlJc w:val="left"/>
      <w:pPr>
        <w:ind w:left="2880" w:hanging="360"/>
      </w:pPr>
      <w:rPr>
        <w:rFonts w:ascii="Symbol" w:hAnsi="Symbol" w:hint="default"/>
      </w:rPr>
    </w:lvl>
    <w:lvl w:ilvl="4" w:tplc="7624BEB2" w:tentative="1">
      <w:start w:val="1"/>
      <w:numFmt w:val="bullet"/>
      <w:lvlText w:val="o"/>
      <w:lvlJc w:val="left"/>
      <w:pPr>
        <w:ind w:left="3600" w:hanging="360"/>
      </w:pPr>
      <w:rPr>
        <w:rFonts w:ascii="Courier New" w:hAnsi="Courier New" w:cs="Courier New" w:hint="default"/>
      </w:rPr>
    </w:lvl>
    <w:lvl w:ilvl="5" w:tplc="60B8ECB0" w:tentative="1">
      <w:start w:val="1"/>
      <w:numFmt w:val="bullet"/>
      <w:lvlText w:val=""/>
      <w:lvlJc w:val="left"/>
      <w:pPr>
        <w:ind w:left="4320" w:hanging="360"/>
      </w:pPr>
      <w:rPr>
        <w:rFonts w:ascii="Wingdings" w:hAnsi="Wingdings" w:hint="default"/>
      </w:rPr>
    </w:lvl>
    <w:lvl w:ilvl="6" w:tplc="AAC847EA" w:tentative="1">
      <w:start w:val="1"/>
      <w:numFmt w:val="bullet"/>
      <w:lvlText w:val=""/>
      <w:lvlJc w:val="left"/>
      <w:pPr>
        <w:ind w:left="5040" w:hanging="360"/>
      </w:pPr>
      <w:rPr>
        <w:rFonts w:ascii="Symbol" w:hAnsi="Symbol" w:hint="default"/>
      </w:rPr>
    </w:lvl>
    <w:lvl w:ilvl="7" w:tplc="51246764" w:tentative="1">
      <w:start w:val="1"/>
      <w:numFmt w:val="bullet"/>
      <w:lvlText w:val="o"/>
      <w:lvlJc w:val="left"/>
      <w:pPr>
        <w:ind w:left="5760" w:hanging="360"/>
      </w:pPr>
      <w:rPr>
        <w:rFonts w:ascii="Courier New" w:hAnsi="Courier New" w:cs="Courier New" w:hint="default"/>
      </w:rPr>
    </w:lvl>
    <w:lvl w:ilvl="8" w:tplc="EB5A6A66" w:tentative="1">
      <w:start w:val="1"/>
      <w:numFmt w:val="bullet"/>
      <w:lvlText w:val=""/>
      <w:lvlJc w:val="left"/>
      <w:pPr>
        <w:ind w:left="6480" w:hanging="360"/>
      </w:pPr>
      <w:rPr>
        <w:rFonts w:ascii="Wingdings" w:hAnsi="Wingdings" w:hint="default"/>
      </w:rPr>
    </w:lvl>
  </w:abstractNum>
  <w:abstractNum w:abstractNumId="56" w15:restartNumberingAfterBreak="0">
    <w:nsid w:val="54AF1286"/>
    <w:multiLevelType w:val="hybridMultilevel"/>
    <w:tmpl w:val="BC326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56F4F35"/>
    <w:multiLevelType w:val="hybridMultilevel"/>
    <w:tmpl w:val="CC7AE2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73D173F"/>
    <w:multiLevelType w:val="hybridMultilevel"/>
    <w:tmpl w:val="F3F0C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AF36B3D"/>
    <w:multiLevelType w:val="hybridMultilevel"/>
    <w:tmpl w:val="5DBA2360"/>
    <w:styleLink w:val="CurrentList3"/>
    <w:lvl w:ilvl="0" w:tplc="5E0A33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B1907D2"/>
    <w:multiLevelType w:val="hybridMultilevel"/>
    <w:tmpl w:val="673CF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C027204"/>
    <w:multiLevelType w:val="hybridMultilevel"/>
    <w:tmpl w:val="2EC258BA"/>
    <w:lvl w:ilvl="0" w:tplc="E6DADE26">
      <w:start w:val="1"/>
      <w:numFmt w:val="bullet"/>
      <w:pStyle w:val="Bul1"/>
      <w:lvlText w:val=""/>
      <w:lvlJc w:val="left"/>
      <w:pPr>
        <w:ind w:left="288" w:hanging="288"/>
      </w:pPr>
      <w:rPr>
        <w:rFonts w:ascii="Symbol" w:hAnsi="Symbol" w:hint="default"/>
        <w:color w:val="002060"/>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2" w15:restartNumberingAfterBreak="0">
    <w:nsid w:val="5C334E62"/>
    <w:multiLevelType w:val="hybridMultilevel"/>
    <w:tmpl w:val="9912D57E"/>
    <w:styleLink w:val="CurrentList11"/>
    <w:lvl w:ilvl="0" w:tplc="5E0A33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E633B33"/>
    <w:multiLevelType w:val="hybridMultilevel"/>
    <w:tmpl w:val="84EA7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EB3F143"/>
    <w:multiLevelType w:val="hybridMultilevel"/>
    <w:tmpl w:val="FFFFFFFF"/>
    <w:styleLink w:val="FOATemplateListStyle1"/>
    <w:lvl w:ilvl="0" w:tplc="EBD03C0E">
      <w:start w:val="1"/>
      <w:numFmt w:val="bullet"/>
      <w:lvlText w:val=""/>
      <w:lvlJc w:val="left"/>
      <w:pPr>
        <w:ind w:left="720" w:hanging="360"/>
      </w:pPr>
      <w:rPr>
        <w:rFonts w:ascii="Symbol" w:hAnsi="Symbol" w:hint="default"/>
      </w:rPr>
    </w:lvl>
    <w:lvl w:ilvl="1" w:tplc="34A4FDDC">
      <w:start w:val="1"/>
      <w:numFmt w:val="bullet"/>
      <w:lvlText w:val=""/>
      <w:lvlJc w:val="left"/>
      <w:pPr>
        <w:ind w:left="1440" w:hanging="360"/>
      </w:pPr>
      <w:rPr>
        <w:rFonts w:ascii="Symbol" w:hAnsi="Symbol" w:hint="default"/>
      </w:rPr>
    </w:lvl>
    <w:lvl w:ilvl="2" w:tplc="64FEEE4A">
      <w:start w:val="1"/>
      <w:numFmt w:val="bullet"/>
      <w:lvlText w:val=""/>
      <w:lvlJc w:val="left"/>
      <w:pPr>
        <w:ind w:left="2160" w:hanging="360"/>
      </w:pPr>
      <w:rPr>
        <w:rFonts w:ascii="Wingdings" w:hAnsi="Wingdings" w:hint="default"/>
      </w:rPr>
    </w:lvl>
    <w:lvl w:ilvl="3" w:tplc="394A3E44">
      <w:start w:val="1"/>
      <w:numFmt w:val="bullet"/>
      <w:lvlText w:val=""/>
      <w:lvlJc w:val="left"/>
      <w:pPr>
        <w:ind w:left="2880" w:hanging="360"/>
      </w:pPr>
      <w:rPr>
        <w:rFonts w:ascii="Symbol" w:hAnsi="Symbol" w:hint="default"/>
      </w:rPr>
    </w:lvl>
    <w:lvl w:ilvl="4" w:tplc="30ACAA6E">
      <w:start w:val="1"/>
      <w:numFmt w:val="bullet"/>
      <w:lvlText w:val="o"/>
      <w:lvlJc w:val="left"/>
      <w:pPr>
        <w:ind w:left="3600" w:hanging="360"/>
      </w:pPr>
      <w:rPr>
        <w:rFonts w:ascii="Courier New" w:hAnsi="Courier New" w:hint="default"/>
      </w:rPr>
    </w:lvl>
    <w:lvl w:ilvl="5" w:tplc="F0BE31EA">
      <w:start w:val="1"/>
      <w:numFmt w:val="bullet"/>
      <w:lvlText w:val=""/>
      <w:lvlJc w:val="left"/>
      <w:pPr>
        <w:ind w:left="4320" w:hanging="360"/>
      </w:pPr>
      <w:rPr>
        <w:rFonts w:ascii="Wingdings" w:hAnsi="Wingdings" w:hint="default"/>
      </w:rPr>
    </w:lvl>
    <w:lvl w:ilvl="6" w:tplc="37E0E3EE">
      <w:start w:val="1"/>
      <w:numFmt w:val="bullet"/>
      <w:lvlText w:val=""/>
      <w:lvlJc w:val="left"/>
      <w:pPr>
        <w:ind w:left="5040" w:hanging="360"/>
      </w:pPr>
      <w:rPr>
        <w:rFonts w:ascii="Symbol" w:hAnsi="Symbol" w:hint="default"/>
      </w:rPr>
    </w:lvl>
    <w:lvl w:ilvl="7" w:tplc="DE18C17E">
      <w:start w:val="1"/>
      <w:numFmt w:val="bullet"/>
      <w:lvlText w:val="o"/>
      <w:lvlJc w:val="left"/>
      <w:pPr>
        <w:ind w:left="5760" w:hanging="360"/>
      </w:pPr>
      <w:rPr>
        <w:rFonts w:ascii="Courier New" w:hAnsi="Courier New" w:hint="default"/>
      </w:rPr>
    </w:lvl>
    <w:lvl w:ilvl="8" w:tplc="A7DE6798">
      <w:start w:val="1"/>
      <w:numFmt w:val="bullet"/>
      <w:lvlText w:val=""/>
      <w:lvlJc w:val="left"/>
      <w:pPr>
        <w:ind w:left="6480" w:hanging="360"/>
      </w:pPr>
      <w:rPr>
        <w:rFonts w:ascii="Wingdings" w:hAnsi="Wingdings" w:hint="default"/>
      </w:rPr>
    </w:lvl>
  </w:abstractNum>
  <w:abstractNum w:abstractNumId="65" w15:restartNumberingAfterBreak="0">
    <w:nsid w:val="63DF1FA8"/>
    <w:multiLevelType w:val="hybridMultilevel"/>
    <w:tmpl w:val="4B6C04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85A156A"/>
    <w:multiLevelType w:val="hybridMultilevel"/>
    <w:tmpl w:val="515834EE"/>
    <w:lvl w:ilvl="0" w:tplc="60B447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CD27156"/>
    <w:multiLevelType w:val="hybridMultilevel"/>
    <w:tmpl w:val="7BD86774"/>
    <w:lvl w:ilvl="0" w:tplc="95208EB8">
      <w:start w:val="1"/>
      <w:numFmt w:val="bullet"/>
      <w:lvlText w:val=""/>
      <w:lvlJc w:val="left"/>
      <w:pPr>
        <w:ind w:left="720" w:hanging="360"/>
      </w:pPr>
      <w:rPr>
        <w:rFonts w:ascii="Symbol" w:hAnsi="Symbol"/>
      </w:rPr>
    </w:lvl>
    <w:lvl w:ilvl="1" w:tplc="A0509326">
      <w:start w:val="1"/>
      <w:numFmt w:val="bullet"/>
      <w:lvlText w:val="o"/>
      <w:lvlJc w:val="left"/>
      <w:pPr>
        <w:tabs>
          <w:tab w:val="num" w:pos="1440"/>
        </w:tabs>
        <w:ind w:left="1440" w:hanging="360"/>
      </w:pPr>
      <w:rPr>
        <w:rFonts w:ascii="Courier New" w:hAnsi="Courier New"/>
      </w:rPr>
    </w:lvl>
    <w:lvl w:ilvl="2" w:tplc="9D344944">
      <w:start w:val="1"/>
      <w:numFmt w:val="bullet"/>
      <w:lvlText w:val=""/>
      <w:lvlJc w:val="left"/>
      <w:pPr>
        <w:tabs>
          <w:tab w:val="num" w:pos="2160"/>
        </w:tabs>
        <w:ind w:left="2160" w:hanging="360"/>
      </w:pPr>
      <w:rPr>
        <w:rFonts w:ascii="Wingdings" w:hAnsi="Wingdings"/>
      </w:rPr>
    </w:lvl>
    <w:lvl w:ilvl="3" w:tplc="4CCCC1CA">
      <w:start w:val="1"/>
      <w:numFmt w:val="bullet"/>
      <w:lvlText w:val=""/>
      <w:lvlJc w:val="left"/>
      <w:pPr>
        <w:tabs>
          <w:tab w:val="num" w:pos="2880"/>
        </w:tabs>
        <w:ind w:left="2880" w:hanging="360"/>
      </w:pPr>
      <w:rPr>
        <w:rFonts w:ascii="Symbol" w:hAnsi="Symbol"/>
      </w:rPr>
    </w:lvl>
    <w:lvl w:ilvl="4" w:tplc="E72E655E">
      <w:start w:val="1"/>
      <w:numFmt w:val="bullet"/>
      <w:lvlText w:val="o"/>
      <w:lvlJc w:val="left"/>
      <w:pPr>
        <w:tabs>
          <w:tab w:val="num" w:pos="3600"/>
        </w:tabs>
        <w:ind w:left="3600" w:hanging="360"/>
      </w:pPr>
      <w:rPr>
        <w:rFonts w:ascii="Courier New" w:hAnsi="Courier New"/>
      </w:rPr>
    </w:lvl>
    <w:lvl w:ilvl="5" w:tplc="4AEC901A">
      <w:start w:val="1"/>
      <w:numFmt w:val="bullet"/>
      <w:lvlText w:val=""/>
      <w:lvlJc w:val="left"/>
      <w:pPr>
        <w:tabs>
          <w:tab w:val="num" w:pos="4320"/>
        </w:tabs>
        <w:ind w:left="4320" w:hanging="360"/>
      </w:pPr>
      <w:rPr>
        <w:rFonts w:ascii="Wingdings" w:hAnsi="Wingdings"/>
      </w:rPr>
    </w:lvl>
    <w:lvl w:ilvl="6" w:tplc="C5CCC57A">
      <w:start w:val="1"/>
      <w:numFmt w:val="bullet"/>
      <w:lvlText w:val=""/>
      <w:lvlJc w:val="left"/>
      <w:pPr>
        <w:tabs>
          <w:tab w:val="num" w:pos="5040"/>
        </w:tabs>
        <w:ind w:left="5040" w:hanging="360"/>
      </w:pPr>
      <w:rPr>
        <w:rFonts w:ascii="Symbol" w:hAnsi="Symbol"/>
      </w:rPr>
    </w:lvl>
    <w:lvl w:ilvl="7" w:tplc="6DBC49E2">
      <w:start w:val="1"/>
      <w:numFmt w:val="bullet"/>
      <w:lvlText w:val="o"/>
      <w:lvlJc w:val="left"/>
      <w:pPr>
        <w:tabs>
          <w:tab w:val="num" w:pos="5760"/>
        </w:tabs>
        <w:ind w:left="5760" w:hanging="360"/>
      </w:pPr>
      <w:rPr>
        <w:rFonts w:ascii="Courier New" w:hAnsi="Courier New"/>
      </w:rPr>
    </w:lvl>
    <w:lvl w:ilvl="8" w:tplc="F006BA6C">
      <w:start w:val="1"/>
      <w:numFmt w:val="bullet"/>
      <w:lvlText w:val=""/>
      <w:lvlJc w:val="left"/>
      <w:pPr>
        <w:tabs>
          <w:tab w:val="num" w:pos="6480"/>
        </w:tabs>
        <w:ind w:left="6480" w:hanging="360"/>
      </w:pPr>
      <w:rPr>
        <w:rFonts w:ascii="Wingdings" w:hAnsi="Wingdings"/>
      </w:rPr>
    </w:lvl>
  </w:abstractNum>
  <w:abstractNum w:abstractNumId="68" w15:restartNumberingAfterBreak="0">
    <w:nsid w:val="6D826C70"/>
    <w:multiLevelType w:val="hybridMultilevel"/>
    <w:tmpl w:val="92B236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FAE2A7F"/>
    <w:multiLevelType w:val="hybridMultilevel"/>
    <w:tmpl w:val="288AB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0443E29"/>
    <w:multiLevelType w:val="hybridMultilevel"/>
    <w:tmpl w:val="C5A85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2050B68"/>
    <w:multiLevelType w:val="hybridMultilevel"/>
    <w:tmpl w:val="ECDEA318"/>
    <w:lvl w:ilvl="0" w:tplc="FFFFFFFF">
      <w:start w:val="1"/>
      <w:numFmt w:val="decimal"/>
      <w:lvlText w:val="%1."/>
      <w:lvlJc w:val="left"/>
      <w:pPr>
        <w:ind w:left="1800" w:hanging="360"/>
      </w:pPr>
    </w:lvl>
    <w:lvl w:ilvl="1" w:tplc="FFFFFFFF">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72" w15:restartNumberingAfterBreak="0">
    <w:nsid w:val="723D6683"/>
    <w:multiLevelType w:val="hybridMultilevel"/>
    <w:tmpl w:val="1BBEB44E"/>
    <w:lvl w:ilvl="0" w:tplc="138A10EA">
      <w:start w:val="1"/>
      <w:numFmt w:val="lowerRoman"/>
      <w:pStyle w:val="FOATemplateStyle3"/>
      <w:lvlText w:val="%1."/>
      <w:lvlJc w:val="right"/>
      <w:pPr>
        <w:ind w:left="2160" w:hanging="360"/>
      </w:pPr>
      <w:rPr>
        <w:rFonts w:hint="default"/>
      </w:rPr>
    </w:lvl>
    <w:lvl w:ilvl="1" w:tplc="3D766230" w:tentative="1">
      <w:start w:val="1"/>
      <w:numFmt w:val="lowerLetter"/>
      <w:lvlText w:val="%2."/>
      <w:lvlJc w:val="left"/>
      <w:pPr>
        <w:ind w:left="2880" w:hanging="360"/>
      </w:pPr>
    </w:lvl>
    <w:lvl w:ilvl="2" w:tplc="490E22C8" w:tentative="1">
      <w:start w:val="1"/>
      <w:numFmt w:val="lowerRoman"/>
      <w:lvlText w:val="%3."/>
      <w:lvlJc w:val="right"/>
      <w:pPr>
        <w:ind w:left="3600" w:hanging="180"/>
      </w:pPr>
    </w:lvl>
    <w:lvl w:ilvl="3" w:tplc="D24C529C" w:tentative="1">
      <w:start w:val="1"/>
      <w:numFmt w:val="decimal"/>
      <w:lvlText w:val="%4."/>
      <w:lvlJc w:val="left"/>
      <w:pPr>
        <w:ind w:left="4320" w:hanging="360"/>
      </w:pPr>
    </w:lvl>
    <w:lvl w:ilvl="4" w:tplc="A996734A" w:tentative="1">
      <w:start w:val="1"/>
      <w:numFmt w:val="lowerLetter"/>
      <w:lvlText w:val="%5."/>
      <w:lvlJc w:val="left"/>
      <w:pPr>
        <w:ind w:left="5040" w:hanging="360"/>
      </w:pPr>
    </w:lvl>
    <w:lvl w:ilvl="5" w:tplc="424CF078" w:tentative="1">
      <w:start w:val="1"/>
      <w:numFmt w:val="lowerRoman"/>
      <w:lvlText w:val="%6."/>
      <w:lvlJc w:val="right"/>
      <w:pPr>
        <w:ind w:left="5760" w:hanging="180"/>
      </w:pPr>
    </w:lvl>
    <w:lvl w:ilvl="6" w:tplc="AAA4FD2C" w:tentative="1">
      <w:start w:val="1"/>
      <w:numFmt w:val="decimal"/>
      <w:lvlText w:val="%7."/>
      <w:lvlJc w:val="left"/>
      <w:pPr>
        <w:ind w:left="6480" w:hanging="360"/>
      </w:pPr>
    </w:lvl>
    <w:lvl w:ilvl="7" w:tplc="1C149F46" w:tentative="1">
      <w:start w:val="1"/>
      <w:numFmt w:val="lowerLetter"/>
      <w:lvlText w:val="%8."/>
      <w:lvlJc w:val="left"/>
      <w:pPr>
        <w:ind w:left="7200" w:hanging="360"/>
      </w:pPr>
    </w:lvl>
    <w:lvl w:ilvl="8" w:tplc="BBE82418" w:tentative="1">
      <w:start w:val="1"/>
      <w:numFmt w:val="lowerRoman"/>
      <w:lvlText w:val="%9."/>
      <w:lvlJc w:val="right"/>
      <w:pPr>
        <w:ind w:left="7920" w:hanging="180"/>
      </w:pPr>
    </w:lvl>
  </w:abstractNum>
  <w:abstractNum w:abstractNumId="73" w15:restartNumberingAfterBreak="0">
    <w:nsid w:val="75406CA9"/>
    <w:multiLevelType w:val="hybridMultilevel"/>
    <w:tmpl w:val="64EAC37A"/>
    <w:styleLink w:val="CurrentList4"/>
    <w:lvl w:ilvl="0" w:tplc="A72842BA">
      <w:start w:val="1"/>
      <w:numFmt w:val="bullet"/>
      <w:lvlText w:val=""/>
      <w:lvlJc w:val="left"/>
      <w:pPr>
        <w:ind w:left="360" w:hanging="360"/>
      </w:pPr>
      <w:rPr>
        <w:rFonts w:ascii="Symbol" w:hAnsi="Symbol" w:hint="default"/>
      </w:rPr>
    </w:lvl>
    <w:lvl w:ilvl="1" w:tplc="625A717E">
      <w:start w:val="1"/>
      <w:numFmt w:val="bullet"/>
      <w:lvlText w:val="o"/>
      <w:lvlJc w:val="left"/>
      <w:pPr>
        <w:tabs>
          <w:tab w:val="num" w:pos="1440"/>
        </w:tabs>
        <w:ind w:left="1080" w:hanging="360"/>
      </w:pPr>
      <w:rPr>
        <w:rFonts w:ascii="Courier New" w:hAnsi="Courier New" w:hint="default"/>
      </w:rPr>
    </w:lvl>
    <w:lvl w:ilvl="2" w:tplc="47B2ED66">
      <w:start w:val="1"/>
      <w:numFmt w:val="bullet"/>
      <w:lvlText w:val=""/>
      <w:lvlJc w:val="left"/>
      <w:pPr>
        <w:tabs>
          <w:tab w:val="num" w:pos="2160"/>
        </w:tabs>
        <w:ind w:left="1800" w:hanging="360"/>
      </w:pPr>
      <w:rPr>
        <w:rFonts w:ascii="Wingdings" w:hAnsi="Wingdings" w:hint="default"/>
      </w:rPr>
    </w:lvl>
    <w:lvl w:ilvl="3" w:tplc="E856C72A">
      <w:start w:val="1"/>
      <w:numFmt w:val="bullet"/>
      <w:lvlText w:val=""/>
      <w:lvlJc w:val="left"/>
      <w:pPr>
        <w:tabs>
          <w:tab w:val="num" w:pos="2880"/>
        </w:tabs>
        <w:ind w:left="2520" w:hanging="360"/>
      </w:pPr>
      <w:rPr>
        <w:rFonts w:ascii="Symbol" w:hAnsi="Symbol" w:hint="default"/>
      </w:rPr>
    </w:lvl>
    <w:lvl w:ilvl="4" w:tplc="0A4C7AD6">
      <w:start w:val="1"/>
      <w:numFmt w:val="bullet"/>
      <w:lvlText w:val="o"/>
      <w:lvlJc w:val="left"/>
      <w:pPr>
        <w:tabs>
          <w:tab w:val="num" w:pos="3600"/>
        </w:tabs>
        <w:ind w:left="3240" w:hanging="360"/>
      </w:pPr>
      <w:rPr>
        <w:rFonts w:ascii="Courier New" w:hAnsi="Courier New" w:hint="default"/>
      </w:rPr>
    </w:lvl>
    <w:lvl w:ilvl="5" w:tplc="C0588C10">
      <w:start w:val="1"/>
      <w:numFmt w:val="bullet"/>
      <w:lvlText w:val=""/>
      <w:lvlJc w:val="left"/>
      <w:pPr>
        <w:tabs>
          <w:tab w:val="num" w:pos="4320"/>
        </w:tabs>
        <w:ind w:left="3960" w:hanging="360"/>
      </w:pPr>
      <w:rPr>
        <w:rFonts w:ascii="Wingdings" w:hAnsi="Wingdings" w:hint="default"/>
      </w:rPr>
    </w:lvl>
    <w:lvl w:ilvl="6" w:tplc="E08298CE">
      <w:start w:val="1"/>
      <w:numFmt w:val="bullet"/>
      <w:lvlText w:val=""/>
      <w:lvlJc w:val="left"/>
      <w:pPr>
        <w:tabs>
          <w:tab w:val="num" w:pos="5040"/>
        </w:tabs>
        <w:ind w:left="4680" w:hanging="360"/>
      </w:pPr>
      <w:rPr>
        <w:rFonts w:ascii="Symbol" w:hAnsi="Symbol" w:hint="default"/>
      </w:rPr>
    </w:lvl>
    <w:lvl w:ilvl="7" w:tplc="BB66A920">
      <w:start w:val="1"/>
      <w:numFmt w:val="bullet"/>
      <w:lvlText w:val="o"/>
      <w:lvlJc w:val="left"/>
      <w:pPr>
        <w:tabs>
          <w:tab w:val="num" w:pos="5760"/>
        </w:tabs>
        <w:ind w:left="5400" w:hanging="360"/>
      </w:pPr>
      <w:rPr>
        <w:rFonts w:ascii="Courier New" w:hAnsi="Courier New" w:hint="default"/>
      </w:rPr>
    </w:lvl>
    <w:lvl w:ilvl="8" w:tplc="D514DEB0">
      <w:start w:val="1"/>
      <w:numFmt w:val="bullet"/>
      <w:lvlText w:val=""/>
      <w:lvlJc w:val="left"/>
      <w:pPr>
        <w:tabs>
          <w:tab w:val="num" w:pos="6480"/>
        </w:tabs>
        <w:ind w:left="6120" w:hanging="360"/>
      </w:pPr>
      <w:rPr>
        <w:rFonts w:ascii="Wingdings" w:hAnsi="Wingdings" w:hint="default"/>
      </w:rPr>
    </w:lvl>
  </w:abstractNum>
  <w:abstractNum w:abstractNumId="74" w15:restartNumberingAfterBreak="0">
    <w:nsid w:val="76B6A17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15:restartNumberingAfterBreak="0">
    <w:nsid w:val="76E04402"/>
    <w:multiLevelType w:val="hybridMultilevel"/>
    <w:tmpl w:val="CACEE5D0"/>
    <w:styleLink w:val="CurrentList10"/>
    <w:lvl w:ilvl="0" w:tplc="90B04DBA">
      <w:start w:val="1"/>
      <w:numFmt w:val="bullet"/>
      <w:lvlText w:val=""/>
      <w:lvlJc w:val="left"/>
      <w:pPr>
        <w:ind w:left="2160" w:hanging="360"/>
      </w:pPr>
      <w:rPr>
        <w:rFonts w:ascii="Symbol" w:hAnsi="Symbol" w:hint="default"/>
      </w:rPr>
    </w:lvl>
    <w:lvl w:ilvl="1" w:tplc="2DE65368" w:tentative="1">
      <w:start w:val="1"/>
      <w:numFmt w:val="bullet"/>
      <w:lvlText w:val="o"/>
      <w:lvlJc w:val="left"/>
      <w:pPr>
        <w:ind w:left="2880" w:hanging="360"/>
      </w:pPr>
      <w:rPr>
        <w:rFonts w:ascii="Courier New" w:hAnsi="Courier New" w:cs="Courier New" w:hint="default"/>
      </w:rPr>
    </w:lvl>
    <w:lvl w:ilvl="2" w:tplc="4F8E5EBA" w:tentative="1">
      <w:start w:val="1"/>
      <w:numFmt w:val="bullet"/>
      <w:lvlText w:val=""/>
      <w:lvlJc w:val="left"/>
      <w:pPr>
        <w:ind w:left="3600" w:hanging="360"/>
      </w:pPr>
      <w:rPr>
        <w:rFonts w:ascii="Wingdings" w:hAnsi="Wingdings" w:hint="default"/>
      </w:rPr>
    </w:lvl>
    <w:lvl w:ilvl="3" w:tplc="710A18CC" w:tentative="1">
      <w:start w:val="1"/>
      <w:numFmt w:val="bullet"/>
      <w:lvlText w:val=""/>
      <w:lvlJc w:val="left"/>
      <w:pPr>
        <w:ind w:left="4320" w:hanging="360"/>
      </w:pPr>
      <w:rPr>
        <w:rFonts w:ascii="Symbol" w:hAnsi="Symbol" w:hint="default"/>
      </w:rPr>
    </w:lvl>
    <w:lvl w:ilvl="4" w:tplc="CF0ED0CC" w:tentative="1">
      <w:start w:val="1"/>
      <w:numFmt w:val="bullet"/>
      <w:lvlText w:val="o"/>
      <w:lvlJc w:val="left"/>
      <w:pPr>
        <w:ind w:left="5040" w:hanging="360"/>
      </w:pPr>
      <w:rPr>
        <w:rFonts w:ascii="Courier New" w:hAnsi="Courier New" w:cs="Courier New" w:hint="default"/>
      </w:rPr>
    </w:lvl>
    <w:lvl w:ilvl="5" w:tplc="C9569952" w:tentative="1">
      <w:start w:val="1"/>
      <w:numFmt w:val="bullet"/>
      <w:lvlText w:val=""/>
      <w:lvlJc w:val="left"/>
      <w:pPr>
        <w:ind w:left="5760" w:hanging="360"/>
      </w:pPr>
      <w:rPr>
        <w:rFonts w:ascii="Wingdings" w:hAnsi="Wingdings" w:hint="default"/>
      </w:rPr>
    </w:lvl>
    <w:lvl w:ilvl="6" w:tplc="8C80A2C8" w:tentative="1">
      <w:start w:val="1"/>
      <w:numFmt w:val="bullet"/>
      <w:lvlText w:val=""/>
      <w:lvlJc w:val="left"/>
      <w:pPr>
        <w:ind w:left="6480" w:hanging="360"/>
      </w:pPr>
      <w:rPr>
        <w:rFonts w:ascii="Symbol" w:hAnsi="Symbol" w:hint="default"/>
      </w:rPr>
    </w:lvl>
    <w:lvl w:ilvl="7" w:tplc="6BCA9800" w:tentative="1">
      <w:start w:val="1"/>
      <w:numFmt w:val="bullet"/>
      <w:lvlText w:val="o"/>
      <w:lvlJc w:val="left"/>
      <w:pPr>
        <w:ind w:left="7200" w:hanging="360"/>
      </w:pPr>
      <w:rPr>
        <w:rFonts w:ascii="Courier New" w:hAnsi="Courier New" w:cs="Courier New" w:hint="default"/>
      </w:rPr>
    </w:lvl>
    <w:lvl w:ilvl="8" w:tplc="C55A89D4" w:tentative="1">
      <w:start w:val="1"/>
      <w:numFmt w:val="bullet"/>
      <w:lvlText w:val=""/>
      <w:lvlJc w:val="left"/>
      <w:pPr>
        <w:ind w:left="7920" w:hanging="360"/>
      </w:pPr>
      <w:rPr>
        <w:rFonts w:ascii="Wingdings" w:hAnsi="Wingdings" w:hint="default"/>
      </w:rPr>
    </w:lvl>
  </w:abstractNum>
  <w:abstractNum w:abstractNumId="76" w15:restartNumberingAfterBreak="0">
    <w:nsid w:val="786F03E7"/>
    <w:multiLevelType w:val="hybridMultilevel"/>
    <w:tmpl w:val="A73ADE6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7" w15:restartNumberingAfterBreak="0">
    <w:nsid w:val="7BD86773"/>
    <w:multiLevelType w:val="hybridMultilevel"/>
    <w:tmpl w:val="283AAB02"/>
    <w:lvl w:ilvl="0" w:tplc="9D903A84">
      <w:start w:val="1"/>
      <w:numFmt w:val="decimal"/>
      <w:lvlText w:val="%1."/>
      <w:lvlJc w:val="left"/>
      <w:pPr>
        <w:ind w:left="720" w:hanging="360"/>
      </w:pPr>
      <w:rPr>
        <w:b/>
      </w:rPr>
    </w:lvl>
    <w:lvl w:ilvl="1" w:tplc="396AF8BA" w:tentative="1">
      <w:start w:val="1"/>
      <w:numFmt w:val="lowerLetter"/>
      <w:lvlText w:val="%2."/>
      <w:lvlJc w:val="left"/>
      <w:pPr>
        <w:ind w:left="1440" w:hanging="360"/>
      </w:pPr>
    </w:lvl>
    <w:lvl w:ilvl="2" w:tplc="8B8ACB6A" w:tentative="1">
      <w:start w:val="1"/>
      <w:numFmt w:val="lowerRoman"/>
      <w:lvlText w:val="%3."/>
      <w:lvlJc w:val="right"/>
      <w:pPr>
        <w:ind w:left="2160" w:hanging="180"/>
      </w:pPr>
    </w:lvl>
    <w:lvl w:ilvl="3" w:tplc="3294C12E" w:tentative="1">
      <w:start w:val="1"/>
      <w:numFmt w:val="decimal"/>
      <w:lvlText w:val="%4."/>
      <w:lvlJc w:val="left"/>
      <w:pPr>
        <w:ind w:left="2880" w:hanging="360"/>
      </w:pPr>
    </w:lvl>
    <w:lvl w:ilvl="4" w:tplc="7890A13E" w:tentative="1">
      <w:start w:val="1"/>
      <w:numFmt w:val="lowerLetter"/>
      <w:lvlText w:val="%5."/>
      <w:lvlJc w:val="left"/>
      <w:pPr>
        <w:ind w:left="3600" w:hanging="360"/>
      </w:pPr>
    </w:lvl>
    <w:lvl w:ilvl="5" w:tplc="391AFC50" w:tentative="1">
      <w:start w:val="1"/>
      <w:numFmt w:val="lowerRoman"/>
      <w:lvlText w:val="%6."/>
      <w:lvlJc w:val="right"/>
      <w:pPr>
        <w:ind w:left="4320" w:hanging="180"/>
      </w:pPr>
    </w:lvl>
    <w:lvl w:ilvl="6" w:tplc="0BF4E154" w:tentative="1">
      <w:start w:val="1"/>
      <w:numFmt w:val="decimal"/>
      <w:lvlText w:val="%7."/>
      <w:lvlJc w:val="left"/>
      <w:pPr>
        <w:ind w:left="5040" w:hanging="360"/>
      </w:pPr>
    </w:lvl>
    <w:lvl w:ilvl="7" w:tplc="EE18D3BE" w:tentative="1">
      <w:start w:val="1"/>
      <w:numFmt w:val="lowerLetter"/>
      <w:lvlText w:val="%8."/>
      <w:lvlJc w:val="left"/>
      <w:pPr>
        <w:ind w:left="5760" w:hanging="360"/>
      </w:pPr>
    </w:lvl>
    <w:lvl w:ilvl="8" w:tplc="A2A63FAE" w:tentative="1">
      <w:start w:val="1"/>
      <w:numFmt w:val="lowerRoman"/>
      <w:lvlText w:val="%9."/>
      <w:lvlJc w:val="right"/>
      <w:pPr>
        <w:ind w:left="6480" w:hanging="180"/>
      </w:pPr>
    </w:lvl>
  </w:abstractNum>
  <w:abstractNum w:abstractNumId="78" w15:restartNumberingAfterBreak="0">
    <w:nsid w:val="7BD86779"/>
    <w:multiLevelType w:val="hybridMultilevel"/>
    <w:tmpl w:val="A2006A3C"/>
    <w:styleLink w:val="CurrentList7"/>
    <w:lvl w:ilvl="0" w:tplc="8FC85898">
      <w:start w:val="1"/>
      <w:numFmt w:val="decimal"/>
      <w:pStyle w:val="OCEDFOA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7C121E41"/>
    <w:multiLevelType w:val="hybridMultilevel"/>
    <w:tmpl w:val="DBA0329C"/>
    <w:styleLink w:val="CurrentList1"/>
    <w:lvl w:ilvl="0" w:tplc="5E0A33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7F885031"/>
    <w:multiLevelType w:val="hybridMultilevel"/>
    <w:tmpl w:val="4E5467FC"/>
    <w:styleLink w:val="CurrentList8"/>
    <w:lvl w:ilvl="0" w:tplc="A66E40D0">
      <w:start w:val="1"/>
      <w:numFmt w:val="lowerLetter"/>
      <w:pStyle w:val="LetList2"/>
      <w:lvlText w:val="%1."/>
      <w:lvlJc w:val="left"/>
      <w:pPr>
        <w:ind w:left="1224" w:hanging="288"/>
      </w:pPr>
      <w:rPr>
        <w:rFonts w:hint="default"/>
        <w:b/>
        <w:i w:val="0"/>
        <w:color w:val="404040" w:themeColor="text1" w:themeTint="BF"/>
        <w:sz w:val="22"/>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82782460">
    <w:abstractNumId w:val="7"/>
  </w:num>
  <w:num w:numId="2" w16cid:durableId="764154464">
    <w:abstractNumId w:val="80"/>
  </w:num>
  <w:num w:numId="3" w16cid:durableId="1555777240">
    <w:abstractNumId w:val="61"/>
  </w:num>
  <w:num w:numId="4" w16cid:durableId="1743137784">
    <w:abstractNumId w:val="17"/>
  </w:num>
  <w:num w:numId="5" w16cid:durableId="1240794348">
    <w:abstractNumId w:val="41"/>
  </w:num>
  <w:num w:numId="6" w16cid:durableId="1030571760">
    <w:abstractNumId w:val="78"/>
  </w:num>
  <w:num w:numId="7" w16cid:durableId="706376819">
    <w:abstractNumId w:val="73"/>
  </w:num>
  <w:num w:numId="8" w16cid:durableId="1152021634">
    <w:abstractNumId w:val="44"/>
  </w:num>
  <w:num w:numId="9" w16cid:durableId="1944065627">
    <w:abstractNumId w:val="75"/>
  </w:num>
  <w:num w:numId="10" w16cid:durableId="259024906">
    <w:abstractNumId w:val="5"/>
  </w:num>
  <w:num w:numId="11" w16cid:durableId="808321860">
    <w:abstractNumId w:val="67"/>
  </w:num>
  <w:num w:numId="12" w16cid:durableId="1146819113">
    <w:abstractNumId w:val="72"/>
  </w:num>
  <w:num w:numId="13" w16cid:durableId="634407290">
    <w:abstractNumId w:val="64"/>
  </w:num>
  <w:num w:numId="14" w16cid:durableId="1073745518">
    <w:abstractNumId w:val="52"/>
  </w:num>
  <w:num w:numId="15" w16cid:durableId="45103890">
    <w:abstractNumId w:val="9"/>
  </w:num>
  <w:num w:numId="16" w16cid:durableId="1388800413">
    <w:abstractNumId w:val="46"/>
  </w:num>
  <w:num w:numId="17" w16cid:durableId="227153138">
    <w:abstractNumId w:val="42"/>
  </w:num>
  <w:num w:numId="18" w16cid:durableId="1469976313">
    <w:abstractNumId w:val="21"/>
  </w:num>
  <w:num w:numId="19" w16cid:durableId="1041635893">
    <w:abstractNumId w:val="43"/>
    <w:lvlOverride w:ilvl="0">
      <w:startOverride w:val="1"/>
    </w:lvlOverride>
  </w:num>
  <w:num w:numId="20" w16cid:durableId="530461364">
    <w:abstractNumId w:val="65"/>
  </w:num>
  <w:num w:numId="21" w16cid:durableId="339701424">
    <w:abstractNumId w:val="2"/>
  </w:num>
  <w:num w:numId="22" w16cid:durableId="1797291400">
    <w:abstractNumId w:val="66"/>
  </w:num>
  <w:num w:numId="23" w16cid:durableId="551115200">
    <w:abstractNumId w:val="28"/>
  </w:num>
  <w:num w:numId="24" w16cid:durableId="1565141943">
    <w:abstractNumId w:val="57"/>
  </w:num>
  <w:num w:numId="25" w16cid:durableId="438066126">
    <w:abstractNumId w:val="10"/>
  </w:num>
  <w:num w:numId="26" w16cid:durableId="1498494175">
    <w:abstractNumId w:val="48"/>
  </w:num>
  <w:num w:numId="27" w16cid:durableId="245235992">
    <w:abstractNumId w:val="34"/>
    <w:lvlOverride w:ilvl="0">
      <w:startOverride w:val="1"/>
    </w:lvlOverride>
  </w:num>
  <w:num w:numId="28" w16cid:durableId="1834296689">
    <w:abstractNumId w:val="34"/>
    <w:lvlOverride w:ilvl="0">
      <w:startOverride w:val="1"/>
    </w:lvlOverride>
  </w:num>
  <w:num w:numId="29" w16cid:durableId="2122145573">
    <w:abstractNumId w:val="34"/>
    <w:lvlOverride w:ilvl="0">
      <w:startOverride w:val="1"/>
    </w:lvlOverride>
  </w:num>
  <w:num w:numId="30" w16cid:durableId="1068190552">
    <w:abstractNumId w:val="34"/>
    <w:lvlOverride w:ilvl="0">
      <w:startOverride w:val="1"/>
    </w:lvlOverride>
  </w:num>
  <w:num w:numId="31" w16cid:durableId="122307552">
    <w:abstractNumId w:val="24"/>
  </w:num>
  <w:num w:numId="32" w16cid:durableId="1105343191">
    <w:abstractNumId w:val="24"/>
    <w:lvlOverride w:ilvl="0">
      <w:startOverride w:val="1"/>
    </w:lvlOverride>
  </w:num>
  <w:num w:numId="33" w16cid:durableId="2004550797">
    <w:abstractNumId w:val="24"/>
    <w:lvlOverride w:ilvl="0">
      <w:startOverride w:val="1"/>
    </w:lvlOverride>
  </w:num>
  <w:num w:numId="34" w16cid:durableId="475344451">
    <w:abstractNumId w:val="24"/>
    <w:lvlOverride w:ilvl="0">
      <w:startOverride w:val="1"/>
    </w:lvlOverride>
  </w:num>
  <w:num w:numId="35" w16cid:durableId="1939437737">
    <w:abstractNumId w:val="24"/>
    <w:lvlOverride w:ilvl="0">
      <w:startOverride w:val="1"/>
    </w:lvlOverride>
  </w:num>
  <w:num w:numId="36" w16cid:durableId="800074657">
    <w:abstractNumId w:val="24"/>
    <w:lvlOverride w:ilvl="0">
      <w:startOverride w:val="1"/>
    </w:lvlOverride>
  </w:num>
  <w:num w:numId="37" w16cid:durableId="736900466">
    <w:abstractNumId w:val="24"/>
    <w:lvlOverride w:ilvl="0">
      <w:startOverride w:val="1"/>
    </w:lvlOverride>
  </w:num>
  <w:num w:numId="38" w16cid:durableId="1511263004">
    <w:abstractNumId w:val="19"/>
  </w:num>
  <w:num w:numId="39" w16cid:durableId="2080054885">
    <w:abstractNumId w:val="6"/>
    <w:lvlOverride w:ilvl="0">
      <w:startOverride w:val="1"/>
    </w:lvlOverride>
  </w:num>
  <w:num w:numId="40" w16cid:durableId="1694696202">
    <w:abstractNumId w:val="6"/>
    <w:lvlOverride w:ilvl="0">
      <w:startOverride w:val="1"/>
    </w:lvlOverride>
  </w:num>
  <w:num w:numId="41" w16cid:durableId="2025475769">
    <w:abstractNumId w:val="28"/>
    <w:lvlOverride w:ilvl="0">
      <w:startOverride w:val="1"/>
    </w:lvlOverride>
  </w:num>
  <w:num w:numId="42" w16cid:durableId="1985111678">
    <w:abstractNumId w:val="28"/>
    <w:lvlOverride w:ilvl="0">
      <w:startOverride w:val="1"/>
    </w:lvlOverride>
  </w:num>
  <w:num w:numId="43" w16cid:durableId="215435116">
    <w:abstractNumId w:val="50"/>
  </w:num>
  <w:num w:numId="44" w16cid:durableId="794493292">
    <w:abstractNumId w:val="29"/>
  </w:num>
  <w:num w:numId="45" w16cid:durableId="313292447">
    <w:abstractNumId w:val="22"/>
  </w:num>
  <w:num w:numId="46" w16cid:durableId="955604577">
    <w:abstractNumId w:val="3"/>
  </w:num>
  <w:num w:numId="47" w16cid:durableId="1921940001">
    <w:abstractNumId w:val="15"/>
  </w:num>
  <w:num w:numId="48" w16cid:durableId="1886332087">
    <w:abstractNumId w:val="40"/>
  </w:num>
  <w:num w:numId="49" w16cid:durableId="894775198">
    <w:abstractNumId w:val="68"/>
  </w:num>
  <w:num w:numId="50" w16cid:durableId="1757509827">
    <w:abstractNumId w:val="25"/>
  </w:num>
  <w:num w:numId="51" w16cid:durableId="1035690756">
    <w:abstractNumId w:val="53"/>
  </w:num>
  <w:num w:numId="52" w16cid:durableId="316493983">
    <w:abstractNumId w:val="32"/>
  </w:num>
  <w:num w:numId="53" w16cid:durableId="422727845">
    <w:abstractNumId w:val="4"/>
  </w:num>
  <w:num w:numId="54" w16cid:durableId="525607006">
    <w:abstractNumId w:val="62"/>
  </w:num>
  <w:num w:numId="55" w16cid:durableId="2057242741">
    <w:abstractNumId w:val="12"/>
  </w:num>
  <w:num w:numId="56" w16cid:durableId="35005256">
    <w:abstractNumId w:val="45"/>
  </w:num>
  <w:num w:numId="57" w16cid:durableId="2100101922">
    <w:abstractNumId w:val="58"/>
  </w:num>
  <w:num w:numId="58" w16cid:durableId="915826825">
    <w:abstractNumId w:val="27"/>
  </w:num>
  <w:num w:numId="59" w16cid:durableId="50618443">
    <w:abstractNumId w:val="60"/>
  </w:num>
  <w:num w:numId="60" w16cid:durableId="2063602022">
    <w:abstractNumId w:val="38"/>
  </w:num>
  <w:num w:numId="61" w16cid:durableId="1777358842">
    <w:abstractNumId w:val="63"/>
  </w:num>
  <w:num w:numId="62" w16cid:durableId="2013022855">
    <w:abstractNumId w:val="56"/>
  </w:num>
  <w:num w:numId="63" w16cid:durableId="1669748627">
    <w:abstractNumId w:val="70"/>
  </w:num>
  <w:num w:numId="64" w16cid:durableId="2021003418">
    <w:abstractNumId w:val="18"/>
  </w:num>
  <w:num w:numId="65" w16cid:durableId="1060325066">
    <w:abstractNumId w:val="0"/>
  </w:num>
  <w:num w:numId="66" w16cid:durableId="1303730645">
    <w:abstractNumId w:val="1"/>
  </w:num>
  <w:num w:numId="67" w16cid:durableId="1634360273">
    <w:abstractNumId w:val="77"/>
  </w:num>
  <w:num w:numId="68" w16cid:durableId="1212428041">
    <w:abstractNumId w:val="49"/>
  </w:num>
  <w:num w:numId="69" w16cid:durableId="993022266">
    <w:abstractNumId w:val="33"/>
  </w:num>
  <w:num w:numId="70" w16cid:durableId="808523330">
    <w:abstractNumId w:val="51"/>
  </w:num>
  <w:num w:numId="71" w16cid:durableId="876772609">
    <w:abstractNumId w:val="39"/>
  </w:num>
  <w:num w:numId="72" w16cid:durableId="1519268355">
    <w:abstractNumId w:val="30"/>
  </w:num>
  <w:num w:numId="73" w16cid:durableId="767042772">
    <w:abstractNumId w:val="47"/>
  </w:num>
  <w:num w:numId="74" w16cid:durableId="497768910">
    <w:abstractNumId w:val="36"/>
  </w:num>
  <w:num w:numId="75" w16cid:durableId="1784569891">
    <w:abstractNumId w:val="55"/>
  </w:num>
  <w:num w:numId="76" w16cid:durableId="1041976564">
    <w:abstractNumId w:val="16"/>
  </w:num>
  <w:num w:numId="77" w16cid:durableId="137304940">
    <w:abstractNumId w:val="71"/>
  </w:num>
  <w:num w:numId="78" w16cid:durableId="296843287">
    <w:abstractNumId w:val="76"/>
  </w:num>
  <w:num w:numId="79" w16cid:durableId="1294209946">
    <w:abstractNumId w:val="14"/>
  </w:num>
  <w:num w:numId="80" w16cid:durableId="1409037447">
    <w:abstractNumId w:val="23"/>
  </w:num>
  <w:num w:numId="81" w16cid:durableId="2041272300">
    <w:abstractNumId w:val="54"/>
  </w:num>
  <w:num w:numId="82" w16cid:durableId="764107061">
    <w:abstractNumId w:val="8"/>
  </w:num>
  <w:num w:numId="83" w16cid:durableId="656762699">
    <w:abstractNumId w:val="31"/>
  </w:num>
  <w:num w:numId="84" w16cid:durableId="810831316">
    <w:abstractNumId w:val="37"/>
  </w:num>
  <w:num w:numId="85" w16cid:durableId="746653157">
    <w:abstractNumId w:val="20"/>
  </w:num>
  <w:num w:numId="86" w16cid:durableId="348262323">
    <w:abstractNumId w:val="13"/>
  </w:num>
  <w:num w:numId="87" w16cid:durableId="2118483955">
    <w:abstractNumId w:val="69"/>
  </w:num>
  <w:num w:numId="88" w16cid:durableId="558368437">
    <w:abstractNumId w:val="11"/>
  </w:num>
  <w:num w:numId="89" w16cid:durableId="1838105805">
    <w:abstractNumId w:val="35"/>
  </w:num>
  <w:num w:numId="90" w16cid:durableId="1340697967">
    <w:abstractNumId w:val="59"/>
  </w:num>
  <w:num w:numId="91" w16cid:durableId="1844314778">
    <w:abstractNumId w:val="79"/>
  </w:num>
  <w:num w:numId="92" w16cid:durableId="1762333215">
    <w:abstractNumId w:val="74"/>
  </w:num>
  <w:num w:numId="93" w16cid:durableId="967662912">
    <w:abstractNumId w:val="26"/>
  </w:num>
  <w:num w:numId="94" w16cid:durableId="71350308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cCleary, Ryan">
    <w15:presenceInfo w15:providerId="AD" w15:userId="S::ryan.mccleary@ee.doe.gov::a18317d3-9cc6-4c34-a72c-f97e72aead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2DBD"/>
    <w:rsid w:val="000000FC"/>
    <w:rsid w:val="0000042A"/>
    <w:rsid w:val="00000534"/>
    <w:rsid w:val="00000674"/>
    <w:rsid w:val="000007CB"/>
    <w:rsid w:val="00000849"/>
    <w:rsid w:val="00000C93"/>
    <w:rsid w:val="00000DF6"/>
    <w:rsid w:val="00000E05"/>
    <w:rsid w:val="00000F17"/>
    <w:rsid w:val="00000F6B"/>
    <w:rsid w:val="0000136F"/>
    <w:rsid w:val="00001520"/>
    <w:rsid w:val="000019A8"/>
    <w:rsid w:val="00001C0C"/>
    <w:rsid w:val="00001D20"/>
    <w:rsid w:val="00001E3B"/>
    <w:rsid w:val="000020CB"/>
    <w:rsid w:val="00002331"/>
    <w:rsid w:val="0000237F"/>
    <w:rsid w:val="00002459"/>
    <w:rsid w:val="00002487"/>
    <w:rsid w:val="00002937"/>
    <w:rsid w:val="00002AEA"/>
    <w:rsid w:val="00002AF0"/>
    <w:rsid w:val="00002D6D"/>
    <w:rsid w:val="00003050"/>
    <w:rsid w:val="000030AC"/>
    <w:rsid w:val="0000311E"/>
    <w:rsid w:val="000033C9"/>
    <w:rsid w:val="0000399B"/>
    <w:rsid w:val="00003D26"/>
    <w:rsid w:val="00003E7A"/>
    <w:rsid w:val="00003EB8"/>
    <w:rsid w:val="00003F33"/>
    <w:rsid w:val="00003F4B"/>
    <w:rsid w:val="000049F2"/>
    <w:rsid w:val="00004C77"/>
    <w:rsid w:val="0000514A"/>
    <w:rsid w:val="00005714"/>
    <w:rsid w:val="00005CC0"/>
    <w:rsid w:val="00005F4B"/>
    <w:rsid w:val="00006178"/>
    <w:rsid w:val="000061C4"/>
    <w:rsid w:val="00006419"/>
    <w:rsid w:val="00006474"/>
    <w:rsid w:val="00006684"/>
    <w:rsid w:val="000066D3"/>
    <w:rsid w:val="0000696D"/>
    <w:rsid w:val="00006D8E"/>
    <w:rsid w:val="000070BC"/>
    <w:rsid w:val="000073C1"/>
    <w:rsid w:val="0000783C"/>
    <w:rsid w:val="000079F1"/>
    <w:rsid w:val="00007B01"/>
    <w:rsid w:val="00007D15"/>
    <w:rsid w:val="00007E07"/>
    <w:rsid w:val="0001028C"/>
    <w:rsid w:val="000103D7"/>
    <w:rsid w:val="000105D0"/>
    <w:rsid w:val="00010999"/>
    <w:rsid w:val="00010A25"/>
    <w:rsid w:val="00010C72"/>
    <w:rsid w:val="00010EF7"/>
    <w:rsid w:val="000110B6"/>
    <w:rsid w:val="00011112"/>
    <w:rsid w:val="00011293"/>
    <w:rsid w:val="00011669"/>
    <w:rsid w:val="00011C5F"/>
    <w:rsid w:val="00011D83"/>
    <w:rsid w:val="00011E73"/>
    <w:rsid w:val="000121BA"/>
    <w:rsid w:val="00012374"/>
    <w:rsid w:val="0001238F"/>
    <w:rsid w:val="00012418"/>
    <w:rsid w:val="00012A6E"/>
    <w:rsid w:val="00012C60"/>
    <w:rsid w:val="00012CCC"/>
    <w:rsid w:val="00012D10"/>
    <w:rsid w:val="00012EAD"/>
    <w:rsid w:val="0001315E"/>
    <w:rsid w:val="00013492"/>
    <w:rsid w:val="000138BA"/>
    <w:rsid w:val="00013B08"/>
    <w:rsid w:val="00013B0E"/>
    <w:rsid w:val="00013B22"/>
    <w:rsid w:val="00013EC4"/>
    <w:rsid w:val="00014080"/>
    <w:rsid w:val="000143E9"/>
    <w:rsid w:val="00014611"/>
    <w:rsid w:val="00014E86"/>
    <w:rsid w:val="00015094"/>
    <w:rsid w:val="000150AD"/>
    <w:rsid w:val="00015157"/>
    <w:rsid w:val="00015242"/>
    <w:rsid w:val="0001529C"/>
    <w:rsid w:val="0001540A"/>
    <w:rsid w:val="000155A2"/>
    <w:rsid w:val="00015922"/>
    <w:rsid w:val="00015DDD"/>
    <w:rsid w:val="00015E50"/>
    <w:rsid w:val="00015F35"/>
    <w:rsid w:val="000163BA"/>
    <w:rsid w:val="00016457"/>
    <w:rsid w:val="00016552"/>
    <w:rsid w:val="0001661B"/>
    <w:rsid w:val="000166D4"/>
    <w:rsid w:val="000166E0"/>
    <w:rsid w:val="00016806"/>
    <w:rsid w:val="00016A03"/>
    <w:rsid w:val="00016A63"/>
    <w:rsid w:val="00016BD6"/>
    <w:rsid w:val="00016E49"/>
    <w:rsid w:val="00016EFE"/>
    <w:rsid w:val="00017102"/>
    <w:rsid w:val="000171C0"/>
    <w:rsid w:val="000177D9"/>
    <w:rsid w:val="00017A0D"/>
    <w:rsid w:val="00017A5B"/>
    <w:rsid w:val="00017F21"/>
    <w:rsid w:val="0002036C"/>
    <w:rsid w:val="000205BA"/>
    <w:rsid w:val="000208FB"/>
    <w:rsid w:val="00020DC0"/>
    <w:rsid w:val="00020F42"/>
    <w:rsid w:val="00021282"/>
    <w:rsid w:val="000214F6"/>
    <w:rsid w:val="00021587"/>
    <w:rsid w:val="0002185D"/>
    <w:rsid w:val="0002186E"/>
    <w:rsid w:val="00021C2E"/>
    <w:rsid w:val="00021CCA"/>
    <w:rsid w:val="00021D91"/>
    <w:rsid w:val="00021E49"/>
    <w:rsid w:val="000220A0"/>
    <w:rsid w:val="0002222B"/>
    <w:rsid w:val="000222DA"/>
    <w:rsid w:val="0002248A"/>
    <w:rsid w:val="000227F5"/>
    <w:rsid w:val="000229E2"/>
    <w:rsid w:val="00022CA3"/>
    <w:rsid w:val="00022DD1"/>
    <w:rsid w:val="000230B9"/>
    <w:rsid w:val="000231F7"/>
    <w:rsid w:val="00023296"/>
    <w:rsid w:val="000236AA"/>
    <w:rsid w:val="0002387B"/>
    <w:rsid w:val="00023BD6"/>
    <w:rsid w:val="00023DC6"/>
    <w:rsid w:val="00023DF2"/>
    <w:rsid w:val="00024030"/>
    <w:rsid w:val="00024201"/>
    <w:rsid w:val="00024226"/>
    <w:rsid w:val="00024371"/>
    <w:rsid w:val="000244A8"/>
    <w:rsid w:val="00024583"/>
    <w:rsid w:val="00024658"/>
    <w:rsid w:val="000248D1"/>
    <w:rsid w:val="00024D2D"/>
    <w:rsid w:val="00024D85"/>
    <w:rsid w:val="00024E1A"/>
    <w:rsid w:val="00024F38"/>
    <w:rsid w:val="00024FFD"/>
    <w:rsid w:val="0002514D"/>
    <w:rsid w:val="000252CC"/>
    <w:rsid w:val="00025364"/>
    <w:rsid w:val="00025A37"/>
    <w:rsid w:val="000264F8"/>
    <w:rsid w:val="00026593"/>
    <w:rsid w:val="00026757"/>
    <w:rsid w:val="00026C55"/>
    <w:rsid w:val="00026E05"/>
    <w:rsid w:val="000272AF"/>
    <w:rsid w:val="000272ED"/>
    <w:rsid w:val="000273E7"/>
    <w:rsid w:val="000273F6"/>
    <w:rsid w:val="000274BC"/>
    <w:rsid w:val="00027737"/>
    <w:rsid w:val="000277B7"/>
    <w:rsid w:val="000279EB"/>
    <w:rsid w:val="00027A07"/>
    <w:rsid w:val="00027C68"/>
    <w:rsid w:val="00027D60"/>
    <w:rsid w:val="00027DA6"/>
    <w:rsid w:val="00027F4D"/>
    <w:rsid w:val="00030102"/>
    <w:rsid w:val="0003017A"/>
    <w:rsid w:val="000301A8"/>
    <w:rsid w:val="000302B3"/>
    <w:rsid w:val="0003056B"/>
    <w:rsid w:val="00030574"/>
    <w:rsid w:val="000305E2"/>
    <w:rsid w:val="000306A7"/>
    <w:rsid w:val="000309A1"/>
    <w:rsid w:val="00030AE1"/>
    <w:rsid w:val="00030FC7"/>
    <w:rsid w:val="0003107E"/>
    <w:rsid w:val="00031480"/>
    <w:rsid w:val="000314F9"/>
    <w:rsid w:val="00031663"/>
    <w:rsid w:val="0003185D"/>
    <w:rsid w:val="00031908"/>
    <w:rsid w:val="000319C8"/>
    <w:rsid w:val="00031A79"/>
    <w:rsid w:val="00031B3B"/>
    <w:rsid w:val="00031BA9"/>
    <w:rsid w:val="00032219"/>
    <w:rsid w:val="0003222B"/>
    <w:rsid w:val="000323F4"/>
    <w:rsid w:val="0003257C"/>
    <w:rsid w:val="0003265B"/>
    <w:rsid w:val="000328D3"/>
    <w:rsid w:val="00032920"/>
    <w:rsid w:val="00032A9B"/>
    <w:rsid w:val="00032DEB"/>
    <w:rsid w:val="00032DF1"/>
    <w:rsid w:val="00032F53"/>
    <w:rsid w:val="00032F90"/>
    <w:rsid w:val="00033267"/>
    <w:rsid w:val="00033282"/>
    <w:rsid w:val="00033F23"/>
    <w:rsid w:val="00034034"/>
    <w:rsid w:val="000341FF"/>
    <w:rsid w:val="00034358"/>
    <w:rsid w:val="000343E6"/>
    <w:rsid w:val="00034453"/>
    <w:rsid w:val="00034557"/>
    <w:rsid w:val="000345C8"/>
    <w:rsid w:val="0003470C"/>
    <w:rsid w:val="000347EA"/>
    <w:rsid w:val="00034DA6"/>
    <w:rsid w:val="00034DAC"/>
    <w:rsid w:val="00034DE7"/>
    <w:rsid w:val="00034FEA"/>
    <w:rsid w:val="00035088"/>
    <w:rsid w:val="000350AB"/>
    <w:rsid w:val="000350E7"/>
    <w:rsid w:val="00035167"/>
    <w:rsid w:val="000351C7"/>
    <w:rsid w:val="00035310"/>
    <w:rsid w:val="000353BB"/>
    <w:rsid w:val="00035474"/>
    <w:rsid w:val="00035544"/>
    <w:rsid w:val="00035725"/>
    <w:rsid w:val="00035845"/>
    <w:rsid w:val="00035F58"/>
    <w:rsid w:val="00035F79"/>
    <w:rsid w:val="00035FBE"/>
    <w:rsid w:val="00036027"/>
    <w:rsid w:val="000362FA"/>
    <w:rsid w:val="0003633D"/>
    <w:rsid w:val="0003634B"/>
    <w:rsid w:val="00036495"/>
    <w:rsid w:val="000365DF"/>
    <w:rsid w:val="00036618"/>
    <w:rsid w:val="00036885"/>
    <w:rsid w:val="000369D3"/>
    <w:rsid w:val="00036A3E"/>
    <w:rsid w:val="00036FC9"/>
    <w:rsid w:val="00037062"/>
    <w:rsid w:val="0003715A"/>
    <w:rsid w:val="0003739B"/>
    <w:rsid w:val="000377D8"/>
    <w:rsid w:val="0003792B"/>
    <w:rsid w:val="00037ABB"/>
    <w:rsid w:val="00037FB8"/>
    <w:rsid w:val="000400FF"/>
    <w:rsid w:val="000401BB"/>
    <w:rsid w:val="00040273"/>
    <w:rsid w:val="000404B8"/>
    <w:rsid w:val="00040549"/>
    <w:rsid w:val="000405A5"/>
    <w:rsid w:val="000406E9"/>
    <w:rsid w:val="000409B1"/>
    <w:rsid w:val="000409CC"/>
    <w:rsid w:val="00040B49"/>
    <w:rsid w:val="00040C39"/>
    <w:rsid w:val="00040F23"/>
    <w:rsid w:val="00041283"/>
    <w:rsid w:val="0004128B"/>
    <w:rsid w:val="00041418"/>
    <w:rsid w:val="00041473"/>
    <w:rsid w:val="000415C3"/>
    <w:rsid w:val="00041888"/>
    <w:rsid w:val="00041A90"/>
    <w:rsid w:val="00041C7E"/>
    <w:rsid w:val="00041CDB"/>
    <w:rsid w:val="00041E6C"/>
    <w:rsid w:val="00041FA0"/>
    <w:rsid w:val="00042196"/>
    <w:rsid w:val="0004223D"/>
    <w:rsid w:val="000427F1"/>
    <w:rsid w:val="00042BB7"/>
    <w:rsid w:val="00043069"/>
    <w:rsid w:val="00043A7C"/>
    <w:rsid w:val="00043A95"/>
    <w:rsid w:val="00043CA3"/>
    <w:rsid w:val="00043DE0"/>
    <w:rsid w:val="00043E02"/>
    <w:rsid w:val="00044150"/>
    <w:rsid w:val="00044472"/>
    <w:rsid w:val="00044493"/>
    <w:rsid w:val="000444E1"/>
    <w:rsid w:val="000445A1"/>
    <w:rsid w:val="000446A8"/>
    <w:rsid w:val="000446F3"/>
    <w:rsid w:val="00044816"/>
    <w:rsid w:val="00044D9E"/>
    <w:rsid w:val="00044DCE"/>
    <w:rsid w:val="00044E4A"/>
    <w:rsid w:val="00044E78"/>
    <w:rsid w:val="00045046"/>
    <w:rsid w:val="00045079"/>
    <w:rsid w:val="00045171"/>
    <w:rsid w:val="0004524F"/>
    <w:rsid w:val="0004543D"/>
    <w:rsid w:val="000454AD"/>
    <w:rsid w:val="0004555B"/>
    <w:rsid w:val="0004561D"/>
    <w:rsid w:val="0004578F"/>
    <w:rsid w:val="00045C16"/>
    <w:rsid w:val="00045DFE"/>
    <w:rsid w:val="00045E88"/>
    <w:rsid w:val="00046067"/>
    <w:rsid w:val="00046092"/>
    <w:rsid w:val="000461A8"/>
    <w:rsid w:val="0004647B"/>
    <w:rsid w:val="000464FB"/>
    <w:rsid w:val="00046774"/>
    <w:rsid w:val="00046781"/>
    <w:rsid w:val="000469F2"/>
    <w:rsid w:val="00046F07"/>
    <w:rsid w:val="00046F47"/>
    <w:rsid w:val="0004718C"/>
    <w:rsid w:val="000477D7"/>
    <w:rsid w:val="00047C1B"/>
    <w:rsid w:val="00047D32"/>
    <w:rsid w:val="00047D58"/>
    <w:rsid w:val="00047D5A"/>
    <w:rsid w:val="00047FAE"/>
    <w:rsid w:val="00050080"/>
    <w:rsid w:val="00050543"/>
    <w:rsid w:val="00050568"/>
    <w:rsid w:val="000506DE"/>
    <w:rsid w:val="0005074C"/>
    <w:rsid w:val="000507D0"/>
    <w:rsid w:val="00050818"/>
    <w:rsid w:val="00050AE5"/>
    <w:rsid w:val="00050B4C"/>
    <w:rsid w:val="00050C3D"/>
    <w:rsid w:val="00050C66"/>
    <w:rsid w:val="00050CA1"/>
    <w:rsid w:val="00050E90"/>
    <w:rsid w:val="00050F7B"/>
    <w:rsid w:val="00050FBF"/>
    <w:rsid w:val="00051066"/>
    <w:rsid w:val="000510F1"/>
    <w:rsid w:val="0005138C"/>
    <w:rsid w:val="00051828"/>
    <w:rsid w:val="000518F2"/>
    <w:rsid w:val="000519BA"/>
    <w:rsid w:val="00052247"/>
    <w:rsid w:val="00052364"/>
    <w:rsid w:val="000527BA"/>
    <w:rsid w:val="00052944"/>
    <w:rsid w:val="00052B24"/>
    <w:rsid w:val="00052B98"/>
    <w:rsid w:val="00052C15"/>
    <w:rsid w:val="00052F56"/>
    <w:rsid w:val="0005322A"/>
    <w:rsid w:val="0005344A"/>
    <w:rsid w:val="0005348B"/>
    <w:rsid w:val="000534E1"/>
    <w:rsid w:val="00053583"/>
    <w:rsid w:val="000536C4"/>
    <w:rsid w:val="000536F9"/>
    <w:rsid w:val="00053744"/>
    <w:rsid w:val="00053988"/>
    <w:rsid w:val="00053A55"/>
    <w:rsid w:val="00053B3D"/>
    <w:rsid w:val="00053D0F"/>
    <w:rsid w:val="00053F5B"/>
    <w:rsid w:val="000541D9"/>
    <w:rsid w:val="000541E2"/>
    <w:rsid w:val="0005434E"/>
    <w:rsid w:val="000547AB"/>
    <w:rsid w:val="00054985"/>
    <w:rsid w:val="00054D2A"/>
    <w:rsid w:val="00054E8A"/>
    <w:rsid w:val="000552CE"/>
    <w:rsid w:val="00055322"/>
    <w:rsid w:val="0005576D"/>
    <w:rsid w:val="00055A5C"/>
    <w:rsid w:val="00055AC5"/>
    <w:rsid w:val="00056555"/>
    <w:rsid w:val="00056861"/>
    <w:rsid w:val="000568A8"/>
    <w:rsid w:val="000568B2"/>
    <w:rsid w:val="00056A71"/>
    <w:rsid w:val="00056B22"/>
    <w:rsid w:val="00056C2A"/>
    <w:rsid w:val="00056CEB"/>
    <w:rsid w:val="00056D51"/>
    <w:rsid w:val="00056FE9"/>
    <w:rsid w:val="00057134"/>
    <w:rsid w:val="000572B0"/>
    <w:rsid w:val="00057385"/>
    <w:rsid w:val="00057884"/>
    <w:rsid w:val="000579C4"/>
    <w:rsid w:val="00057AFA"/>
    <w:rsid w:val="00057D3C"/>
    <w:rsid w:val="00057D6B"/>
    <w:rsid w:val="00060074"/>
    <w:rsid w:val="00060583"/>
    <w:rsid w:val="000606D6"/>
    <w:rsid w:val="000607CE"/>
    <w:rsid w:val="0006083A"/>
    <w:rsid w:val="00060A5B"/>
    <w:rsid w:val="00060BF0"/>
    <w:rsid w:val="00060BF7"/>
    <w:rsid w:val="00060F9E"/>
    <w:rsid w:val="00060FF9"/>
    <w:rsid w:val="00061046"/>
    <w:rsid w:val="00061115"/>
    <w:rsid w:val="000613EA"/>
    <w:rsid w:val="000616E4"/>
    <w:rsid w:val="00061780"/>
    <w:rsid w:val="000617FF"/>
    <w:rsid w:val="00061914"/>
    <w:rsid w:val="00061915"/>
    <w:rsid w:val="000619F1"/>
    <w:rsid w:val="00061B67"/>
    <w:rsid w:val="00061BCA"/>
    <w:rsid w:val="00061DD4"/>
    <w:rsid w:val="00061E48"/>
    <w:rsid w:val="000622C9"/>
    <w:rsid w:val="00062308"/>
    <w:rsid w:val="000623FD"/>
    <w:rsid w:val="00062D20"/>
    <w:rsid w:val="00062EF7"/>
    <w:rsid w:val="0006347C"/>
    <w:rsid w:val="0006364B"/>
    <w:rsid w:val="00063808"/>
    <w:rsid w:val="00063938"/>
    <w:rsid w:val="00063B09"/>
    <w:rsid w:val="00063DAB"/>
    <w:rsid w:val="00063DDF"/>
    <w:rsid w:val="0006423D"/>
    <w:rsid w:val="000642CA"/>
    <w:rsid w:val="00064320"/>
    <w:rsid w:val="000644DB"/>
    <w:rsid w:val="000645B6"/>
    <w:rsid w:val="00064600"/>
    <w:rsid w:val="0006466B"/>
    <w:rsid w:val="0006489C"/>
    <w:rsid w:val="00064F29"/>
    <w:rsid w:val="00064F36"/>
    <w:rsid w:val="00065032"/>
    <w:rsid w:val="00065218"/>
    <w:rsid w:val="000652F4"/>
    <w:rsid w:val="000655B9"/>
    <w:rsid w:val="000655D6"/>
    <w:rsid w:val="000657D3"/>
    <w:rsid w:val="0006589A"/>
    <w:rsid w:val="00065C85"/>
    <w:rsid w:val="00065CC9"/>
    <w:rsid w:val="00066103"/>
    <w:rsid w:val="000661EB"/>
    <w:rsid w:val="00066263"/>
    <w:rsid w:val="000665E4"/>
    <w:rsid w:val="000666BC"/>
    <w:rsid w:val="00066958"/>
    <w:rsid w:val="000669D0"/>
    <w:rsid w:val="00066A67"/>
    <w:rsid w:val="00066D75"/>
    <w:rsid w:val="00066DE8"/>
    <w:rsid w:val="0006716A"/>
    <w:rsid w:val="00067844"/>
    <w:rsid w:val="00067A61"/>
    <w:rsid w:val="00067C29"/>
    <w:rsid w:val="00067C5B"/>
    <w:rsid w:val="00067C5D"/>
    <w:rsid w:val="00067C9C"/>
    <w:rsid w:val="00067DB4"/>
    <w:rsid w:val="00070839"/>
    <w:rsid w:val="000708DF"/>
    <w:rsid w:val="000709C5"/>
    <w:rsid w:val="00070E1B"/>
    <w:rsid w:val="000711CB"/>
    <w:rsid w:val="000711DE"/>
    <w:rsid w:val="000713DC"/>
    <w:rsid w:val="00071418"/>
    <w:rsid w:val="000715A4"/>
    <w:rsid w:val="0007189E"/>
    <w:rsid w:val="00071932"/>
    <w:rsid w:val="0007197B"/>
    <w:rsid w:val="00071D4D"/>
    <w:rsid w:val="0007215B"/>
    <w:rsid w:val="0007236D"/>
    <w:rsid w:val="0007241B"/>
    <w:rsid w:val="000724FC"/>
    <w:rsid w:val="00072536"/>
    <w:rsid w:val="000727E2"/>
    <w:rsid w:val="000728DB"/>
    <w:rsid w:val="0007292A"/>
    <w:rsid w:val="00072963"/>
    <w:rsid w:val="00072B1D"/>
    <w:rsid w:val="00073068"/>
    <w:rsid w:val="00073094"/>
    <w:rsid w:val="000735AD"/>
    <w:rsid w:val="000735BC"/>
    <w:rsid w:val="0007362D"/>
    <w:rsid w:val="000736F2"/>
    <w:rsid w:val="000737ED"/>
    <w:rsid w:val="00073966"/>
    <w:rsid w:val="00073D89"/>
    <w:rsid w:val="000740F0"/>
    <w:rsid w:val="0007417F"/>
    <w:rsid w:val="00074367"/>
    <w:rsid w:val="0007452C"/>
    <w:rsid w:val="00074772"/>
    <w:rsid w:val="000748C5"/>
    <w:rsid w:val="00074922"/>
    <w:rsid w:val="00075439"/>
    <w:rsid w:val="00075609"/>
    <w:rsid w:val="0007569B"/>
    <w:rsid w:val="000758EF"/>
    <w:rsid w:val="000759EB"/>
    <w:rsid w:val="00075DFD"/>
    <w:rsid w:val="00075E6C"/>
    <w:rsid w:val="00075ECB"/>
    <w:rsid w:val="00075ED3"/>
    <w:rsid w:val="000760BB"/>
    <w:rsid w:val="000763A0"/>
    <w:rsid w:val="00076516"/>
    <w:rsid w:val="000766B9"/>
    <w:rsid w:val="000767B3"/>
    <w:rsid w:val="000769E2"/>
    <w:rsid w:val="00076A0A"/>
    <w:rsid w:val="00076D5C"/>
    <w:rsid w:val="00076E6F"/>
    <w:rsid w:val="00076F3A"/>
    <w:rsid w:val="00076FFF"/>
    <w:rsid w:val="00077395"/>
    <w:rsid w:val="0007744A"/>
    <w:rsid w:val="0007747F"/>
    <w:rsid w:val="0007790B"/>
    <w:rsid w:val="00077B10"/>
    <w:rsid w:val="00077C4C"/>
    <w:rsid w:val="00077D13"/>
    <w:rsid w:val="00077E74"/>
    <w:rsid w:val="00077F28"/>
    <w:rsid w:val="000802F0"/>
    <w:rsid w:val="000803D4"/>
    <w:rsid w:val="00080991"/>
    <w:rsid w:val="00080A3B"/>
    <w:rsid w:val="00080A6E"/>
    <w:rsid w:val="00080A88"/>
    <w:rsid w:val="00080AAE"/>
    <w:rsid w:val="00080B87"/>
    <w:rsid w:val="00080F63"/>
    <w:rsid w:val="00081122"/>
    <w:rsid w:val="0008142F"/>
    <w:rsid w:val="00081815"/>
    <w:rsid w:val="0008186D"/>
    <w:rsid w:val="000818CB"/>
    <w:rsid w:val="000819ED"/>
    <w:rsid w:val="00081A7D"/>
    <w:rsid w:val="00081BAA"/>
    <w:rsid w:val="000827AD"/>
    <w:rsid w:val="000827C3"/>
    <w:rsid w:val="00082A6F"/>
    <w:rsid w:val="00082CDD"/>
    <w:rsid w:val="00082D89"/>
    <w:rsid w:val="00082D8B"/>
    <w:rsid w:val="00082F6F"/>
    <w:rsid w:val="0008300B"/>
    <w:rsid w:val="00083172"/>
    <w:rsid w:val="00083215"/>
    <w:rsid w:val="0008322D"/>
    <w:rsid w:val="0008373D"/>
    <w:rsid w:val="00083B4C"/>
    <w:rsid w:val="00083C7E"/>
    <w:rsid w:val="00083DED"/>
    <w:rsid w:val="00084021"/>
    <w:rsid w:val="00084022"/>
    <w:rsid w:val="00084227"/>
    <w:rsid w:val="00084329"/>
    <w:rsid w:val="00084349"/>
    <w:rsid w:val="0008443B"/>
    <w:rsid w:val="0008472B"/>
    <w:rsid w:val="00084A71"/>
    <w:rsid w:val="00084B9E"/>
    <w:rsid w:val="00084C1E"/>
    <w:rsid w:val="00084C4C"/>
    <w:rsid w:val="00084F2F"/>
    <w:rsid w:val="000851D7"/>
    <w:rsid w:val="00085321"/>
    <w:rsid w:val="00085724"/>
    <w:rsid w:val="0008586D"/>
    <w:rsid w:val="000858B3"/>
    <w:rsid w:val="00085B0A"/>
    <w:rsid w:val="00085C38"/>
    <w:rsid w:val="00085C57"/>
    <w:rsid w:val="0008600C"/>
    <w:rsid w:val="00086390"/>
    <w:rsid w:val="000868EC"/>
    <w:rsid w:val="00086906"/>
    <w:rsid w:val="000869B1"/>
    <w:rsid w:val="00086C04"/>
    <w:rsid w:val="00086E80"/>
    <w:rsid w:val="00086F0C"/>
    <w:rsid w:val="00087056"/>
    <w:rsid w:val="0008721D"/>
    <w:rsid w:val="00087465"/>
    <w:rsid w:val="00087555"/>
    <w:rsid w:val="00087694"/>
    <w:rsid w:val="0008787F"/>
    <w:rsid w:val="00087A1A"/>
    <w:rsid w:val="00087B22"/>
    <w:rsid w:val="00087C10"/>
    <w:rsid w:val="00090053"/>
    <w:rsid w:val="0009009F"/>
    <w:rsid w:val="000904A1"/>
    <w:rsid w:val="00090AA5"/>
    <w:rsid w:val="00090BE6"/>
    <w:rsid w:val="00090EF4"/>
    <w:rsid w:val="00091466"/>
    <w:rsid w:val="000914F8"/>
    <w:rsid w:val="0009193F"/>
    <w:rsid w:val="00091C5D"/>
    <w:rsid w:val="00091CC8"/>
    <w:rsid w:val="00091DDE"/>
    <w:rsid w:val="00091E9C"/>
    <w:rsid w:val="00091FE4"/>
    <w:rsid w:val="000923E5"/>
    <w:rsid w:val="00092486"/>
    <w:rsid w:val="0009249A"/>
    <w:rsid w:val="000924F2"/>
    <w:rsid w:val="00092673"/>
    <w:rsid w:val="00092855"/>
    <w:rsid w:val="000928F3"/>
    <w:rsid w:val="000929B8"/>
    <w:rsid w:val="00092A7D"/>
    <w:rsid w:val="00092EE8"/>
    <w:rsid w:val="00092FDE"/>
    <w:rsid w:val="00093328"/>
    <w:rsid w:val="0009346C"/>
    <w:rsid w:val="000934D4"/>
    <w:rsid w:val="000936FE"/>
    <w:rsid w:val="000937EF"/>
    <w:rsid w:val="000938F0"/>
    <w:rsid w:val="00093A90"/>
    <w:rsid w:val="00093D05"/>
    <w:rsid w:val="00093D18"/>
    <w:rsid w:val="00093F0C"/>
    <w:rsid w:val="00093F9D"/>
    <w:rsid w:val="00094102"/>
    <w:rsid w:val="0009423B"/>
    <w:rsid w:val="000942B2"/>
    <w:rsid w:val="000942E3"/>
    <w:rsid w:val="00094403"/>
    <w:rsid w:val="0009443F"/>
    <w:rsid w:val="0009454A"/>
    <w:rsid w:val="000945A2"/>
    <w:rsid w:val="00094610"/>
    <w:rsid w:val="0009475E"/>
    <w:rsid w:val="00094832"/>
    <w:rsid w:val="00094987"/>
    <w:rsid w:val="000949EF"/>
    <w:rsid w:val="00094A9D"/>
    <w:rsid w:val="00094C92"/>
    <w:rsid w:val="000950DE"/>
    <w:rsid w:val="00095126"/>
    <w:rsid w:val="00095461"/>
    <w:rsid w:val="00095608"/>
    <w:rsid w:val="0009573C"/>
    <w:rsid w:val="000958C9"/>
    <w:rsid w:val="00096018"/>
    <w:rsid w:val="00096375"/>
    <w:rsid w:val="00096B87"/>
    <w:rsid w:val="00096B9A"/>
    <w:rsid w:val="00096CEE"/>
    <w:rsid w:val="00096E52"/>
    <w:rsid w:val="00097367"/>
    <w:rsid w:val="0009736E"/>
    <w:rsid w:val="00097632"/>
    <w:rsid w:val="000976AC"/>
    <w:rsid w:val="000976D0"/>
    <w:rsid w:val="00097751"/>
    <w:rsid w:val="000979ED"/>
    <w:rsid w:val="00097FA5"/>
    <w:rsid w:val="000A0024"/>
    <w:rsid w:val="000A02F9"/>
    <w:rsid w:val="000A04A9"/>
    <w:rsid w:val="000A04FB"/>
    <w:rsid w:val="000A05B0"/>
    <w:rsid w:val="000A05B7"/>
    <w:rsid w:val="000A0A82"/>
    <w:rsid w:val="000A0B55"/>
    <w:rsid w:val="000A124E"/>
    <w:rsid w:val="000A1393"/>
    <w:rsid w:val="000A1558"/>
    <w:rsid w:val="000A1A10"/>
    <w:rsid w:val="000A1B02"/>
    <w:rsid w:val="000A1DB6"/>
    <w:rsid w:val="000A1DD9"/>
    <w:rsid w:val="000A1F5B"/>
    <w:rsid w:val="000A209B"/>
    <w:rsid w:val="000A2180"/>
    <w:rsid w:val="000A2273"/>
    <w:rsid w:val="000A22B2"/>
    <w:rsid w:val="000A24B7"/>
    <w:rsid w:val="000A2501"/>
    <w:rsid w:val="000A2574"/>
    <w:rsid w:val="000A2852"/>
    <w:rsid w:val="000A2867"/>
    <w:rsid w:val="000A288A"/>
    <w:rsid w:val="000A28EA"/>
    <w:rsid w:val="000A2901"/>
    <w:rsid w:val="000A2D5A"/>
    <w:rsid w:val="000A2DD6"/>
    <w:rsid w:val="000A2EB2"/>
    <w:rsid w:val="000A3287"/>
    <w:rsid w:val="000A3288"/>
    <w:rsid w:val="000A32CC"/>
    <w:rsid w:val="000A33A1"/>
    <w:rsid w:val="000A33CB"/>
    <w:rsid w:val="000A33F1"/>
    <w:rsid w:val="000A34E5"/>
    <w:rsid w:val="000A35F4"/>
    <w:rsid w:val="000A398B"/>
    <w:rsid w:val="000A39A9"/>
    <w:rsid w:val="000A3AE3"/>
    <w:rsid w:val="000A3DB6"/>
    <w:rsid w:val="000A404B"/>
    <w:rsid w:val="000A4065"/>
    <w:rsid w:val="000A4170"/>
    <w:rsid w:val="000A41F9"/>
    <w:rsid w:val="000A4228"/>
    <w:rsid w:val="000A4515"/>
    <w:rsid w:val="000A476A"/>
    <w:rsid w:val="000A4A8C"/>
    <w:rsid w:val="000A4D39"/>
    <w:rsid w:val="000A4E21"/>
    <w:rsid w:val="000A529F"/>
    <w:rsid w:val="000A5540"/>
    <w:rsid w:val="000A56FE"/>
    <w:rsid w:val="000A57F9"/>
    <w:rsid w:val="000A5DCC"/>
    <w:rsid w:val="000A5F1A"/>
    <w:rsid w:val="000A62B1"/>
    <w:rsid w:val="000A63F5"/>
    <w:rsid w:val="000A657C"/>
    <w:rsid w:val="000A6A21"/>
    <w:rsid w:val="000A6C79"/>
    <w:rsid w:val="000A6E30"/>
    <w:rsid w:val="000A6FB4"/>
    <w:rsid w:val="000A7114"/>
    <w:rsid w:val="000A71C3"/>
    <w:rsid w:val="000A724D"/>
    <w:rsid w:val="000A731B"/>
    <w:rsid w:val="000A7765"/>
    <w:rsid w:val="000A7853"/>
    <w:rsid w:val="000A78B6"/>
    <w:rsid w:val="000A7A47"/>
    <w:rsid w:val="000A7B62"/>
    <w:rsid w:val="000A7B7B"/>
    <w:rsid w:val="000B01B1"/>
    <w:rsid w:val="000B031B"/>
    <w:rsid w:val="000B0434"/>
    <w:rsid w:val="000B0781"/>
    <w:rsid w:val="000B07FE"/>
    <w:rsid w:val="000B0A96"/>
    <w:rsid w:val="000B0FBF"/>
    <w:rsid w:val="000B1000"/>
    <w:rsid w:val="000B1014"/>
    <w:rsid w:val="000B1179"/>
    <w:rsid w:val="000B1377"/>
    <w:rsid w:val="000B1828"/>
    <w:rsid w:val="000B1AC2"/>
    <w:rsid w:val="000B1C0F"/>
    <w:rsid w:val="000B1C74"/>
    <w:rsid w:val="000B2090"/>
    <w:rsid w:val="000B216B"/>
    <w:rsid w:val="000B2227"/>
    <w:rsid w:val="000B223D"/>
    <w:rsid w:val="000B2374"/>
    <w:rsid w:val="000B265D"/>
    <w:rsid w:val="000B270D"/>
    <w:rsid w:val="000B2AAC"/>
    <w:rsid w:val="000B2DC5"/>
    <w:rsid w:val="000B3041"/>
    <w:rsid w:val="000B3262"/>
    <w:rsid w:val="000B37E9"/>
    <w:rsid w:val="000B3B42"/>
    <w:rsid w:val="000B3F36"/>
    <w:rsid w:val="000B3F8C"/>
    <w:rsid w:val="000B3FA9"/>
    <w:rsid w:val="000B4026"/>
    <w:rsid w:val="000B4459"/>
    <w:rsid w:val="000B464E"/>
    <w:rsid w:val="000B4922"/>
    <w:rsid w:val="000B4BE2"/>
    <w:rsid w:val="000B4C9A"/>
    <w:rsid w:val="000B509D"/>
    <w:rsid w:val="000B5143"/>
    <w:rsid w:val="000B5163"/>
    <w:rsid w:val="000B5324"/>
    <w:rsid w:val="000B5403"/>
    <w:rsid w:val="000B543F"/>
    <w:rsid w:val="000B6303"/>
    <w:rsid w:val="000B63C6"/>
    <w:rsid w:val="000B6B27"/>
    <w:rsid w:val="000B6B44"/>
    <w:rsid w:val="000B6D43"/>
    <w:rsid w:val="000B706B"/>
    <w:rsid w:val="000B7097"/>
    <w:rsid w:val="000B715A"/>
    <w:rsid w:val="000B71E5"/>
    <w:rsid w:val="000B7333"/>
    <w:rsid w:val="000B775C"/>
    <w:rsid w:val="000B782B"/>
    <w:rsid w:val="000B79C9"/>
    <w:rsid w:val="000B7BB8"/>
    <w:rsid w:val="000B7C6A"/>
    <w:rsid w:val="000B7E1D"/>
    <w:rsid w:val="000B7F42"/>
    <w:rsid w:val="000C0046"/>
    <w:rsid w:val="000C0722"/>
    <w:rsid w:val="000C0806"/>
    <w:rsid w:val="000C0843"/>
    <w:rsid w:val="000C08CE"/>
    <w:rsid w:val="000C0B83"/>
    <w:rsid w:val="000C0C32"/>
    <w:rsid w:val="000C0DEF"/>
    <w:rsid w:val="000C0EEE"/>
    <w:rsid w:val="000C0F14"/>
    <w:rsid w:val="000C0F68"/>
    <w:rsid w:val="000C0FFB"/>
    <w:rsid w:val="000C10DC"/>
    <w:rsid w:val="000C1616"/>
    <w:rsid w:val="000C1747"/>
    <w:rsid w:val="000C1854"/>
    <w:rsid w:val="000C1A0A"/>
    <w:rsid w:val="000C1B39"/>
    <w:rsid w:val="000C1EBE"/>
    <w:rsid w:val="000C22BA"/>
    <w:rsid w:val="000C25CD"/>
    <w:rsid w:val="000C2B4A"/>
    <w:rsid w:val="000C30C0"/>
    <w:rsid w:val="000C322E"/>
    <w:rsid w:val="000C340C"/>
    <w:rsid w:val="000C34E6"/>
    <w:rsid w:val="000C3576"/>
    <w:rsid w:val="000C364C"/>
    <w:rsid w:val="000C3994"/>
    <w:rsid w:val="000C39A9"/>
    <w:rsid w:val="000C3E87"/>
    <w:rsid w:val="000C4264"/>
    <w:rsid w:val="000C4444"/>
    <w:rsid w:val="000C4488"/>
    <w:rsid w:val="000C475C"/>
    <w:rsid w:val="000C4BA6"/>
    <w:rsid w:val="000C4EB2"/>
    <w:rsid w:val="000C5725"/>
    <w:rsid w:val="000C58AC"/>
    <w:rsid w:val="000C590C"/>
    <w:rsid w:val="000C5B2F"/>
    <w:rsid w:val="000C5C64"/>
    <w:rsid w:val="000C5FCE"/>
    <w:rsid w:val="000C6447"/>
    <w:rsid w:val="000C67BB"/>
    <w:rsid w:val="000C6BFE"/>
    <w:rsid w:val="000C6C23"/>
    <w:rsid w:val="000C6E74"/>
    <w:rsid w:val="000C6F51"/>
    <w:rsid w:val="000C6F93"/>
    <w:rsid w:val="000C7043"/>
    <w:rsid w:val="000C7185"/>
    <w:rsid w:val="000C723D"/>
    <w:rsid w:val="000C73AC"/>
    <w:rsid w:val="000C73DF"/>
    <w:rsid w:val="000C749C"/>
    <w:rsid w:val="000C74DD"/>
    <w:rsid w:val="000C7B3E"/>
    <w:rsid w:val="000D0203"/>
    <w:rsid w:val="000D05BC"/>
    <w:rsid w:val="000D0EF3"/>
    <w:rsid w:val="000D0FED"/>
    <w:rsid w:val="000D12AB"/>
    <w:rsid w:val="000D130E"/>
    <w:rsid w:val="000D1669"/>
    <w:rsid w:val="000D1702"/>
    <w:rsid w:val="000D185A"/>
    <w:rsid w:val="000D1933"/>
    <w:rsid w:val="000D19FD"/>
    <w:rsid w:val="000D1BC7"/>
    <w:rsid w:val="000D1F7F"/>
    <w:rsid w:val="000D23A3"/>
    <w:rsid w:val="000D24BC"/>
    <w:rsid w:val="000D2729"/>
    <w:rsid w:val="000D2852"/>
    <w:rsid w:val="000D2BBB"/>
    <w:rsid w:val="000D2CEA"/>
    <w:rsid w:val="000D2D14"/>
    <w:rsid w:val="000D3035"/>
    <w:rsid w:val="000D3286"/>
    <w:rsid w:val="000D3567"/>
    <w:rsid w:val="000D383D"/>
    <w:rsid w:val="000D3A7F"/>
    <w:rsid w:val="000D3CF3"/>
    <w:rsid w:val="000D3D88"/>
    <w:rsid w:val="000D3E52"/>
    <w:rsid w:val="000D43F1"/>
    <w:rsid w:val="000D4452"/>
    <w:rsid w:val="000D498D"/>
    <w:rsid w:val="000D4AEA"/>
    <w:rsid w:val="000D4B1E"/>
    <w:rsid w:val="000D4BEF"/>
    <w:rsid w:val="000D4D71"/>
    <w:rsid w:val="000D4DF3"/>
    <w:rsid w:val="000D4FE8"/>
    <w:rsid w:val="000D51F4"/>
    <w:rsid w:val="000D5326"/>
    <w:rsid w:val="000D551A"/>
    <w:rsid w:val="000D5768"/>
    <w:rsid w:val="000D5988"/>
    <w:rsid w:val="000D5A81"/>
    <w:rsid w:val="000D5B24"/>
    <w:rsid w:val="000D5BA3"/>
    <w:rsid w:val="000D5D29"/>
    <w:rsid w:val="000D6225"/>
    <w:rsid w:val="000D6766"/>
    <w:rsid w:val="000D6A1F"/>
    <w:rsid w:val="000D6BFC"/>
    <w:rsid w:val="000D7174"/>
    <w:rsid w:val="000D738F"/>
    <w:rsid w:val="000D76D4"/>
    <w:rsid w:val="000D7733"/>
    <w:rsid w:val="000D77B6"/>
    <w:rsid w:val="000D796D"/>
    <w:rsid w:val="000D7E66"/>
    <w:rsid w:val="000D7ED4"/>
    <w:rsid w:val="000E037F"/>
    <w:rsid w:val="000E03E7"/>
    <w:rsid w:val="000E04A0"/>
    <w:rsid w:val="000E0984"/>
    <w:rsid w:val="000E0C42"/>
    <w:rsid w:val="000E0DCE"/>
    <w:rsid w:val="000E1654"/>
    <w:rsid w:val="000E1719"/>
    <w:rsid w:val="000E1891"/>
    <w:rsid w:val="000E1999"/>
    <w:rsid w:val="000E1A46"/>
    <w:rsid w:val="000E1A99"/>
    <w:rsid w:val="000E1B14"/>
    <w:rsid w:val="000E1BDD"/>
    <w:rsid w:val="000E1F5D"/>
    <w:rsid w:val="000E21C8"/>
    <w:rsid w:val="000E22B0"/>
    <w:rsid w:val="000E2519"/>
    <w:rsid w:val="000E268C"/>
    <w:rsid w:val="000E288F"/>
    <w:rsid w:val="000E2995"/>
    <w:rsid w:val="000E2B74"/>
    <w:rsid w:val="000E2D68"/>
    <w:rsid w:val="000E334B"/>
    <w:rsid w:val="000E34CA"/>
    <w:rsid w:val="000E35A8"/>
    <w:rsid w:val="000E3659"/>
    <w:rsid w:val="000E36AD"/>
    <w:rsid w:val="000E390B"/>
    <w:rsid w:val="000E396B"/>
    <w:rsid w:val="000E3A22"/>
    <w:rsid w:val="000E3BB1"/>
    <w:rsid w:val="000E3C3A"/>
    <w:rsid w:val="000E3C45"/>
    <w:rsid w:val="000E3D02"/>
    <w:rsid w:val="000E4186"/>
    <w:rsid w:val="000E41C9"/>
    <w:rsid w:val="000E44BC"/>
    <w:rsid w:val="000E454B"/>
    <w:rsid w:val="000E49D4"/>
    <w:rsid w:val="000E4B1A"/>
    <w:rsid w:val="000E4B8F"/>
    <w:rsid w:val="000E4F07"/>
    <w:rsid w:val="000E525F"/>
    <w:rsid w:val="000E5307"/>
    <w:rsid w:val="000E55EF"/>
    <w:rsid w:val="000E5731"/>
    <w:rsid w:val="000E5765"/>
    <w:rsid w:val="000E57E6"/>
    <w:rsid w:val="000E5AE7"/>
    <w:rsid w:val="000E5FE8"/>
    <w:rsid w:val="000E6115"/>
    <w:rsid w:val="000E6373"/>
    <w:rsid w:val="000E6444"/>
    <w:rsid w:val="000E648E"/>
    <w:rsid w:val="000E6510"/>
    <w:rsid w:val="000E662A"/>
    <w:rsid w:val="000E683D"/>
    <w:rsid w:val="000E6E84"/>
    <w:rsid w:val="000E6EE4"/>
    <w:rsid w:val="000E7068"/>
    <w:rsid w:val="000E71A7"/>
    <w:rsid w:val="000E7631"/>
    <w:rsid w:val="000E76C2"/>
    <w:rsid w:val="000E7EA6"/>
    <w:rsid w:val="000F01C4"/>
    <w:rsid w:val="000F033E"/>
    <w:rsid w:val="000F0427"/>
    <w:rsid w:val="000F08D7"/>
    <w:rsid w:val="000F0BF7"/>
    <w:rsid w:val="000F0DD9"/>
    <w:rsid w:val="000F0E5C"/>
    <w:rsid w:val="000F1206"/>
    <w:rsid w:val="000F12D5"/>
    <w:rsid w:val="000F1321"/>
    <w:rsid w:val="000F14CE"/>
    <w:rsid w:val="000F1931"/>
    <w:rsid w:val="000F1BDD"/>
    <w:rsid w:val="000F1C6F"/>
    <w:rsid w:val="000F1CC6"/>
    <w:rsid w:val="000F1D17"/>
    <w:rsid w:val="000F1D44"/>
    <w:rsid w:val="000F1D79"/>
    <w:rsid w:val="000F1F96"/>
    <w:rsid w:val="000F2982"/>
    <w:rsid w:val="000F29C8"/>
    <w:rsid w:val="000F2B3B"/>
    <w:rsid w:val="000F2B52"/>
    <w:rsid w:val="000F2D43"/>
    <w:rsid w:val="000F2EB2"/>
    <w:rsid w:val="000F2EF4"/>
    <w:rsid w:val="000F305A"/>
    <w:rsid w:val="000F3173"/>
    <w:rsid w:val="000F328D"/>
    <w:rsid w:val="000F3A58"/>
    <w:rsid w:val="000F3AE3"/>
    <w:rsid w:val="000F3AFF"/>
    <w:rsid w:val="000F3C2E"/>
    <w:rsid w:val="000F3D9E"/>
    <w:rsid w:val="000F4080"/>
    <w:rsid w:val="000F43B0"/>
    <w:rsid w:val="000F440A"/>
    <w:rsid w:val="000F4575"/>
    <w:rsid w:val="000F46F4"/>
    <w:rsid w:val="000F4806"/>
    <w:rsid w:val="000F4942"/>
    <w:rsid w:val="000F4A24"/>
    <w:rsid w:val="000F4BA3"/>
    <w:rsid w:val="000F4CBE"/>
    <w:rsid w:val="000F4EA9"/>
    <w:rsid w:val="000F5046"/>
    <w:rsid w:val="000F51A4"/>
    <w:rsid w:val="000F524B"/>
    <w:rsid w:val="000F55FF"/>
    <w:rsid w:val="000F5674"/>
    <w:rsid w:val="000F5A4C"/>
    <w:rsid w:val="000F5D15"/>
    <w:rsid w:val="000F5DCB"/>
    <w:rsid w:val="000F6262"/>
    <w:rsid w:val="000F62F6"/>
    <w:rsid w:val="000F646D"/>
    <w:rsid w:val="000F65D3"/>
    <w:rsid w:val="000F66EB"/>
    <w:rsid w:val="000F67EE"/>
    <w:rsid w:val="000F6811"/>
    <w:rsid w:val="000F6B69"/>
    <w:rsid w:val="000F6BDA"/>
    <w:rsid w:val="000F6D21"/>
    <w:rsid w:val="000F6E06"/>
    <w:rsid w:val="000F70EB"/>
    <w:rsid w:val="000F72F8"/>
    <w:rsid w:val="000F7383"/>
    <w:rsid w:val="000F75A1"/>
    <w:rsid w:val="000F760E"/>
    <w:rsid w:val="000F763D"/>
    <w:rsid w:val="000F77F9"/>
    <w:rsid w:val="000F7992"/>
    <w:rsid w:val="000F7B94"/>
    <w:rsid w:val="000F7DB6"/>
    <w:rsid w:val="000F7EDB"/>
    <w:rsid w:val="00100520"/>
    <w:rsid w:val="0010091F"/>
    <w:rsid w:val="0010098F"/>
    <w:rsid w:val="00100AAE"/>
    <w:rsid w:val="00100B1C"/>
    <w:rsid w:val="00100D11"/>
    <w:rsid w:val="00100F35"/>
    <w:rsid w:val="00100F7D"/>
    <w:rsid w:val="0010108D"/>
    <w:rsid w:val="00101210"/>
    <w:rsid w:val="00101401"/>
    <w:rsid w:val="00101766"/>
    <w:rsid w:val="001018F2"/>
    <w:rsid w:val="00101972"/>
    <w:rsid w:val="001019E0"/>
    <w:rsid w:val="00101A4E"/>
    <w:rsid w:val="00101D0B"/>
    <w:rsid w:val="00101EB6"/>
    <w:rsid w:val="001023E5"/>
    <w:rsid w:val="0010272D"/>
    <w:rsid w:val="001029DE"/>
    <w:rsid w:val="00102A56"/>
    <w:rsid w:val="00102BA3"/>
    <w:rsid w:val="00102D2D"/>
    <w:rsid w:val="00103062"/>
    <w:rsid w:val="00103118"/>
    <w:rsid w:val="0010328A"/>
    <w:rsid w:val="00103B15"/>
    <w:rsid w:val="00103C7E"/>
    <w:rsid w:val="00103CD2"/>
    <w:rsid w:val="001044C0"/>
    <w:rsid w:val="001045C9"/>
    <w:rsid w:val="001045D2"/>
    <w:rsid w:val="0010469C"/>
    <w:rsid w:val="00104BAB"/>
    <w:rsid w:val="00104C18"/>
    <w:rsid w:val="00104DC3"/>
    <w:rsid w:val="00104E3F"/>
    <w:rsid w:val="0010517F"/>
    <w:rsid w:val="00105C92"/>
    <w:rsid w:val="00105DC1"/>
    <w:rsid w:val="00105E60"/>
    <w:rsid w:val="00106413"/>
    <w:rsid w:val="00106554"/>
    <w:rsid w:val="001068F9"/>
    <w:rsid w:val="00106B7F"/>
    <w:rsid w:val="00106D9D"/>
    <w:rsid w:val="0010722F"/>
    <w:rsid w:val="00107496"/>
    <w:rsid w:val="0010761F"/>
    <w:rsid w:val="001076E8"/>
    <w:rsid w:val="001077D9"/>
    <w:rsid w:val="001078C8"/>
    <w:rsid w:val="001078CA"/>
    <w:rsid w:val="00107A10"/>
    <w:rsid w:val="00107A60"/>
    <w:rsid w:val="00107BBE"/>
    <w:rsid w:val="00107FD6"/>
    <w:rsid w:val="001100F6"/>
    <w:rsid w:val="001104D3"/>
    <w:rsid w:val="001105BC"/>
    <w:rsid w:val="00110723"/>
    <w:rsid w:val="00110A15"/>
    <w:rsid w:val="00110DB8"/>
    <w:rsid w:val="001110A1"/>
    <w:rsid w:val="0011127A"/>
    <w:rsid w:val="00111502"/>
    <w:rsid w:val="00111566"/>
    <w:rsid w:val="0011159C"/>
    <w:rsid w:val="00111D9F"/>
    <w:rsid w:val="00111F91"/>
    <w:rsid w:val="00112097"/>
    <w:rsid w:val="00112342"/>
    <w:rsid w:val="001125F9"/>
    <w:rsid w:val="00112B79"/>
    <w:rsid w:val="00113213"/>
    <w:rsid w:val="00113537"/>
    <w:rsid w:val="00113562"/>
    <w:rsid w:val="00113636"/>
    <w:rsid w:val="0011373A"/>
    <w:rsid w:val="0011380A"/>
    <w:rsid w:val="00114000"/>
    <w:rsid w:val="001142BE"/>
    <w:rsid w:val="001143D8"/>
    <w:rsid w:val="00114721"/>
    <w:rsid w:val="00114884"/>
    <w:rsid w:val="001149C5"/>
    <w:rsid w:val="00114A5D"/>
    <w:rsid w:val="00114B6B"/>
    <w:rsid w:val="00114B92"/>
    <w:rsid w:val="00115246"/>
    <w:rsid w:val="001152E2"/>
    <w:rsid w:val="001154A5"/>
    <w:rsid w:val="00115565"/>
    <w:rsid w:val="00115644"/>
    <w:rsid w:val="0011577B"/>
    <w:rsid w:val="001159D8"/>
    <w:rsid w:val="001159F2"/>
    <w:rsid w:val="00115C6D"/>
    <w:rsid w:val="00115F5E"/>
    <w:rsid w:val="0011603D"/>
    <w:rsid w:val="00116978"/>
    <w:rsid w:val="00116EFC"/>
    <w:rsid w:val="00117181"/>
    <w:rsid w:val="001171FB"/>
    <w:rsid w:val="001179EB"/>
    <w:rsid w:val="00117B7A"/>
    <w:rsid w:val="00117C0E"/>
    <w:rsid w:val="00120253"/>
    <w:rsid w:val="001203D3"/>
    <w:rsid w:val="00120650"/>
    <w:rsid w:val="0012085E"/>
    <w:rsid w:val="00120873"/>
    <w:rsid w:val="001208D8"/>
    <w:rsid w:val="001209B5"/>
    <w:rsid w:val="00120E13"/>
    <w:rsid w:val="0012164A"/>
    <w:rsid w:val="00121718"/>
    <w:rsid w:val="00121784"/>
    <w:rsid w:val="00121AD8"/>
    <w:rsid w:val="00121B97"/>
    <w:rsid w:val="00121D31"/>
    <w:rsid w:val="00121D69"/>
    <w:rsid w:val="00122319"/>
    <w:rsid w:val="00122414"/>
    <w:rsid w:val="0012281C"/>
    <w:rsid w:val="00122CA9"/>
    <w:rsid w:val="00122E26"/>
    <w:rsid w:val="00122E34"/>
    <w:rsid w:val="00122E44"/>
    <w:rsid w:val="00122E76"/>
    <w:rsid w:val="00122F28"/>
    <w:rsid w:val="001230E7"/>
    <w:rsid w:val="00123394"/>
    <w:rsid w:val="00123897"/>
    <w:rsid w:val="0012424C"/>
    <w:rsid w:val="0012437F"/>
    <w:rsid w:val="001249FD"/>
    <w:rsid w:val="00124BD1"/>
    <w:rsid w:val="00124E1C"/>
    <w:rsid w:val="00125388"/>
    <w:rsid w:val="00125B0A"/>
    <w:rsid w:val="00125CC8"/>
    <w:rsid w:val="00125CE0"/>
    <w:rsid w:val="00125FDA"/>
    <w:rsid w:val="001260D9"/>
    <w:rsid w:val="00126521"/>
    <w:rsid w:val="00126554"/>
    <w:rsid w:val="001268E2"/>
    <w:rsid w:val="00126BAB"/>
    <w:rsid w:val="00126DA0"/>
    <w:rsid w:val="00126E31"/>
    <w:rsid w:val="00126F6C"/>
    <w:rsid w:val="00127270"/>
    <w:rsid w:val="001272E6"/>
    <w:rsid w:val="00127357"/>
    <w:rsid w:val="0012739F"/>
    <w:rsid w:val="00127895"/>
    <w:rsid w:val="00127A61"/>
    <w:rsid w:val="00127E55"/>
    <w:rsid w:val="00127E62"/>
    <w:rsid w:val="00130737"/>
    <w:rsid w:val="001308FB"/>
    <w:rsid w:val="00130939"/>
    <w:rsid w:val="00130B2D"/>
    <w:rsid w:val="00130BC4"/>
    <w:rsid w:val="00130F58"/>
    <w:rsid w:val="001310B5"/>
    <w:rsid w:val="00131177"/>
    <w:rsid w:val="00131182"/>
    <w:rsid w:val="00131259"/>
    <w:rsid w:val="0013130D"/>
    <w:rsid w:val="0013132B"/>
    <w:rsid w:val="00131379"/>
    <w:rsid w:val="001314B9"/>
    <w:rsid w:val="0013168D"/>
    <w:rsid w:val="0013168E"/>
    <w:rsid w:val="00131817"/>
    <w:rsid w:val="00132000"/>
    <w:rsid w:val="00132532"/>
    <w:rsid w:val="00132640"/>
    <w:rsid w:val="0013293B"/>
    <w:rsid w:val="00132DD1"/>
    <w:rsid w:val="00132F18"/>
    <w:rsid w:val="00132FA5"/>
    <w:rsid w:val="00132FB8"/>
    <w:rsid w:val="0013317F"/>
    <w:rsid w:val="001331C0"/>
    <w:rsid w:val="001332C8"/>
    <w:rsid w:val="0013341F"/>
    <w:rsid w:val="00133449"/>
    <w:rsid w:val="00133956"/>
    <w:rsid w:val="00133996"/>
    <w:rsid w:val="00133A20"/>
    <w:rsid w:val="00133B3F"/>
    <w:rsid w:val="00133DA6"/>
    <w:rsid w:val="00133EAF"/>
    <w:rsid w:val="00133EEF"/>
    <w:rsid w:val="00133EF7"/>
    <w:rsid w:val="00134185"/>
    <w:rsid w:val="00134246"/>
    <w:rsid w:val="00134286"/>
    <w:rsid w:val="001344FC"/>
    <w:rsid w:val="00134B32"/>
    <w:rsid w:val="00134B4B"/>
    <w:rsid w:val="00134D3C"/>
    <w:rsid w:val="0013522E"/>
    <w:rsid w:val="001353BE"/>
    <w:rsid w:val="001357CC"/>
    <w:rsid w:val="00135819"/>
    <w:rsid w:val="00135AB9"/>
    <w:rsid w:val="00135D00"/>
    <w:rsid w:val="00135D26"/>
    <w:rsid w:val="00135E22"/>
    <w:rsid w:val="00135F0A"/>
    <w:rsid w:val="0013610E"/>
    <w:rsid w:val="00136E9D"/>
    <w:rsid w:val="00137003"/>
    <w:rsid w:val="00137975"/>
    <w:rsid w:val="00137E46"/>
    <w:rsid w:val="00137EE9"/>
    <w:rsid w:val="00140214"/>
    <w:rsid w:val="001402F5"/>
    <w:rsid w:val="00140572"/>
    <w:rsid w:val="00140692"/>
    <w:rsid w:val="00140697"/>
    <w:rsid w:val="001406EA"/>
    <w:rsid w:val="0014076D"/>
    <w:rsid w:val="00140B6B"/>
    <w:rsid w:val="00140D29"/>
    <w:rsid w:val="00140D32"/>
    <w:rsid w:val="00141339"/>
    <w:rsid w:val="001413A1"/>
    <w:rsid w:val="001416CA"/>
    <w:rsid w:val="0014198B"/>
    <w:rsid w:val="00141A5D"/>
    <w:rsid w:val="00141ADE"/>
    <w:rsid w:val="00141DDE"/>
    <w:rsid w:val="00141FA7"/>
    <w:rsid w:val="0014204E"/>
    <w:rsid w:val="001420E2"/>
    <w:rsid w:val="001421A0"/>
    <w:rsid w:val="0014221C"/>
    <w:rsid w:val="00142644"/>
    <w:rsid w:val="0014292E"/>
    <w:rsid w:val="00142A38"/>
    <w:rsid w:val="00142D12"/>
    <w:rsid w:val="00142E18"/>
    <w:rsid w:val="00142FB4"/>
    <w:rsid w:val="00142FCB"/>
    <w:rsid w:val="00143090"/>
    <w:rsid w:val="00143567"/>
    <w:rsid w:val="00143579"/>
    <w:rsid w:val="00143622"/>
    <w:rsid w:val="001436DD"/>
    <w:rsid w:val="00143977"/>
    <w:rsid w:val="00143985"/>
    <w:rsid w:val="00143A91"/>
    <w:rsid w:val="00143AA1"/>
    <w:rsid w:val="00143B46"/>
    <w:rsid w:val="00143C63"/>
    <w:rsid w:val="00143D20"/>
    <w:rsid w:val="00144041"/>
    <w:rsid w:val="0014404A"/>
    <w:rsid w:val="001440A3"/>
    <w:rsid w:val="00144419"/>
    <w:rsid w:val="001444F6"/>
    <w:rsid w:val="0014451E"/>
    <w:rsid w:val="00144580"/>
    <w:rsid w:val="00144923"/>
    <w:rsid w:val="001449FC"/>
    <w:rsid w:val="00144AE6"/>
    <w:rsid w:val="00144BC0"/>
    <w:rsid w:val="00144C2A"/>
    <w:rsid w:val="00144FAC"/>
    <w:rsid w:val="001450C0"/>
    <w:rsid w:val="0014516E"/>
    <w:rsid w:val="00145176"/>
    <w:rsid w:val="00145366"/>
    <w:rsid w:val="00145AB5"/>
    <w:rsid w:val="00145DF3"/>
    <w:rsid w:val="00145F93"/>
    <w:rsid w:val="0014617B"/>
    <w:rsid w:val="00146465"/>
    <w:rsid w:val="001464EA"/>
    <w:rsid w:val="00146725"/>
    <w:rsid w:val="001469BA"/>
    <w:rsid w:val="001472D3"/>
    <w:rsid w:val="00147392"/>
    <w:rsid w:val="00147FE0"/>
    <w:rsid w:val="00150066"/>
    <w:rsid w:val="001502F0"/>
    <w:rsid w:val="00150496"/>
    <w:rsid w:val="001506FA"/>
    <w:rsid w:val="001507D3"/>
    <w:rsid w:val="001509B1"/>
    <w:rsid w:val="00150AA6"/>
    <w:rsid w:val="00150C69"/>
    <w:rsid w:val="00150C71"/>
    <w:rsid w:val="001510AE"/>
    <w:rsid w:val="001512C7"/>
    <w:rsid w:val="001512F8"/>
    <w:rsid w:val="0015145B"/>
    <w:rsid w:val="00151721"/>
    <w:rsid w:val="00151883"/>
    <w:rsid w:val="00151B26"/>
    <w:rsid w:val="00151DE3"/>
    <w:rsid w:val="00151DFE"/>
    <w:rsid w:val="00151E5E"/>
    <w:rsid w:val="001521F4"/>
    <w:rsid w:val="0015228D"/>
    <w:rsid w:val="00152794"/>
    <w:rsid w:val="001527A8"/>
    <w:rsid w:val="0015285F"/>
    <w:rsid w:val="0015288D"/>
    <w:rsid w:val="00152BA7"/>
    <w:rsid w:val="00152DCA"/>
    <w:rsid w:val="00153045"/>
    <w:rsid w:val="001533AE"/>
    <w:rsid w:val="00153545"/>
    <w:rsid w:val="00153733"/>
    <w:rsid w:val="001538CE"/>
    <w:rsid w:val="00153998"/>
    <w:rsid w:val="00153A92"/>
    <w:rsid w:val="00153D41"/>
    <w:rsid w:val="00153FC9"/>
    <w:rsid w:val="0015401A"/>
    <w:rsid w:val="00154075"/>
    <w:rsid w:val="001540C1"/>
    <w:rsid w:val="0015436C"/>
    <w:rsid w:val="001543A7"/>
    <w:rsid w:val="0015465F"/>
    <w:rsid w:val="001546CA"/>
    <w:rsid w:val="001547DA"/>
    <w:rsid w:val="001548EB"/>
    <w:rsid w:val="00154969"/>
    <w:rsid w:val="001550CA"/>
    <w:rsid w:val="00155273"/>
    <w:rsid w:val="001556A6"/>
    <w:rsid w:val="00155C15"/>
    <w:rsid w:val="00155D87"/>
    <w:rsid w:val="00155E2E"/>
    <w:rsid w:val="00155E6F"/>
    <w:rsid w:val="001560CE"/>
    <w:rsid w:val="001560F0"/>
    <w:rsid w:val="00156195"/>
    <w:rsid w:val="00156242"/>
    <w:rsid w:val="0015624A"/>
    <w:rsid w:val="00156278"/>
    <w:rsid w:val="00156331"/>
    <w:rsid w:val="001564F8"/>
    <w:rsid w:val="001565D9"/>
    <w:rsid w:val="00156817"/>
    <w:rsid w:val="001568B2"/>
    <w:rsid w:val="00157021"/>
    <w:rsid w:val="00157210"/>
    <w:rsid w:val="0015738A"/>
    <w:rsid w:val="001577C0"/>
    <w:rsid w:val="00157FBE"/>
    <w:rsid w:val="0016015A"/>
    <w:rsid w:val="00160201"/>
    <w:rsid w:val="0016030D"/>
    <w:rsid w:val="001604EF"/>
    <w:rsid w:val="00160E3A"/>
    <w:rsid w:val="00160FEA"/>
    <w:rsid w:val="00161202"/>
    <w:rsid w:val="0016128C"/>
    <w:rsid w:val="0016165F"/>
    <w:rsid w:val="001616F4"/>
    <w:rsid w:val="00161719"/>
    <w:rsid w:val="00161CDC"/>
    <w:rsid w:val="00161E27"/>
    <w:rsid w:val="00161E39"/>
    <w:rsid w:val="00161F47"/>
    <w:rsid w:val="00161F4C"/>
    <w:rsid w:val="0016230A"/>
    <w:rsid w:val="00162462"/>
    <w:rsid w:val="00162510"/>
    <w:rsid w:val="00162598"/>
    <w:rsid w:val="00162640"/>
    <w:rsid w:val="001628B7"/>
    <w:rsid w:val="00162AC6"/>
    <w:rsid w:val="00162B61"/>
    <w:rsid w:val="001631A5"/>
    <w:rsid w:val="0016369D"/>
    <w:rsid w:val="00163997"/>
    <w:rsid w:val="001643A9"/>
    <w:rsid w:val="001647F0"/>
    <w:rsid w:val="00164A1E"/>
    <w:rsid w:val="00164BB2"/>
    <w:rsid w:val="0016512B"/>
    <w:rsid w:val="0016527A"/>
    <w:rsid w:val="00165936"/>
    <w:rsid w:val="00165A2E"/>
    <w:rsid w:val="00165A44"/>
    <w:rsid w:val="00165AF3"/>
    <w:rsid w:val="00165D0C"/>
    <w:rsid w:val="00165D1E"/>
    <w:rsid w:val="00165D4C"/>
    <w:rsid w:val="00165EF5"/>
    <w:rsid w:val="0016615B"/>
    <w:rsid w:val="0016616C"/>
    <w:rsid w:val="00166A5C"/>
    <w:rsid w:val="00166BAC"/>
    <w:rsid w:val="00166E5D"/>
    <w:rsid w:val="00166E64"/>
    <w:rsid w:val="0016700E"/>
    <w:rsid w:val="0016718C"/>
    <w:rsid w:val="00167269"/>
    <w:rsid w:val="001674C0"/>
    <w:rsid w:val="00167544"/>
    <w:rsid w:val="00167554"/>
    <w:rsid w:val="001676F6"/>
    <w:rsid w:val="00167A4E"/>
    <w:rsid w:val="00170028"/>
    <w:rsid w:val="00170030"/>
    <w:rsid w:val="0017013E"/>
    <w:rsid w:val="001706B8"/>
    <w:rsid w:val="0017076F"/>
    <w:rsid w:val="00170A27"/>
    <w:rsid w:val="00170BA2"/>
    <w:rsid w:val="00170CED"/>
    <w:rsid w:val="00170FBA"/>
    <w:rsid w:val="00171185"/>
    <w:rsid w:val="0017128C"/>
    <w:rsid w:val="0017155A"/>
    <w:rsid w:val="00171C2A"/>
    <w:rsid w:val="00171FB6"/>
    <w:rsid w:val="001721CF"/>
    <w:rsid w:val="00172216"/>
    <w:rsid w:val="00172399"/>
    <w:rsid w:val="00172441"/>
    <w:rsid w:val="00172664"/>
    <w:rsid w:val="001729A6"/>
    <w:rsid w:val="00172A4A"/>
    <w:rsid w:val="00172CD6"/>
    <w:rsid w:val="00172CD8"/>
    <w:rsid w:val="00172EC1"/>
    <w:rsid w:val="00173015"/>
    <w:rsid w:val="00173262"/>
    <w:rsid w:val="00173643"/>
    <w:rsid w:val="001739DD"/>
    <w:rsid w:val="00173AB4"/>
    <w:rsid w:val="00173C31"/>
    <w:rsid w:val="00173F53"/>
    <w:rsid w:val="0017411F"/>
    <w:rsid w:val="00174950"/>
    <w:rsid w:val="00174CA9"/>
    <w:rsid w:val="00174FC3"/>
    <w:rsid w:val="00175037"/>
    <w:rsid w:val="00175576"/>
    <w:rsid w:val="001755DE"/>
    <w:rsid w:val="00175873"/>
    <w:rsid w:val="001758B6"/>
    <w:rsid w:val="00175935"/>
    <w:rsid w:val="001759E0"/>
    <w:rsid w:val="00175EE1"/>
    <w:rsid w:val="00176054"/>
    <w:rsid w:val="0017628A"/>
    <w:rsid w:val="001763F5"/>
    <w:rsid w:val="0017658B"/>
    <w:rsid w:val="00176898"/>
    <w:rsid w:val="001769E9"/>
    <w:rsid w:val="00176A5C"/>
    <w:rsid w:val="00176D1E"/>
    <w:rsid w:val="00176E0B"/>
    <w:rsid w:val="00177321"/>
    <w:rsid w:val="00177447"/>
    <w:rsid w:val="001776A6"/>
    <w:rsid w:val="00177A65"/>
    <w:rsid w:val="00177E19"/>
    <w:rsid w:val="001808DA"/>
    <w:rsid w:val="00180ADD"/>
    <w:rsid w:val="00180BB7"/>
    <w:rsid w:val="00180E53"/>
    <w:rsid w:val="00180F31"/>
    <w:rsid w:val="00180F93"/>
    <w:rsid w:val="0018112B"/>
    <w:rsid w:val="00181152"/>
    <w:rsid w:val="0018129C"/>
    <w:rsid w:val="001812A3"/>
    <w:rsid w:val="001813E2"/>
    <w:rsid w:val="0018160D"/>
    <w:rsid w:val="00181979"/>
    <w:rsid w:val="00181AB2"/>
    <w:rsid w:val="00181B1B"/>
    <w:rsid w:val="00181BD9"/>
    <w:rsid w:val="00181F25"/>
    <w:rsid w:val="001821D4"/>
    <w:rsid w:val="001822F6"/>
    <w:rsid w:val="00182409"/>
    <w:rsid w:val="00182722"/>
    <w:rsid w:val="00182BE8"/>
    <w:rsid w:val="00182C20"/>
    <w:rsid w:val="00182E32"/>
    <w:rsid w:val="00182F5A"/>
    <w:rsid w:val="00183775"/>
    <w:rsid w:val="00183903"/>
    <w:rsid w:val="001839DA"/>
    <w:rsid w:val="001840F8"/>
    <w:rsid w:val="001841A5"/>
    <w:rsid w:val="001841BB"/>
    <w:rsid w:val="001842FB"/>
    <w:rsid w:val="00184481"/>
    <w:rsid w:val="001849A3"/>
    <w:rsid w:val="00184B21"/>
    <w:rsid w:val="00184E2E"/>
    <w:rsid w:val="001855E9"/>
    <w:rsid w:val="0018568A"/>
    <w:rsid w:val="0018619C"/>
    <w:rsid w:val="001861F4"/>
    <w:rsid w:val="0018630E"/>
    <w:rsid w:val="0018697A"/>
    <w:rsid w:val="00186A70"/>
    <w:rsid w:val="00186D56"/>
    <w:rsid w:val="001870DE"/>
    <w:rsid w:val="0018713D"/>
    <w:rsid w:val="0018744B"/>
    <w:rsid w:val="0018766C"/>
    <w:rsid w:val="00187695"/>
    <w:rsid w:val="001876CA"/>
    <w:rsid w:val="00187774"/>
    <w:rsid w:val="001879E8"/>
    <w:rsid w:val="00187A95"/>
    <w:rsid w:val="00187DA3"/>
    <w:rsid w:val="0019001D"/>
    <w:rsid w:val="00190038"/>
    <w:rsid w:val="0019016E"/>
    <w:rsid w:val="001903AD"/>
    <w:rsid w:val="001906FB"/>
    <w:rsid w:val="001909C8"/>
    <w:rsid w:val="00190A05"/>
    <w:rsid w:val="00190AA7"/>
    <w:rsid w:val="00190B15"/>
    <w:rsid w:val="00190B57"/>
    <w:rsid w:val="00190CA1"/>
    <w:rsid w:val="00190CA2"/>
    <w:rsid w:val="00190E54"/>
    <w:rsid w:val="00190E9F"/>
    <w:rsid w:val="0019111C"/>
    <w:rsid w:val="0019126C"/>
    <w:rsid w:val="0019147E"/>
    <w:rsid w:val="001914AE"/>
    <w:rsid w:val="00191553"/>
    <w:rsid w:val="001918B2"/>
    <w:rsid w:val="001919B0"/>
    <w:rsid w:val="00191A14"/>
    <w:rsid w:val="00191A15"/>
    <w:rsid w:val="00191B24"/>
    <w:rsid w:val="00191CB1"/>
    <w:rsid w:val="00191D48"/>
    <w:rsid w:val="00191D5A"/>
    <w:rsid w:val="00191D96"/>
    <w:rsid w:val="001924B4"/>
    <w:rsid w:val="00192789"/>
    <w:rsid w:val="001927DF"/>
    <w:rsid w:val="00192B6F"/>
    <w:rsid w:val="00192CC0"/>
    <w:rsid w:val="00192D3F"/>
    <w:rsid w:val="00193130"/>
    <w:rsid w:val="00193160"/>
    <w:rsid w:val="0019373C"/>
    <w:rsid w:val="00193967"/>
    <w:rsid w:val="00193F2F"/>
    <w:rsid w:val="00194109"/>
    <w:rsid w:val="001943E2"/>
    <w:rsid w:val="001945E5"/>
    <w:rsid w:val="00194691"/>
    <w:rsid w:val="001946CB"/>
    <w:rsid w:val="0019473F"/>
    <w:rsid w:val="00194846"/>
    <w:rsid w:val="00194A61"/>
    <w:rsid w:val="00194B41"/>
    <w:rsid w:val="00194B93"/>
    <w:rsid w:val="00194C4D"/>
    <w:rsid w:val="00194F76"/>
    <w:rsid w:val="001950BB"/>
    <w:rsid w:val="001956F7"/>
    <w:rsid w:val="00195AB8"/>
    <w:rsid w:val="0019611B"/>
    <w:rsid w:val="00196337"/>
    <w:rsid w:val="001963D2"/>
    <w:rsid w:val="0019653A"/>
    <w:rsid w:val="00196748"/>
    <w:rsid w:val="001967F4"/>
    <w:rsid w:val="00196833"/>
    <w:rsid w:val="00196ADA"/>
    <w:rsid w:val="00196B2A"/>
    <w:rsid w:val="00196CA5"/>
    <w:rsid w:val="00196D9C"/>
    <w:rsid w:val="00196E8F"/>
    <w:rsid w:val="00197093"/>
    <w:rsid w:val="00197186"/>
    <w:rsid w:val="0019744E"/>
    <w:rsid w:val="001975C5"/>
    <w:rsid w:val="00197B26"/>
    <w:rsid w:val="00197DB2"/>
    <w:rsid w:val="00197EB4"/>
    <w:rsid w:val="001A00B2"/>
    <w:rsid w:val="001A053C"/>
    <w:rsid w:val="001A067C"/>
    <w:rsid w:val="001A083F"/>
    <w:rsid w:val="001A11F2"/>
    <w:rsid w:val="001A120F"/>
    <w:rsid w:val="001A1739"/>
    <w:rsid w:val="001A1962"/>
    <w:rsid w:val="001A19E8"/>
    <w:rsid w:val="001A1B08"/>
    <w:rsid w:val="001A1B88"/>
    <w:rsid w:val="001A1BF0"/>
    <w:rsid w:val="001A1FC4"/>
    <w:rsid w:val="001A20A5"/>
    <w:rsid w:val="001A26E3"/>
    <w:rsid w:val="001A26E6"/>
    <w:rsid w:val="001A279D"/>
    <w:rsid w:val="001A2919"/>
    <w:rsid w:val="001A2C3A"/>
    <w:rsid w:val="001A2EF1"/>
    <w:rsid w:val="001A2F0D"/>
    <w:rsid w:val="001A2F41"/>
    <w:rsid w:val="001A2F50"/>
    <w:rsid w:val="001A30C2"/>
    <w:rsid w:val="001A3224"/>
    <w:rsid w:val="001A32E0"/>
    <w:rsid w:val="001A32E4"/>
    <w:rsid w:val="001A32E6"/>
    <w:rsid w:val="001A3421"/>
    <w:rsid w:val="001A36DC"/>
    <w:rsid w:val="001A37B2"/>
    <w:rsid w:val="001A3815"/>
    <w:rsid w:val="001A38E4"/>
    <w:rsid w:val="001A4252"/>
    <w:rsid w:val="001A44A3"/>
    <w:rsid w:val="001A458E"/>
    <w:rsid w:val="001A47B6"/>
    <w:rsid w:val="001A48E3"/>
    <w:rsid w:val="001A4A9E"/>
    <w:rsid w:val="001A4B0B"/>
    <w:rsid w:val="001A4DE9"/>
    <w:rsid w:val="001A4E46"/>
    <w:rsid w:val="001A53C0"/>
    <w:rsid w:val="001A54DB"/>
    <w:rsid w:val="001A5A10"/>
    <w:rsid w:val="001A5E60"/>
    <w:rsid w:val="001A60B2"/>
    <w:rsid w:val="001A65EF"/>
    <w:rsid w:val="001A6645"/>
    <w:rsid w:val="001A6742"/>
    <w:rsid w:val="001A697F"/>
    <w:rsid w:val="001A69B8"/>
    <w:rsid w:val="001A6A64"/>
    <w:rsid w:val="001A6D83"/>
    <w:rsid w:val="001A71E5"/>
    <w:rsid w:val="001A7216"/>
    <w:rsid w:val="001A73A1"/>
    <w:rsid w:val="001A7547"/>
    <w:rsid w:val="001A7C17"/>
    <w:rsid w:val="001A7D40"/>
    <w:rsid w:val="001A7EE3"/>
    <w:rsid w:val="001A7F73"/>
    <w:rsid w:val="001B00F5"/>
    <w:rsid w:val="001B04DE"/>
    <w:rsid w:val="001B0508"/>
    <w:rsid w:val="001B06B3"/>
    <w:rsid w:val="001B0918"/>
    <w:rsid w:val="001B0A2D"/>
    <w:rsid w:val="001B0CAE"/>
    <w:rsid w:val="001B1004"/>
    <w:rsid w:val="001B1037"/>
    <w:rsid w:val="001B1194"/>
    <w:rsid w:val="001B11B8"/>
    <w:rsid w:val="001B175F"/>
    <w:rsid w:val="001B1856"/>
    <w:rsid w:val="001B19EF"/>
    <w:rsid w:val="001B1AC3"/>
    <w:rsid w:val="001B1DC2"/>
    <w:rsid w:val="001B1DD0"/>
    <w:rsid w:val="001B238B"/>
    <w:rsid w:val="001B23AF"/>
    <w:rsid w:val="001B2423"/>
    <w:rsid w:val="001B246F"/>
    <w:rsid w:val="001B24B3"/>
    <w:rsid w:val="001B2551"/>
    <w:rsid w:val="001B2657"/>
    <w:rsid w:val="001B26AA"/>
    <w:rsid w:val="001B26EF"/>
    <w:rsid w:val="001B26FA"/>
    <w:rsid w:val="001B2DAE"/>
    <w:rsid w:val="001B31D1"/>
    <w:rsid w:val="001B31EA"/>
    <w:rsid w:val="001B35F0"/>
    <w:rsid w:val="001B3813"/>
    <w:rsid w:val="001B3A71"/>
    <w:rsid w:val="001B3B56"/>
    <w:rsid w:val="001B3E33"/>
    <w:rsid w:val="001B417E"/>
    <w:rsid w:val="001B432B"/>
    <w:rsid w:val="001B4374"/>
    <w:rsid w:val="001B468E"/>
    <w:rsid w:val="001B4A3B"/>
    <w:rsid w:val="001B4E00"/>
    <w:rsid w:val="001B4EA5"/>
    <w:rsid w:val="001B5076"/>
    <w:rsid w:val="001B5289"/>
    <w:rsid w:val="001B59F2"/>
    <w:rsid w:val="001B62DB"/>
    <w:rsid w:val="001B64D6"/>
    <w:rsid w:val="001B6676"/>
    <w:rsid w:val="001B696E"/>
    <w:rsid w:val="001B6E9E"/>
    <w:rsid w:val="001B70C2"/>
    <w:rsid w:val="001B7199"/>
    <w:rsid w:val="001B722A"/>
    <w:rsid w:val="001B727E"/>
    <w:rsid w:val="001B740E"/>
    <w:rsid w:val="001B751C"/>
    <w:rsid w:val="001B7896"/>
    <w:rsid w:val="001B7A65"/>
    <w:rsid w:val="001B7C52"/>
    <w:rsid w:val="001C0016"/>
    <w:rsid w:val="001C02CE"/>
    <w:rsid w:val="001C050F"/>
    <w:rsid w:val="001C0976"/>
    <w:rsid w:val="001C0B6D"/>
    <w:rsid w:val="001C0B78"/>
    <w:rsid w:val="001C0DE6"/>
    <w:rsid w:val="001C0E39"/>
    <w:rsid w:val="001C0EEF"/>
    <w:rsid w:val="001C10EB"/>
    <w:rsid w:val="001C1294"/>
    <w:rsid w:val="001C137C"/>
    <w:rsid w:val="001C16C9"/>
    <w:rsid w:val="001C177B"/>
    <w:rsid w:val="001C1CD6"/>
    <w:rsid w:val="001C1CF2"/>
    <w:rsid w:val="001C29B8"/>
    <w:rsid w:val="001C2B33"/>
    <w:rsid w:val="001C2CAA"/>
    <w:rsid w:val="001C2D42"/>
    <w:rsid w:val="001C2D5C"/>
    <w:rsid w:val="001C2D8D"/>
    <w:rsid w:val="001C2E51"/>
    <w:rsid w:val="001C2E5A"/>
    <w:rsid w:val="001C310B"/>
    <w:rsid w:val="001C3114"/>
    <w:rsid w:val="001C31A1"/>
    <w:rsid w:val="001C3327"/>
    <w:rsid w:val="001C33B2"/>
    <w:rsid w:val="001C36C7"/>
    <w:rsid w:val="001C370F"/>
    <w:rsid w:val="001C371F"/>
    <w:rsid w:val="001C3B41"/>
    <w:rsid w:val="001C3BA7"/>
    <w:rsid w:val="001C3DFF"/>
    <w:rsid w:val="001C4267"/>
    <w:rsid w:val="001C439F"/>
    <w:rsid w:val="001C4439"/>
    <w:rsid w:val="001C4630"/>
    <w:rsid w:val="001C46F3"/>
    <w:rsid w:val="001C48F3"/>
    <w:rsid w:val="001C4A3C"/>
    <w:rsid w:val="001C4F1F"/>
    <w:rsid w:val="001C5057"/>
    <w:rsid w:val="001C5058"/>
    <w:rsid w:val="001C53C4"/>
    <w:rsid w:val="001C5475"/>
    <w:rsid w:val="001C5773"/>
    <w:rsid w:val="001C5809"/>
    <w:rsid w:val="001C5999"/>
    <w:rsid w:val="001C5A1A"/>
    <w:rsid w:val="001C5C76"/>
    <w:rsid w:val="001C600F"/>
    <w:rsid w:val="001C621D"/>
    <w:rsid w:val="001C62E3"/>
    <w:rsid w:val="001C650B"/>
    <w:rsid w:val="001C670D"/>
    <w:rsid w:val="001C6CD2"/>
    <w:rsid w:val="001C6CF1"/>
    <w:rsid w:val="001C6E2F"/>
    <w:rsid w:val="001C7068"/>
    <w:rsid w:val="001C736D"/>
    <w:rsid w:val="001C75F7"/>
    <w:rsid w:val="001C7AD7"/>
    <w:rsid w:val="001C7C79"/>
    <w:rsid w:val="001C7D5A"/>
    <w:rsid w:val="001D0122"/>
    <w:rsid w:val="001D049F"/>
    <w:rsid w:val="001D0563"/>
    <w:rsid w:val="001D067C"/>
    <w:rsid w:val="001D06E0"/>
    <w:rsid w:val="001D0738"/>
    <w:rsid w:val="001D12EF"/>
    <w:rsid w:val="001D130F"/>
    <w:rsid w:val="001D19CB"/>
    <w:rsid w:val="001D1D47"/>
    <w:rsid w:val="001D1F05"/>
    <w:rsid w:val="001D21BA"/>
    <w:rsid w:val="001D2374"/>
    <w:rsid w:val="001D2491"/>
    <w:rsid w:val="001D2596"/>
    <w:rsid w:val="001D28F0"/>
    <w:rsid w:val="001D29D8"/>
    <w:rsid w:val="001D2AC5"/>
    <w:rsid w:val="001D2D33"/>
    <w:rsid w:val="001D2F28"/>
    <w:rsid w:val="001D2F9F"/>
    <w:rsid w:val="001D313D"/>
    <w:rsid w:val="001D340C"/>
    <w:rsid w:val="001D346D"/>
    <w:rsid w:val="001D3496"/>
    <w:rsid w:val="001D35A7"/>
    <w:rsid w:val="001D3D70"/>
    <w:rsid w:val="001D3E35"/>
    <w:rsid w:val="001D3F61"/>
    <w:rsid w:val="001D4093"/>
    <w:rsid w:val="001D41A8"/>
    <w:rsid w:val="001D4257"/>
    <w:rsid w:val="001D42D4"/>
    <w:rsid w:val="001D4409"/>
    <w:rsid w:val="001D44E1"/>
    <w:rsid w:val="001D4644"/>
    <w:rsid w:val="001D51D6"/>
    <w:rsid w:val="001D55FE"/>
    <w:rsid w:val="001D5AD1"/>
    <w:rsid w:val="001D5CC0"/>
    <w:rsid w:val="001D5D24"/>
    <w:rsid w:val="001D6099"/>
    <w:rsid w:val="001D62C0"/>
    <w:rsid w:val="001D6408"/>
    <w:rsid w:val="001D6454"/>
    <w:rsid w:val="001D668B"/>
    <w:rsid w:val="001D67C2"/>
    <w:rsid w:val="001D6944"/>
    <w:rsid w:val="001D6BB0"/>
    <w:rsid w:val="001D6F5C"/>
    <w:rsid w:val="001D707D"/>
    <w:rsid w:val="001D71A8"/>
    <w:rsid w:val="001D72C1"/>
    <w:rsid w:val="001D7463"/>
    <w:rsid w:val="001D74C1"/>
    <w:rsid w:val="001D74EC"/>
    <w:rsid w:val="001D7683"/>
    <w:rsid w:val="001D7916"/>
    <w:rsid w:val="001D7B24"/>
    <w:rsid w:val="001D7C59"/>
    <w:rsid w:val="001D7D81"/>
    <w:rsid w:val="001D7F09"/>
    <w:rsid w:val="001D7F95"/>
    <w:rsid w:val="001E0091"/>
    <w:rsid w:val="001E02C7"/>
    <w:rsid w:val="001E05FF"/>
    <w:rsid w:val="001E095B"/>
    <w:rsid w:val="001E0B5F"/>
    <w:rsid w:val="001E0EA6"/>
    <w:rsid w:val="001E10DF"/>
    <w:rsid w:val="001E1300"/>
    <w:rsid w:val="001E1352"/>
    <w:rsid w:val="001E1699"/>
    <w:rsid w:val="001E1708"/>
    <w:rsid w:val="001E1748"/>
    <w:rsid w:val="001E1757"/>
    <w:rsid w:val="001E17B0"/>
    <w:rsid w:val="001E1A39"/>
    <w:rsid w:val="001E1B22"/>
    <w:rsid w:val="001E1BF7"/>
    <w:rsid w:val="001E1D3A"/>
    <w:rsid w:val="001E219D"/>
    <w:rsid w:val="001E22E2"/>
    <w:rsid w:val="001E2342"/>
    <w:rsid w:val="001E23AB"/>
    <w:rsid w:val="001E2421"/>
    <w:rsid w:val="001E255F"/>
    <w:rsid w:val="001E27A1"/>
    <w:rsid w:val="001E2A4E"/>
    <w:rsid w:val="001E2BC9"/>
    <w:rsid w:val="001E2D39"/>
    <w:rsid w:val="001E2D3A"/>
    <w:rsid w:val="001E2DE9"/>
    <w:rsid w:val="001E2FBA"/>
    <w:rsid w:val="001E3169"/>
    <w:rsid w:val="001E3487"/>
    <w:rsid w:val="001E385B"/>
    <w:rsid w:val="001E3A1E"/>
    <w:rsid w:val="001E3AAB"/>
    <w:rsid w:val="001E3D52"/>
    <w:rsid w:val="001E3E8D"/>
    <w:rsid w:val="001E408C"/>
    <w:rsid w:val="001E4267"/>
    <w:rsid w:val="001E4311"/>
    <w:rsid w:val="001E45A8"/>
    <w:rsid w:val="001E4940"/>
    <w:rsid w:val="001E4C45"/>
    <w:rsid w:val="001E4DFE"/>
    <w:rsid w:val="001E52D7"/>
    <w:rsid w:val="001E553C"/>
    <w:rsid w:val="001E562B"/>
    <w:rsid w:val="001E572C"/>
    <w:rsid w:val="001E57F6"/>
    <w:rsid w:val="001E59F9"/>
    <w:rsid w:val="001E5CF1"/>
    <w:rsid w:val="001E5EBC"/>
    <w:rsid w:val="001E6021"/>
    <w:rsid w:val="001E636B"/>
    <w:rsid w:val="001E6CA2"/>
    <w:rsid w:val="001E6DF4"/>
    <w:rsid w:val="001E6F3C"/>
    <w:rsid w:val="001E72CC"/>
    <w:rsid w:val="001E75FE"/>
    <w:rsid w:val="001E7782"/>
    <w:rsid w:val="001E7792"/>
    <w:rsid w:val="001E7A1C"/>
    <w:rsid w:val="001E7B3D"/>
    <w:rsid w:val="001E7B85"/>
    <w:rsid w:val="001E7BEE"/>
    <w:rsid w:val="001E7E15"/>
    <w:rsid w:val="001E7E4B"/>
    <w:rsid w:val="001E7E73"/>
    <w:rsid w:val="001E7F47"/>
    <w:rsid w:val="001E7F73"/>
    <w:rsid w:val="001F00D7"/>
    <w:rsid w:val="001F01A5"/>
    <w:rsid w:val="001F01B9"/>
    <w:rsid w:val="001F03A0"/>
    <w:rsid w:val="001F03AE"/>
    <w:rsid w:val="001F0402"/>
    <w:rsid w:val="001F04F2"/>
    <w:rsid w:val="001F0519"/>
    <w:rsid w:val="001F0624"/>
    <w:rsid w:val="001F06D1"/>
    <w:rsid w:val="001F0BEC"/>
    <w:rsid w:val="001F0D48"/>
    <w:rsid w:val="001F0F31"/>
    <w:rsid w:val="001F0F85"/>
    <w:rsid w:val="001F11BA"/>
    <w:rsid w:val="001F144D"/>
    <w:rsid w:val="001F145E"/>
    <w:rsid w:val="001F16A6"/>
    <w:rsid w:val="001F191D"/>
    <w:rsid w:val="001F1A18"/>
    <w:rsid w:val="001F1BC8"/>
    <w:rsid w:val="001F1CA4"/>
    <w:rsid w:val="001F1DED"/>
    <w:rsid w:val="001F1DFD"/>
    <w:rsid w:val="001F1FBA"/>
    <w:rsid w:val="001F2042"/>
    <w:rsid w:val="001F2170"/>
    <w:rsid w:val="001F250B"/>
    <w:rsid w:val="001F26EF"/>
    <w:rsid w:val="001F28F5"/>
    <w:rsid w:val="001F2C02"/>
    <w:rsid w:val="001F2D33"/>
    <w:rsid w:val="001F2D45"/>
    <w:rsid w:val="001F2EEF"/>
    <w:rsid w:val="001F33E2"/>
    <w:rsid w:val="001F3473"/>
    <w:rsid w:val="001F3951"/>
    <w:rsid w:val="001F3A9F"/>
    <w:rsid w:val="001F3C93"/>
    <w:rsid w:val="001F3D47"/>
    <w:rsid w:val="001F41C6"/>
    <w:rsid w:val="001F43E5"/>
    <w:rsid w:val="001F443B"/>
    <w:rsid w:val="001F47C9"/>
    <w:rsid w:val="001F4CF6"/>
    <w:rsid w:val="001F4D28"/>
    <w:rsid w:val="001F4D29"/>
    <w:rsid w:val="001F4E10"/>
    <w:rsid w:val="001F50BF"/>
    <w:rsid w:val="001F50EE"/>
    <w:rsid w:val="001F5406"/>
    <w:rsid w:val="001F5B0D"/>
    <w:rsid w:val="001F5C27"/>
    <w:rsid w:val="001F5CE1"/>
    <w:rsid w:val="001F60F0"/>
    <w:rsid w:val="001F6846"/>
    <w:rsid w:val="001F6ABE"/>
    <w:rsid w:val="001F6CA7"/>
    <w:rsid w:val="001F6EE6"/>
    <w:rsid w:val="001F71A8"/>
    <w:rsid w:val="001F7B22"/>
    <w:rsid w:val="001F7C1F"/>
    <w:rsid w:val="001F7CBA"/>
    <w:rsid w:val="001F7D42"/>
    <w:rsid w:val="002003DC"/>
    <w:rsid w:val="0020040E"/>
    <w:rsid w:val="00200463"/>
    <w:rsid w:val="0020062A"/>
    <w:rsid w:val="0020071C"/>
    <w:rsid w:val="00200AA2"/>
    <w:rsid w:val="00200D82"/>
    <w:rsid w:val="0020127E"/>
    <w:rsid w:val="00201376"/>
    <w:rsid w:val="002016AB"/>
    <w:rsid w:val="0020173E"/>
    <w:rsid w:val="00201D86"/>
    <w:rsid w:val="00201DA6"/>
    <w:rsid w:val="00201E42"/>
    <w:rsid w:val="00201E59"/>
    <w:rsid w:val="00201EE1"/>
    <w:rsid w:val="0020208A"/>
    <w:rsid w:val="00202506"/>
    <w:rsid w:val="00202A3E"/>
    <w:rsid w:val="00202B78"/>
    <w:rsid w:val="00202CBA"/>
    <w:rsid w:val="00202CCB"/>
    <w:rsid w:val="00202DC8"/>
    <w:rsid w:val="00202DFD"/>
    <w:rsid w:val="00202E4A"/>
    <w:rsid w:val="00202E60"/>
    <w:rsid w:val="00202F6A"/>
    <w:rsid w:val="002033E7"/>
    <w:rsid w:val="002036C1"/>
    <w:rsid w:val="002037BC"/>
    <w:rsid w:val="002039F8"/>
    <w:rsid w:val="00203BDA"/>
    <w:rsid w:val="00203C71"/>
    <w:rsid w:val="00203E79"/>
    <w:rsid w:val="00203F3B"/>
    <w:rsid w:val="00203F81"/>
    <w:rsid w:val="002041D9"/>
    <w:rsid w:val="002047FE"/>
    <w:rsid w:val="00204900"/>
    <w:rsid w:val="00204B18"/>
    <w:rsid w:val="00204C41"/>
    <w:rsid w:val="00204CEF"/>
    <w:rsid w:val="00204D39"/>
    <w:rsid w:val="00204DB0"/>
    <w:rsid w:val="0020538D"/>
    <w:rsid w:val="002055C5"/>
    <w:rsid w:val="00205B2F"/>
    <w:rsid w:val="00205B61"/>
    <w:rsid w:val="00205CD2"/>
    <w:rsid w:val="00206010"/>
    <w:rsid w:val="00206041"/>
    <w:rsid w:val="002060D0"/>
    <w:rsid w:val="0020611C"/>
    <w:rsid w:val="00206398"/>
    <w:rsid w:val="002065F2"/>
    <w:rsid w:val="00206691"/>
    <w:rsid w:val="00206783"/>
    <w:rsid w:val="0020696E"/>
    <w:rsid w:val="00206C40"/>
    <w:rsid w:val="00206DA5"/>
    <w:rsid w:val="00206E24"/>
    <w:rsid w:val="00206F64"/>
    <w:rsid w:val="00207091"/>
    <w:rsid w:val="002070C5"/>
    <w:rsid w:val="002072E3"/>
    <w:rsid w:val="002074F8"/>
    <w:rsid w:val="00207B61"/>
    <w:rsid w:val="00207CAC"/>
    <w:rsid w:val="00207D27"/>
    <w:rsid w:val="00207DFC"/>
    <w:rsid w:val="00207E5A"/>
    <w:rsid w:val="00207EF0"/>
    <w:rsid w:val="00207FD8"/>
    <w:rsid w:val="00210013"/>
    <w:rsid w:val="0021004A"/>
    <w:rsid w:val="0021017C"/>
    <w:rsid w:val="002103EB"/>
    <w:rsid w:val="002103F9"/>
    <w:rsid w:val="0021079D"/>
    <w:rsid w:val="002112CF"/>
    <w:rsid w:val="0021130B"/>
    <w:rsid w:val="0021151E"/>
    <w:rsid w:val="00211805"/>
    <w:rsid w:val="00211A0D"/>
    <w:rsid w:val="00211AFD"/>
    <w:rsid w:val="00212185"/>
    <w:rsid w:val="0021280D"/>
    <w:rsid w:val="0021280E"/>
    <w:rsid w:val="002129A7"/>
    <w:rsid w:val="00212B23"/>
    <w:rsid w:val="00212EEC"/>
    <w:rsid w:val="00212FFC"/>
    <w:rsid w:val="00213762"/>
    <w:rsid w:val="002137D8"/>
    <w:rsid w:val="0021394B"/>
    <w:rsid w:val="00213A0E"/>
    <w:rsid w:val="00213D11"/>
    <w:rsid w:val="0021406E"/>
    <w:rsid w:val="002140EE"/>
    <w:rsid w:val="00214167"/>
    <w:rsid w:val="00214188"/>
    <w:rsid w:val="00214384"/>
    <w:rsid w:val="002144E9"/>
    <w:rsid w:val="002149E4"/>
    <w:rsid w:val="00214A0C"/>
    <w:rsid w:val="00214E94"/>
    <w:rsid w:val="00214EA3"/>
    <w:rsid w:val="00215113"/>
    <w:rsid w:val="002152A2"/>
    <w:rsid w:val="002155C3"/>
    <w:rsid w:val="0021605B"/>
    <w:rsid w:val="00216212"/>
    <w:rsid w:val="00216472"/>
    <w:rsid w:val="002164DB"/>
    <w:rsid w:val="00216792"/>
    <w:rsid w:val="00216D0C"/>
    <w:rsid w:val="00216DF4"/>
    <w:rsid w:val="00216E75"/>
    <w:rsid w:val="0021714A"/>
    <w:rsid w:val="00217417"/>
    <w:rsid w:val="002176F7"/>
    <w:rsid w:val="00217BDE"/>
    <w:rsid w:val="00217BEE"/>
    <w:rsid w:val="00217D14"/>
    <w:rsid w:val="00217FD7"/>
    <w:rsid w:val="00220AD0"/>
    <w:rsid w:val="00220BC2"/>
    <w:rsid w:val="00220F8A"/>
    <w:rsid w:val="00220FDA"/>
    <w:rsid w:val="00221009"/>
    <w:rsid w:val="002210D1"/>
    <w:rsid w:val="00221377"/>
    <w:rsid w:val="00221381"/>
    <w:rsid w:val="00221441"/>
    <w:rsid w:val="002214AF"/>
    <w:rsid w:val="002218DF"/>
    <w:rsid w:val="00221D71"/>
    <w:rsid w:val="00221E4D"/>
    <w:rsid w:val="0022210C"/>
    <w:rsid w:val="00222688"/>
    <w:rsid w:val="00222780"/>
    <w:rsid w:val="002228DB"/>
    <w:rsid w:val="00222C0F"/>
    <w:rsid w:val="00222F18"/>
    <w:rsid w:val="00222F7B"/>
    <w:rsid w:val="00223122"/>
    <w:rsid w:val="00223199"/>
    <w:rsid w:val="0022326F"/>
    <w:rsid w:val="0022344C"/>
    <w:rsid w:val="0022345E"/>
    <w:rsid w:val="002235DF"/>
    <w:rsid w:val="0022370F"/>
    <w:rsid w:val="002238D1"/>
    <w:rsid w:val="00223ABA"/>
    <w:rsid w:val="00223AFF"/>
    <w:rsid w:val="00223C00"/>
    <w:rsid w:val="00223C5D"/>
    <w:rsid w:val="00223D36"/>
    <w:rsid w:val="00223D8D"/>
    <w:rsid w:val="002241DE"/>
    <w:rsid w:val="00224E33"/>
    <w:rsid w:val="002251F3"/>
    <w:rsid w:val="002252F6"/>
    <w:rsid w:val="00225626"/>
    <w:rsid w:val="0022562C"/>
    <w:rsid w:val="00225728"/>
    <w:rsid w:val="00225D88"/>
    <w:rsid w:val="00225DD9"/>
    <w:rsid w:val="00225E2F"/>
    <w:rsid w:val="00225E38"/>
    <w:rsid w:val="00225FD4"/>
    <w:rsid w:val="00226282"/>
    <w:rsid w:val="00226348"/>
    <w:rsid w:val="0022649F"/>
    <w:rsid w:val="00226C0B"/>
    <w:rsid w:val="00226D5C"/>
    <w:rsid w:val="002270F2"/>
    <w:rsid w:val="00227214"/>
    <w:rsid w:val="0022734D"/>
    <w:rsid w:val="002273D0"/>
    <w:rsid w:val="0022741D"/>
    <w:rsid w:val="002276F7"/>
    <w:rsid w:val="002279D0"/>
    <w:rsid w:val="00227D2D"/>
    <w:rsid w:val="00227E1C"/>
    <w:rsid w:val="00227E91"/>
    <w:rsid w:val="00230192"/>
    <w:rsid w:val="00230601"/>
    <w:rsid w:val="0023072A"/>
    <w:rsid w:val="00230892"/>
    <w:rsid w:val="002309C2"/>
    <w:rsid w:val="00230B6A"/>
    <w:rsid w:val="00230BF5"/>
    <w:rsid w:val="00230BF7"/>
    <w:rsid w:val="00230EB6"/>
    <w:rsid w:val="00230FF6"/>
    <w:rsid w:val="00231588"/>
    <w:rsid w:val="00231A10"/>
    <w:rsid w:val="00231A16"/>
    <w:rsid w:val="00231A1E"/>
    <w:rsid w:val="00231C70"/>
    <w:rsid w:val="00231D51"/>
    <w:rsid w:val="00231E84"/>
    <w:rsid w:val="00232148"/>
    <w:rsid w:val="002324D5"/>
    <w:rsid w:val="00232540"/>
    <w:rsid w:val="0023280C"/>
    <w:rsid w:val="00232853"/>
    <w:rsid w:val="002329B2"/>
    <w:rsid w:val="00232A08"/>
    <w:rsid w:val="00232DCD"/>
    <w:rsid w:val="00232DDE"/>
    <w:rsid w:val="00232E34"/>
    <w:rsid w:val="0023312C"/>
    <w:rsid w:val="0023383F"/>
    <w:rsid w:val="00233ADA"/>
    <w:rsid w:val="00233DEE"/>
    <w:rsid w:val="00233E3C"/>
    <w:rsid w:val="00233EB1"/>
    <w:rsid w:val="00233F02"/>
    <w:rsid w:val="00234011"/>
    <w:rsid w:val="00234363"/>
    <w:rsid w:val="002346EB"/>
    <w:rsid w:val="00234825"/>
    <w:rsid w:val="002349C1"/>
    <w:rsid w:val="00234D30"/>
    <w:rsid w:val="00234FA3"/>
    <w:rsid w:val="00235045"/>
    <w:rsid w:val="00235209"/>
    <w:rsid w:val="002358CB"/>
    <w:rsid w:val="002358F1"/>
    <w:rsid w:val="00235C3D"/>
    <w:rsid w:val="0023637B"/>
    <w:rsid w:val="00236728"/>
    <w:rsid w:val="002368A8"/>
    <w:rsid w:val="002368BB"/>
    <w:rsid w:val="00236B16"/>
    <w:rsid w:val="0023739C"/>
    <w:rsid w:val="002375CD"/>
    <w:rsid w:val="002375DD"/>
    <w:rsid w:val="00237619"/>
    <w:rsid w:val="00237DEF"/>
    <w:rsid w:val="0024010A"/>
    <w:rsid w:val="00240149"/>
    <w:rsid w:val="00240282"/>
    <w:rsid w:val="002404D8"/>
    <w:rsid w:val="00240690"/>
    <w:rsid w:val="002409D6"/>
    <w:rsid w:val="00240B04"/>
    <w:rsid w:val="00240CAC"/>
    <w:rsid w:val="00240EF2"/>
    <w:rsid w:val="002410C4"/>
    <w:rsid w:val="00241492"/>
    <w:rsid w:val="002414FD"/>
    <w:rsid w:val="00241741"/>
    <w:rsid w:val="0024176B"/>
    <w:rsid w:val="0024184B"/>
    <w:rsid w:val="002419D6"/>
    <w:rsid w:val="00241C35"/>
    <w:rsid w:val="0024238B"/>
    <w:rsid w:val="002423CD"/>
    <w:rsid w:val="002425E8"/>
    <w:rsid w:val="0024270B"/>
    <w:rsid w:val="00242C1A"/>
    <w:rsid w:val="00242C3E"/>
    <w:rsid w:val="00242CCC"/>
    <w:rsid w:val="002430A7"/>
    <w:rsid w:val="002431EC"/>
    <w:rsid w:val="0024343C"/>
    <w:rsid w:val="00243FF1"/>
    <w:rsid w:val="00244118"/>
    <w:rsid w:val="002441ED"/>
    <w:rsid w:val="00244363"/>
    <w:rsid w:val="00244495"/>
    <w:rsid w:val="002445BD"/>
    <w:rsid w:val="0024478F"/>
    <w:rsid w:val="00244790"/>
    <w:rsid w:val="00244C53"/>
    <w:rsid w:val="00244EA9"/>
    <w:rsid w:val="00245338"/>
    <w:rsid w:val="002453CE"/>
    <w:rsid w:val="00245788"/>
    <w:rsid w:val="00245E12"/>
    <w:rsid w:val="00246208"/>
    <w:rsid w:val="0024674E"/>
    <w:rsid w:val="00246CE2"/>
    <w:rsid w:val="00246D5A"/>
    <w:rsid w:val="00247141"/>
    <w:rsid w:val="002471F2"/>
    <w:rsid w:val="0024734B"/>
    <w:rsid w:val="00247370"/>
    <w:rsid w:val="002475EA"/>
    <w:rsid w:val="00247889"/>
    <w:rsid w:val="002479BE"/>
    <w:rsid w:val="002479D5"/>
    <w:rsid w:val="00247EDB"/>
    <w:rsid w:val="002500B7"/>
    <w:rsid w:val="00250387"/>
    <w:rsid w:val="00250589"/>
    <w:rsid w:val="00250D64"/>
    <w:rsid w:val="0025119D"/>
    <w:rsid w:val="002514A2"/>
    <w:rsid w:val="00251768"/>
    <w:rsid w:val="00251C1D"/>
    <w:rsid w:val="00251C3C"/>
    <w:rsid w:val="00251C5A"/>
    <w:rsid w:val="00251E40"/>
    <w:rsid w:val="00251EF2"/>
    <w:rsid w:val="002521EE"/>
    <w:rsid w:val="00252235"/>
    <w:rsid w:val="00252499"/>
    <w:rsid w:val="00252685"/>
    <w:rsid w:val="00252763"/>
    <w:rsid w:val="002528BD"/>
    <w:rsid w:val="00252CAB"/>
    <w:rsid w:val="00252D5E"/>
    <w:rsid w:val="00252D68"/>
    <w:rsid w:val="00252FA6"/>
    <w:rsid w:val="00252FED"/>
    <w:rsid w:val="00253084"/>
    <w:rsid w:val="0025318E"/>
    <w:rsid w:val="00253380"/>
    <w:rsid w:val="0025388F"/>
    <w:rsid w:val="00253A31"/>
    <w:rsid w:val="00253BAD"/>
    <w:rsid w:val="0025431F"/>
    <w:rsid w:val="00254338"/>
    <w:rsid w:val="00254350"/>
    <w:rsid w:val="00254390"/>
    <w:rsid w:val="0025444D"/>
    <w:rsid w:val="00254758"/>
    <w:rsid w:val="0025476D"/>
    <w:rsid w:val="0025490B"/>
    <w:rsid w:val="002549DB"/>
    <w:rsid w:val="00254E92"/>
    <w:rsid w:val="0025504E"/>
    <w:rsid w:val="00255379"/>
    <w:rsid w:val="0025537F"/>
    <w:rsid w:val="002553D0"/>
    <w:rsid w:val="002553E5"/>
    <w:rsid w:val="00255431"/>
    <w:rsid w:val="00255595"/>
    <w:rsid w:val="00255BDE"/>
    <w:rsid w:val="00255CF9"/>
    <w:rsid w:val="00255E26"/>
    <w:rsid w:val="00256321"/>
    <w:rsid w:val="002563C2"/>
    <w:rsid w:val="00256A51"/>
    <w:rsid w:val="00256A72"/>
    <w:rsid w:val="00256A7C"/>
    <w:rsid w:val="00256D64"/>
    <w:rsid w:val="00257033"/>
    <w:rsid w:val="0025707D"/>
    <w:rsid w:val="002570B2"/>
    <w:rsid w:val="002571D9"/>
    <w:rsid w:val="0025721F"/>
    <w:rsid w:val="00257269"/>
    <w:rsid w:val="00257273"/>
    <w:rsid w:val="00257281"/>
    <w:rsid w:val="0025737A"/>
    <w:rsid w:val="00257569"/>
    <w:rsid w:val="002575E9"/>
    <w:rsid w:val="00257E91"/>
    <w:rsid w:val="00257F77"/>
    <w:rsid w:val="0026005C"/>
    <w:rsid w:val="0026014A"/>
    <w:rsid w:val="002601DD"/>
    <w:rsid w:val="00260773"/>
    <w:rsid w:val="002607A6"/>
    <w:rsid w:val="0026089D"/>
    <w:rsid w:val="0026096D"/>
    <w:rsid w:val="00260D1B"/>
    <w:rsid w:val="00261A93"/>
    <w:rsid w:val="00261BB1"/>
    <w:rsid w:val="002620D0"/>
    <w:rsid w:val="002620FC"/>
    <w:rsid w:val="0026235A"/>
    <w:rsid w:val="00262441"/>
    <w:rsid w:val="00262688"/>
    <w:rsid w:val="002627F0"/>
    <w:rsid w:val="002628D5"/>
    <w:rsid w:val="00262939"/>
    <w:rsid w:val="00262A1F"/>
    <w:rsid w:val="00262F4C"/>
    <w:rsid w:val="002630C1"/>
    <w:rsid w:val="0026321E"/>
    <w:rsid w:val="0026326E"/>
    <w:rsid w:val="00263309"/>
    <w:rsid w:val="00263441"/>
    <w:rsid w:val="0026359F"/>
    <w:rsid w:val="00263BD6"/>
    <w:rsid w:val="00263C0C"/>
    <w:rsid w:val="00263DCB"/>
    <w:rsid w:val="002640C3"/>
    <w:rsid w:val="0026430B"/>
    <w:rsid w:val="00264A6E"/>
    <w:rsid w:val="00264D0C"/>
    <w:rsid w:val="00264DED"/>
    <w:rsid w:val="0026504F"/>
    <w:rsid w:val="0026512A"/>
    <w:rsid w:val="00265192"/>
    <w:rsid w:val="00265376"/>
    <w:rsid w:val="00265550"/>
    <w:rsid w:val="002655E9"/>
    <w:rsid w:val="002656D3"/>
    <w:rsid w:val="0026572A"/>
    <w:rsid w:val="00265AC1"/>
    <w:rsid w:val="00265C39"/>
    <w:rsid w:val="00265CC1"/>
    <w:rsid w:val="00266495"/>
    <w:rsid w:val="00266740"/>
    <w:rsid w:val="002669A0"/>
    <w:rsid w:val="00266A4F"/>
    <w:rsid w:val="00266B38"/>
    <w:rsid w:val="00266BCE"/>
    <w:rsid w:val="00266C17"/>
    <w:rsid w:val="00266D0A"/>
    <w:rsid w:val="00266D0C"/>
    <w:rsid w:val="00266D74"/>
    <w:rsid w:val="00266DB2"/>
    <w:rsid w:val="00266EAF"/>
    <w:rsid w:val="00267143"/>
    <w:rsid w:val="002672BB"/>
    <w:rsid w:val="002672DB"/>
    <w:rsid w:val="002673EC"/>
    <w:rsid w:val="00267671"/>
    <w:rsid w:val="00267869"/>
    <w:rsid w:val="00267BDD"/>
    <w:rsid w:val="00267D36"/>
    <w:rsid w:val="00267E76"/>
    <w:rsid w:val="002701F2"/>
    <w:rsid w:val="0027026D"/>
    <w:rsid w:val="00270384"/>
    <w:rsid w:val="00270404"/>
    <w:rsid w:val="00270551"/>
    <w:rsid w:val="00270A26"/>
    <w:rsid w:val="00270B65"/>
    <w:rsid w:val="00270FE7"/>
    <w:rsid w:val="002711D2"/>
    <w:rsid w:val="00271316"/>
    <w:rsid w:val="002713D8"/>
    <w:rsid w:val="00271479"/>
    <w:rsid w:val="002717FE"/>
    <w:rsid w:val="00271911"/>
    <w:rsid w:val="00271943"/>
    <w:rsid w:val="00271AC3"/>
    <w:rsid w:val="00271B8E"/>
    <w:rsid w:val="00271C8F"/>
    <w:rsid w:val="00272203"/>
    <w:rsid w:val="0027222F"/>
    <w:rsid w:val="0027237C"/>
    <w:rsid w:val="002724EF"/>
    <w:rsid w:val="00272550"/>
    <w:rsid w:val="002726F5"/>
    <w:rsid w:val="002727C4"/>
    <w:rsid w:val="00272A98"/>
    <w:rsid w:val="00272D4A"/>
    <w:rsid w:val="00273445"/>
    <w:rsid w:val="0027364C"/>
    <w:rsid w:val="0027371D"/>
    <w:rsid w:val="00273721"/>
    <w:rsid w:val="0027373D"/>
    <w:rsid w:val="0027374A"/>
    <w:rsid w:val="00273E96"/>
    <w:rsid w:val="0027413E"/>
    <w:rsid w:val="002743DE"/>
    <w:rsid w:val="0027450A"/>
    <w:rsid w:val="00274594"/>
    <w:rsid w:val="00274774"/>
    <w:rsid w:val="00274825"/>
    <w:rsid w:val="002749AB"/>
    <w:rsid w:val="00274B75"/>
    <w:rsid w:val="00274CE3"/>
    <w:rsid w:val="00274F15"/>
    <w:rsid w:val="00274F54"/>
    <w:rsid w:val="00275128"/>
    <w:rsid w:val="00275582"/>
    <w:rsid w:val="0027585E"/>
    <w:rsid w:val="002758B1"/>
    <w:rsid w:val="00275BB2"/>
    <w:rsid w:val="00275C91"/>
    <w:rsid w:val="00275CB2"/>
    <w:rsid w:val="00275E08"/>
    <w:rsid w:val="00275EAE"/>
    <w:rsid w:val="00275F7B"/>
    <w:rsid w:val="0027608F"/>
    <w:rsid w:val="00276176"/>
    <w:rsid w:val="0027617D"/>
    <w:rsid w:val="00276240"/>
    <w:rsid w:val="002762ED"/>
    <w:rsid w:val="0027652B"/>
    <w:rsid w:val="0027653E"/>
    <w:rsid w:val="002766F0"/>
    <w:rsid w:val="00276B46"/>
    <w:rsid w:val="00276FD1"/>
    <w:rsid w:val="002770BE"/>
    <w:rsid w:val="00277123"/>
    <w:rsid w:val="0027727F"/>
    <w:rsid w:val="002774EA"/>
    <w:rsid w:val="00277D4C"/>
    <w:rsid w:val="00277DC9"/>
    <w:rsid w:val="0028001D"/>
    <w:rsid w:val="002800B9"/>
    <w:rsid w:val="002800EA"/>
    <w:rsid w:val="00280112"/>
    <w:rsid w:val="002801E2"/>
    <w:rsid w:val="0028023B"/>
    <w:rsid w:val="0028072A"/>
    <w:rsid w:val="00280BED"/>
    <w:rsid w:val="00280DF4"/>
    <w:rsid w:val="00280FF0"/>
    <w:rsid w:val="00281090"/>
    <w:rsid w:val="0028123D"/>
    <w:rsid w:val="002815AA"/>
    <w:rsid w:val="00281665"/>
    <w:rsid w:val="002816F6"/>
    <w:rsid w:val="002818D5"/>
    <w:rsid w:val="0028190A"/>
    <w:rsid w:val="00281946"/>
    <w:rsid w:val="0028198B"/>
    <w:rsid w:val="002819E6"/>
    <w:rsid w:val="00281A90"/>
    <w:rsid w:val="00281AB7"/>
    <w:rsid w:val="00281DA1"/>
    <w:rsid w:val="00281F28"/>
    <w:rsid w:val="00282023"/>
    <w:rsid w:val="00282045"/>
    <w:rsid w:val="0028206F"/>
    <w:rsid w:val="00282073"/>
    <w:rsid w:val="002822B4"/>
    <w:rsid w:val="00282310"/>
    <w:rsid w:val="002825B9"/>
    <w:rsid w:val="00282846"/>
    <w:rsid w:val="002828B1"/>
    <w:rsid w:val="00282BE1"/>
    <w:rsid w:val="00282E99"/>
    <w:rsid w:val="002835F5"/>
    <w:rsid w:val="002839B2"/>
    <w:rsid w:val="00283AAD"/>
    <w:rsid w:val="00283E24"/>
    <w:rsid w:val="002840B0"/>
    <w:rsid w:val="00284714"/>
    <w:rsid w:val="002851B6"/>
    <w:rsid w:val="002851E5"/>
    <w:rsid w:val="00285362"/>
    <w:rsid w:val="002857EC"/>
    <w:rsid w:val="00285825"/>
    <w:rsid w:val="002858CC"/>
    <w:rsid w:val="00285AE5"/>
    <w:rsid w:val="00286107"/>
    <w:rsid w:val="00286204"/>
    <w:rsid w:val="002862A2"/>
    <w:rsid w:val="0028636D"/>
    <w:rsid w:val="00286744"/>
    <w:rsid w:val="00286853"/>
    <w:rsid w:val="0028696F"/>
    <w:rsid w:val="00286AA0"/>
    <w:rsid w:val="00286CBE"/>
    <w:rsid w:val="00286D58"/>
    <w:rsid w:val="00286F61"/>
    <w:rsid w:val="00287110"/>
    <w:rsid w:val="0028715C"/>
    <w:rsid w:val="002876CF"/>
    <w:rsid w:val="002877F4"/>
    <w:rsid w:val="00287A8C"/>
    <w:rsid w:val="00287BCE"/>
    <w:rsid w:val="00287D67"/>
    <w:rsid w:val="00287EA6"/>
    <w:rsid w:val="00287EAF"/>
    <w:rsid w:val="002903D2"/>
    <w:rsid w:val="00290777"/>
    <w:rsid w:val="00290BF6"/>
    <w:rsid w:val="002910D1"/>
    <w:rsid w:val="0029110E"/>
    <w:rsid w:val="002911F8"/>
    <w:rsid w:val="00291267"/>
    <w:rsid w:val="002912E7"/>
    <w:rsid w:val="0029138C"/>
    <w:rsid w:val="002913F6"/>
    <w:rsid w:val="00291448"/>
    <w:rsid w:val="002914DD"/>
    <w:rsid w:val="00291581"/>
    <w:rsid w:val="0029192F"/>
    <w:rsid w:val="00291A86"/>
    <w:rsid w:val="00291B58"/>
    <w:rsid w:val="00291FC7"/>
    <w:rsid w:val="00292399"/>
    <w:rsid w:val="00292462"/>
    <w:rsid w:val="00292824"/>
    <w:rsid w:val="00292AB1"/>
    <w:rsid w:val="00292B10"/>
    <w:rsid w:val="00292CA8"/>
    <w:rsid w:val="00292E16"/>
    <w:rsid w:val="00292FEA"/>
    <w:rsid w:val="00293116"/>
    <w:rsid w:val="0029317F"/>
    <w:rsid w:val="002934E7"/>
    <w:rsid w:val="002935AC"/>
    <w:rsid w:val="00293716"/>
    <w:rsid w:val="00293878"/>
    <w:rsid w:val="0029400A"/>
    <w:rsid w:val="00294016"/>
    <w:rsid w:val="0029402C"/>
    <w:rsid w:val="00294309"/>
    <w:rsid w:val="002944B6"/>
    <w:rsid w:val="00294507"/>
    <w:rsid w:val="002945F6"/>
    <w:rsid w:val="00294656"/>
    <w:rsid w:val="00294A10"/>
    <w:rsid w:val="00294C9B"/>
    <w:rsid w:val="00294E16"/>
    <w:rsid w:val="002950C3"/>
    <w:rsid w:val="002950DB"/>
    <w:rsid w:val="00295122"/>
    <w:rsid w:val="002958DF"/>
    <w:rsid w:val="00295C72"/>
    <w:rsid w:val="00295E4E"/>
    <w:rsid w:val="00295F8C"/>
    <w:rsid w:val="00295FE3"/>
    <w:rsid w:val="0029623A"/>
    <w:rsid w:val="00296A03"/>
    <w:rsid w:val="00296A5F"/>
    <w:rsid w:val="00296C3D"/>
    <w:rsid w:val="00296EC5"/>
    <w:rsid w:val="0029701E"/>
    <w:rsid w:val="00297107"/>
    <w:rsid w:val="002971C0"/>
    <w:rsid w:val="002972E7"/>
    <w:rsid w:val="00297458"/>
    <w:rsid w:val="002975AC"/>
    <w:rsid w:val="00297859"/>
    <w:rsid w:val="00297947"/>
    <w:rsid w:val="002979F7"/>
    <w:rsid w:val="00297AA7"/>
    <w:rsid w:val="00297D31"/>
    <w:rsid w:val="00297F28"/>
    <w:rsid w:val="002A02E6"/>
    <w:rsid w:val="002A0411"/>
    <w:rsid w:val="002A0456"/>
    <w:rsid w:val="002A0525"/>
    <w:rsid w:val="002A05FB"/>
    <w:rsid w:val="002A0838"/>
    <w:rsid w:val="002A0972"/>
    <w:rsid w:val="002A0A39"/>
    <w:rsid w:val="002A0ED9"/>
    <w:rsid w:val="002A0F8B"/>
    <w:rsid w:val="002A101C"/>
    <w:rsid w:val="002A1068"/>
    <w:rsid w:val="002A11ED"/>
    <w:rsid w:val="002A15FF"/>
    <w:rsid w:val="002A17BD"/>
    <w:rsid w:val="002A18A0"/>
    <w:rsid w:val="002A192D"/>
    <w:rsid w:val="002A1AAC"/>
    <w:rsid w:val="002A1B49"/>
    <w:rsid w:val="002A1BDD"/>
    <w:rsid w:val="002A1D05"/>
    <w:rsid w:val="002A1EE3"/>
    <w:rsid w:val="002A1FCE"/>
    <w:rsid w:val="002A200B"/>
    <w:rsid w:val="002A205F"/>
    <w:rsid w:val="002A2214"/>
    <w:rsid w:val="002A22F8"/>
    <w:rsid w:val="002A2325"/>
    <w:rsid w:val="002A27EB"/>
    <w:rsid w:val="002A307F"/>
    <w:rsid w:val="002A3511"/>
    <w:rsid w:val="002A3898"/>
    <w:rsid w:val="002A3C43"/>
    <w:rsid w:val="002A3C9F"/>
    <w:rsid w:val="002A3F52"/>
    <w:rsid w:val="002A436E"/>
    <w:rsid w:val="002A4654"/>
    <w:rsid w:val="002A48FF"/>
    <w:rsid w:val="002A490F"/>
    <w:rsid w:val="002A4938"/>
    <w:rsid w:val="002A4B9A"/>
    <w:rsid w:val="002A4D40"/>
    <w:rsid w:val="002A50B8"/>
    <w:rsid w:val="002A53AF"/>
    <w:rsid w:val="002A58B1"/>
    <w:rsid w:val="002A590E"/>
    <w:rsid w:val="002A5A73"/>
    <w:rsid w:val="002A5C5C"/>
    <w:rsid w:val="002A60F8"/>
    <w:rsid w:val="002A6195"/>
    <w:rsid w:val="002A6403"/>
    <w:rsid w:val="002A6686"/>
    <w:rsid w:val="002A679B"/>
    <w:rsid w:val="002A67B5"/>
    <w:rsid w:val="002A6948"/>
    <w:rsid w:val="002A69FF"/>
    <w:rsid w:val="002A6FC5"/>
    <w:rsid w:val="002A708E"/>
    <w:rsid w:val="002A7234"/>
    <w:rsid w:val="002A74CA"/>
    <w:rsid w:val="002A767A"/>
    <w:rsid w:val="002A7B71"/>
    <w:rsid w:val="002A7D3F"/>
    <w:rsid w:val="002A7EF6"/>
    <w:rsid w:val="002A7F9E"/>
    <w:rsid w:val="002B0D68"/>
    <w:rsid w:val="002B10A7"/>
    <w:rsid w:val="002B10CF"/>
    <w:rsid w:val="002B11A8"/>
    <w:rsid w:val="002B228F"/>
    <w:rsid w:val="002B2555"/>
    <w:rsid w:val="002B261F"/>
    <w:rsid w:val="002B2702"/>
    <w:rsid w:val="002B27CB"/>
    <w:rsid w:val="002B2A53"/>
    <w:rsid w:val="002B2C14"/>
    <w:rsid w:val="002B2FB9"/>
    <w:rsid w:val="002B314D"/>
    <w:rsid w:val="002B3375"/>
    <w:rsid w:val="002B33BF"/>
    <w:rsid w:val="002B396B"/>
    <w:rsid w:val="002B3A7B"/>
    <w:rsid w:val="002B3B32"/>
    <w:rsid w:val="002B3FA5"/>
    <w:rsid w:val="002B4007"/>
    <w:rsid w:val="002B4339"/>
    <w:rsid w:val="002B4524"/>
    <w:rsid w:val="002B455A"/>
    <w:rsid w:val="002B4A61"/>
    <w:rsid w:val="002B4DF8"/>
    <w:rsid w:val="002B4ECC"/>
    <w:rsid w:val="002B4F5D"/>
    <w:rsid w:val="002B4F7A"/>
    <w:rsid w:val="002B52D9"/>
    <w:rsid w:val="002B5894"/>
    <w:rsid w:val="002B5984"/>
    <w:rsid w:val="002B59DC"/>
    <w:rsid w:val="002B5F13"/>
    <w:rsid w:val="002B618A"/>
    <w:rsid w:val="002B61C4"/>
    <w:rsid w:val="002B6200"/>
    <w:rsid w:val="002B658F"/>
    <w:rsid w:val="002B670C"/>
    <w:rsid w:val="002B7145"/>
    <w:rsid w:val="002B763C"/>
    <w:rsid w:val="002B769F"/>
    <w:rsid w:val="002B76E2"/>
    <w:rsid w:val="002B78D5"/>
    <w:rsid w:val="002B7A59"/>
    <w:rsid w:val="002B7B60"/>
    <w:rsid w:val="002B7E1A"/>
    <w:rsid w:val="002B7EFA"/>
    <w:rsid w:val="002C01A9"/>
    <w:rsid w:val="002C020C"/>
    <w:rsid w:val="002C0325"/>
    <w:rsid w:val="002C049B"/>
    <w:rsid w:val="002C073F"/>
    <w:rsid w:val="002C0741"/>
    <w:rsid w:val="002C0980"/>
    <w:rsid w:val="002C0CDD"/>
    <w:rsid w:val="002C0CF5"/>
    <w:rsid w:val="002C0DA3"/>
    <w:rsid w:val="002C12AF"/>
    <w:rsid w:val="002C130E"/>
    <w:rsid w:val="002C14D3"/>
    <w:rsid w:val="002C1DC7"/>
    <w:rsid w:val="002C1DE3"/>
    <w:rsid w:val="002C2251"/>
    <w:rsid w:val="002C26C8"/>
    <w:rsid w:val="002C28D5"/>
    <w:rsid w:val="002C2989"/>
    <w:rsid w:val="002C29B7"/>
    <w:rsid w:val="002C2A47"/>
    <w:rsid w:val="002C2A99"/>
    <w:rsid w:val="002C2BB5"/>
    <w:rsid w:val="002C2C4C"/>
    <w:rsid w:val="002C3034"/>
    <w:rsid w:val="002C31B7"/>
    <w:rsid w:val="002C320A"/>
    <w:rsid w:val="002C32D6"/>
    <w:rsid w:val="002C34BC"/>
    <w:rsid w:val="002C3599"/>
    <w:rsid w:val="002C365D"/>
    <w:rsid w:val="002C399E"/>
    <w:rsid w:val="002C3B5D"/>
    <w:rsid w:val="002C3C60"/>
    <w:rsid w:val="002C3C74"/>
    <w:rsid w:val="002C3F2B"/>
    <w:rsid w:val="002C41B9"/>
    <w:rsid w:val="002C4215"/>
    <w:rsid w:val="002C4229"/>
    <w:rsid w:val="002C4A8A"/>
    <w:rsid w:val="002C4B23"/>
    <w:rsid w:val="002C4D30"/>
    <w:rsid w:val="002C4DBB"/>
    <w:rsid w:val="002C4E65"/>
    <w:rsid w:val="002C50CB"/>
    <w:rsid w:val="002C544C"/>
    <w:rsid w:val="002C573F"/>
    <w:rsid w:val="002C57BC"/>
    <w:rsid w:val="002C586B"/>
    <w:rsid w:val="002C59F7"/>
    <w:rsid w:val="002C5A4A"/>
    <w:rsid w:val="002C5AB3"/>
    <w:rsid w:val="002C5BA1"/>
    <w:rsid w:val="002C5CC1"/>
    <w:rsid w:val="002C5DF3"/>
    <w:rsid w:val="002C638E"/>
    <w:rsid w:val="002C69D0"/>
    <w:rsid w:val="002C6D41"/>
    <w:rsid w:val="002C6DCA"/>
    <w:rsid w:val="002C705F"/>
    <w:rsid w:val="002C7080"/>
    <w:rsid w:val="002C736B"/>
    <w:rsid w:val="002C77CD"/>
    <w:rsid w:val="002C7B82"/>
    <w:rsid w:val="002C7BBD"/>
    <w:rsid w:val="002C7E64"/>
    <w:rsid w:val="002C7F6E"/>
    <w:rsid w:val="002D0379"/>
    <w:rsid w:val="002D0DBA"/>
    <w:rsid w:val="002D0E75"/>
    <w:rsid w:val="002D0F5B"/>
    <w:rsid w:val="002D0FAA"/>
    <w:rsid w:val="002D1497"/>
    <w:rsid w:val="002D16E3"/>
    <w:rsid w:val="002D17BD"/>
    <w:rsid w:val="002D1A23"/>
    <w:rsid w:val="002D1ABF"/>
    <w:rsid w:val="002D1FE5"/>
    <w:rsid w:val="002D201A"/>
    <w:rsid w:val="002D20CF"/>
    <w:rsid w:val="002D234E"/>
    <w:rsid w:val="002D2663"/>
    <w:rsid w:val="002D2D00"/>
    <w:rsid w:val="002D2D04"/>
    <w:rsid w:val="002D2D0E"/>
    <w:rsid w:val="002D2F38"/>
    <w:rsid w:val="002D3223"/>
    <w:rsid w:val="002D34CA"/>
    <w:rsid w:val="002D34CB"/>
    <w:rsid w:val="002D37BD"/>
    <w:rsid w:val="002D3913"/>
    <w:rsid w:val="002D3954"/>
    <w:rsid w:val="002D3979"/>
    <w:rsid w:val="002D3FD8"/>
    <w:rsid w:val="002D45A0"/>
    <w:rsid w:val="002D4674"/>
    <w:rsid w:val="002D48E5"/>
    <w:rsid w:val="002D4BD5"/>
    <w:rsid w:val="002D4C1E"/>
    <w:rsid w:val="002D4E02"/>
    <w:rsid w:val="002D537A"/>
    <w:rsid w:val="002D53B2"/>
    <w:rsid w:val="002D5647"/>
    <w:rsid w:val="002D572E"/>
    <w:rsid w:val="002D5AF4"/>
    <w:rsid w:val="002D5F7C"/>
    <w:rsid w:val="002D61B2"/>
    <w:rsid w:val="002D6317"/>
    <w:rsid w:val="002D6982"/>
    <w:rsid w:val="002D69A3"/>
    <w:rsid w:val="002D6AEA"/>
    <w:rsid w:val="002D6B05"/>
    <w:rsid w:val="002D6C53"/>
    <w:rsid w:val="002D6E9C"/>
    <w:rsid w:val="002D6FC2"/>
    <w:rsid w:val="002D7242"/>
    <w:rsid w:val="002D7481"/>
    <w:rsid w:val="002D77D2"/>
    <w:rsid w:val="002D7A9A"/>
    <w:rsid w:val="002D7ABA"/>
    <w:rsid w:val="002D7F74"/>
    <w:rsid w:val="002E072E"/>
    <w:rsid w:val="002E0820"/>
    <w:rsid w:val="002E0A1E"/>
    <w:rsid w:val="002E0B31"/>
    <w:rsid w:val="002E0B3B"/>
    <w:rsid w:val="002E0BED"/>
    <w:rsid w:val="002E0F7C"/>
    <w:rsid w:val="002E1128"/>
    <w:rsid w:val="002E1276"/>
    <w:rsid w:val="002E136B"/>
    <w:rsid w:val="002E1406"/>
    <w:rsid w:val="002E184D"/>
    <w:rsid w:val="002E1A4F"/>
    <w:rsid w:val="002E1A6D"/>
    <w:rsid w:val="002E1B2B"/>
    <w:rsid w:val="002E1FAB"/>
    <w:rsid w:val="002E2129"/>
    <w:rsid w:val="002E212A"/>
    <w:rsid w:val="002E2335"/>
    <w:rsid w:val="002E247B"/>
    <w:rsid w:val="002E2535"/>
    <w:rsid w:val="002E2545"/>
    <w:rsid w:val="002E2570"/>
    <w:rsid w:val="002E27BF"/>
    <w:rsid w:val="002E2A29"/>
    <w:rsid w:val="002E2EE6"/>
    <w:rsid w:val="002E3025"/>
    <w:rsid w:val="002E3301"/>
    <w:rsid w:val="002E384C"/>
    <w:rsid w:val="002E3BF9"/>
    <w:rsid w:val="002E3F42"/>
    <w:rsid w:val="002E4056"/>
    <w:rsid w:val="002E4382"/>
    <w:rsid w:val="002E43F2"/>
    <w:rsid w:val="002E46D5"/>
    <w:rsid w:val="002E47CE"/>
    <w:rsid w:val="002E4B80"/>
    <w:rsid w:val="002E4C0F"/>
    <w:rsid w:val="002E4C54"/>
    <w:rsid w:val="002E4F88"/>
    <w:rsid w:val="002E505A"/>
    <w:rsid w:val="002E5151"/>
    <w:rsid w:val="002E5C25"/>
    <w:rsid w:val="002E5C44"/>
    <w:rsid w:val="002E5FB9"/>
    <w:rsid w:val="002E630A"/>
    <w:rsid w:val="002E6392"/>
    <w:rsid w:val="002E6420"/>
    <w:rsid w:val="002E64BC"/>
    <w:rsid w:val="002E69BE"/>
    <w:rsid w:val="002E6F43"/>
    <w:rsid w:val="002E7256"/>
    <w:rsid w:val="002E76FB"/>
    <w:rsid w:val="002E77AF"/>
    <w:rsid w:val="002E7CC8"/>
    <w:rsid w:val="002E7D38"/>
    <w:rsid w:val="002E7DA8"/>
    <w:rsid w:val="002F0097"/>
    <w:rsid w:val="002F0285"/>
    <w:rsid w:val="002F02B2"/>
    <w:rsid w:val="002F06D7"/>
    <w:rsid w:val="002F0B6E"/>
    <w:rsid w:val="002F0F6D"/>
    <w:rsid w:val="002F1060"/>
    <w:rsid w:val="002F10DA"/>
    <w:rsid w:val="002F1285"/>
    <w:rsid w:val="002F1337"/>
    <w:rsid w:val="002F13C0"/>
    <w:rsid w:val="002F18F7"/>
    <w:rsid w:val="002F19C9"/>
    <w:rsid w:val="002F1AE5"/>
    <w:rsid w:val="002F20AD"/>
    <w:rsid w:val="002F21BE"/>
    <w:rsid w:val="002F2338"/>
    <w:rsid w:val="002F266C"/>
    <w:rsid w:val="002F2BF4"/>
    <w:rsid w:val="002F2D06"/>
    <w:rsid w:val="002F3244"/>
    <w:rsid w:val="002F3298"/>
    <w:rsid w:val="002F32A9"/>
    <w:rsid w:val="002F33BD"/>
    <w:rsid w:val="002F3532"/>
    <w:rsid w:val="002F36B2"/>
    <w:rsid w:val="002F36E5"/>
    <w:rsid w:val="002F3757"/>
    <w:rsid w:val="002F3798"/>
    <w:rsid w:val="002F38BC"/>
    <w:rsid w:val="002F38ED"/>
    <w:rsid w:val="002F3970"/>
    <w:rsid w:val="002F39D8"/>
    <w:rsid w:val="002F3A23"/>
    <w:rsid w:val="002F3BD0"/>
    <w:rsid w:val="002F3CC2"/>
    <w:rsid w:val="002F3E36"/>
    <w:rsid w:val="002F3EFC"/>
    <w:rsid w:val="002F4010"/>
    <w:rsid w:val="002F42FF"/>
    <w:rsid w:val="002F4308"/>
    <w:rsid w:val="002F4608"/>
    <w:rsid w:val="002F469D"/>
    <w:rsid w:val="002F479B"/>
    <w:rsid w:val="002F4963"/>
    <w:rsid w:val="002F4C58"/>
    <w:rsid w:val="002F4F82"/>
    <w:rsid w:val="002F544C"/>
    <w:rsid w:val="002F568D"/>
    <w:rsid w:val="002F56B2"/>
    <w:rsid w:val="002F5846"/>
    <w:rsid w:val="002F5AE4"/>
    <w:rsid w:val="002F5B00"/>
    <w:rsid w:val="002F5EDF"/>
    <w:rsid w:val="002F6088"/>
    <w:rsid w:val="002F64FE"/>
    <w:rsid w:val="002F67D2"/>
    <w:rsid w:val="002F695F"/>
    <w:rsid w:val="002F6DCB"/>
    <w:rsid w:val="002F6E9A"/>
    <w:rsid w:val="002F6F71"/>
    <w:rsid w:val="002F7025"/>
    <w:rsid w:val="002F7216"/>
    <w:rsid w:val="002F78C2"/>
    <w:rsid w:val="002F7BB9"/>
    <w:rsid w:val="002F7BCD"/>
    <w:rsid w:val="002F7C0E"/>
    <w:rsid w:val="002F7D33"/>
    <w:rsid w:val="002F7E54"/>
    <w:rsid w:val="002F7F16"/>
    <w:rsid w:val="002F7F55"/>
    <w:rsid w:val="002F7F9F"/>
    <w:rsid w:val="00300074"/>
    <w:rsid w:val="003000ED"/>
    <w:rsid w:val="003005E5"/>
    <w:rsid w:val="00300767"/>
    <w:rsid w:val="0030085B"/>
    <w:rsid w:val="00300968"/>
    <w:rsid w:val="00300BA4"/>
    <w:rsid w:val="003010E7"/>
    <w:rsid w:val="003016A2"/>
    <w:rsid w:val="003018AD"/>
    <w:rsid w:val="00301C3E"/>
    <w:rsid w:val="00301FDF"/>
    <w:rsid w:val="0030205B"/>
    <w:rsid w:val="003020B3"/>
    <w:rsid w:val="00302330"/>
    <w:rsid w:val="003027B5"/>
    <w:rsid w:val="0030299C"/>
    <w:rsid w:val="00302B1F"/>
    <w:rsid w:val="00302D3A"/>
    <w:rsid w:val="00302DA2"/>
    <w:rsid w:val="00303118"/>
    <w:rsid w:val="003031CC"/>
    <w:rsid w:val="00303339"/>
    <w:rsid w:val="00303555"/>
    <w:rsid w:val="00303560"/>
    <w:rsid w:val="00303CBB"/>
    <w:rsid w:val="00303E2F"/>
    <w:rsid w:val="003040B1"/>
    <w:rsid w:val="003040F1"/>
    <w:rsid w:val="0030424F"/>
    <w:rsid w:val="00304304"/>
    <w:rsid w:val="00304499"/>
    <w:rsid w:val="00304544"/>
    <w:rsid w:val="003046DE"/>
    <w:rsid w:val="003047F6"/>
    <w:rsid w:val="00304992"/>
    <w:rsid w:val="00304C11"/>
    <w:rsid w:val="00304D78"/>
    <w:rsid w:val="00304E26"/>
    <w:rsid w:val="0030500E"/>
    <w:rsid w:val="003055E7"/>
    <w:rsid w:val="00305BDC"/>
    <w:rsid w:val="00305E39"/>
    <w:rsid w:val="0030636D"/>
    <w:rsid w:val="00306767"/>
    <w:rsid w:val="003067B8"/>
    <w:rsid w:val="0030685B"/>
    <w:rsid w:val="00306AD3"/>
    <w:rsid w:val="00306E42"/>
    <w:rsid w:val="00306F7B"/>
    <w:rsid w:val="00307574"/>
    <w:rsid w:val="003075BC"/>
    <w:rsid w:val="003077D8"/>
    <w:rsid w:val="003079A1"/>
    <w:rsid w:val="003102CF"/>
    <w:rsid w:val="003102EB"/>
    <w:rsid w:val="0031069E"/>
    <w:rsid w:val="003106DA"/>
    <w:rsid w:val="003109FE"/>
    <w:rsid w:val="00310A00"/>
    <w:rsid w:val="00310B3D"/>
    <w:rsid w:val="00310B6C"/>
    <w:rsid w:val="00310CA4"/>
    <w:rsid w:val="00310DE8"/>
    <w:rsid w:val="00310E0F"/>
    <w:rsid w:val="00310F08"/>
    <w:rsid w:val="00310F27"/>
    <w:rsid w:val="00310FE3"/>
    <w:rsid w:val="0031138B"/>
    <w:rsid w:val="00311488"/>
    <w:rsid w:val="003114B2"/>
    <w:rsid w:val="003115AC"/>
    <w:rsid w:val="00311744"/>
    <w:rsid w:val="0031194F"/>
    <w:rsid w:val="00311D88"/>
    <w:rsid w:val="00311E69"/>
    <w:rsid w:val="00311EBF"/>
    <w:rsid w:val="00312092"/>
    <w:rsid w:val="00312332"/>
    <w:rsid w:val="00312445"/>
    <w:rsid w:val="0031245C"/>
    <w:rsid w:val="00312484"/>
    <w:rsid w:val="003124CD"/>
    <w:rsid w:val="003125C0"/>
    <w:rsid w:val="0031270A"/>
    <w:rsid w:val="0031280C"/>
    <w:rsid w:val="00312822"/>
    <w:rsid w:val="00312924"/>
    <w:rsid w:val="00312B0D"/>
    <w:rsid w:val="00312FCC"/>
    <w:rsid w:val="00313036"/>
    <w:rsid w:val="003135ED"/>
    <w:rsid w:val="003138B2"/>
    <w:rsid w:val="00313AEE"/>
    <w:rsid w:val="00313B91"/>
    <w:rsid w:val="00313CA3"/>
    <w:rsid w:val="00313CDA"/>
    <w:rsid w:val="00313E01"/>
    <w:rsid w:val="00314041"/>
    <w:rsid w:val="0031404E"/>
    <w:rsid w:val="0031414C"/>
    <w:rsid w:val="003144C9"/>
    <w:rsid w:val="00314E54"/>
    <w:rsid w:val="00315079"/>
    <w:rsid w:val="003150DC"/>
    <w:rsid w:val="003150E4"/>
    <w:rsid w:val="0031518D"/>
    <w:rsid w:val="0031574E"/>
    <w:rsid w:val="00315889"/>
    <w:rsid w:val="00315C04"/>
    <w:rsid w:val="00315F62"/>
    <w:rsid w:val="00316144"/>
    <w:rsid w:val="0031619A"/>
    <w:rsid w:val="0031646E"/>
    <w:rsid w:val="00316510"/>
    <w:rsid w:val="0031680F"/>
    <w:rsid w:val="00316865"/>
    <w:rsid w:val="00316914"/>
    <w:rsid w:val="003169C1"/>
    <w:rsid w:val="003169ED"/>
    <w:rsid w:val="00316A49"/>
    <w:rsid w:val="00316AD0"/>
    <w:rsid w:val="00316B0E"/>
    <w:rsid w:val="00316F54"/>
    <w:rsid w:val="00317380"/>
    <w:rsid w:val="003173AE"/>
    <w:rsid w:val="0031751B"/>
    <w:rsid w:val="003176D5"/>
    <w:rsid w:val="003176FB"/>
    <w:rsid w:val="0031784E"/>
    <w:rsid w:val="0031786E"/>
    <w:rsid w:val="00317B3B"/>
    <w:rsid w:val="00317C68"/>
    <w:rsid w:val="00317FB6"/>
    <w:rsid w:val="00320065"/>
    <w:rsid w:val="00320070"/>
    <w:rsid w:val="003200AA"/>
    <w:rsid w:val="003204A8"/>
    <w:rsid w:val="00320728"/>
    <w:rsid w:val="00320843"/>
    <w:rsid w:val="00320A8E"/>
    <w:rsid w:val="00320C64"/>
    <w:rsid w:val="00320C70"/>
    <w:rsid w:val="00320C7B"/>
    <w:rsid w:val="00320C8F"/>
    <w:rsid w:val="00320CD3"/>
    <w:rsid w:val="00320D93"/>
    <w:rsid w:val="0032104E"/>
    <w:rsid w:val="003213FF"/>
    <w:rsid w:val="00321567"/>
    <w:rsid w:val="00321656"/>
    <w:rsid w:val="0032181B"/>
    <w:rsid w:val="00321B3C"/>
    <w:rsid w:val="00321BC3"/>
    <w:rsid w:val="00321D42"/>
    <w:rsid w:val="00321D5B"/>
    <w:rsid w:val="00322258"/>
    <w:rsid w:val="0032288D"/>
    <w:rsid w:val="00322AD5"/>
    <w:rsid w:val="003233EE"/>
    <w:rsid w:val="003237CE"/>
    <w:rsid w:val="00323B70"/>
    <w:rsid w:val="00323BE6"/>
    <w:rsid w:val="00323C6F"/>
    <w:rsid w:val="00323DB3"/>
    <w:rsid w:val="00323F78"/>
    <w:rsid w:val="00324015"/>
    <w:rsid w:val="00324097"/>
    <w:rsid w:val="003242C5"/>
    <w:rsid w:val="00324476"/>
    <w:rsid w:val="00324491"/>
    <w:rsid w:val="00324666"/>
    <w:rsid w:val="003246D2"/>
    <w:rsid w:val="0032486E"/>
    <w:rsid w:val="003249E8"/>
    <w:rsid w:val="00324B0D"/>
    <w:rsid w:val="00324DF8"/>
    <w:rsid w:val="003251AA"/>
    <w:rsid w:val="00325225"/>
    <w:rsid w:val="00325617"/>
    <w:rsid w:val="003257F7"/>
    <w:rsid w:val="00325BDC"/>
    <w:rsid w:val="00325F18"/>
    <w:rsid w:val="00325F52"/>
    <w:rsid w:val="00326570"/>
    <w:rsid w:val="0032676E"/>
    <w:rsid w:val="00326A5D"/>
    <w:rsid w:val="00326AC1"/>
    <w:rsid w:val="00326BBC"/>
    <w:rsid w:val="003273C9"/>
    <w:rsid w:val="00327582"/>
    <w:rsid w:val="00327590"/>
    <w:rsid w:val="0032780D"/>
    <w:rsid w:val="0032782D"/>
    <w:rsid w:val="00327938"/>
    <w:rsid w:val="003279E5"/>
    <w:rsid w:val="00327AC3"/>
    <w:rsid w:val="00327B0E"/>
    <w:rsid w:val="00327BC0"/>
    <w:rsid w:val="00327C20"/>
    <w:rsid w:val="00327C2B"/>
    <w:rsid w:val="00327C78"/>
    <w:rsid w:val="00327D43"/>
    <w:rsid w:val="00327F72"/>
    <w:rsid w:val="0033024C"/>
    <w:rsid w:val="00330324"/>
    <w:rsid w:val="00330372"/>
    <w:rsid w:val="00330398"/>
    <w:rsid w:val="003305EB"/>
    <w:rsid w:val="00330F7E"/>
    <w:rsid w:val="00330FBF"/>
    <w:rsid w:val="00331008"/>
    <w:rsid w:val="00331029"/>
    <w:rsid w:val="0033125F"/>
    <w:rsid w:val="003313EC"/>
    <w:rsid w:val="00331488"/>
    <w:rsid w:val="003316BD"/>
    <w:rsid w:val="0033182D"/>
    <w:rsid w:val="00331B27"/>
    <w:rsid w:val="00331B39"/>
    <w:rsid w:val="00331EC6"/>
    <w:rsid w:val="00331F6D"/>
    <w:rsid w:val="00332004"/>
    <w:rsid w:val="00332044"/>
    <w:rsid w:val="003320A3"/>
    <w:rsid w:val="00332167"/>
    <w:rsid w:val="003321C6"/>
    <w:rsid w:val="00332312"/>
    <w:rsid w:val="00332354"/>
    <w:rsid w:val="0033258F"/>
    <w:rsid w:val="0033266D"/>
    <w:rsid w:val="00332C63"/>
    <w:rsid w:val="00332C80"/>
    <w:rsid w:val="00332F8F"/>
    <w:rsid w:val="0033322D"/>
    <w:rsid w:val="00333E27"/>
    <w:rsid w:val="003340BE"/>
    <w:rsid w:val="00334242"/>
    <w:rsid w:val="00334615"/>
    <w:rsid w:val="003346D3"/>
    <w:rsid w:val="003348B2"/>
    <w:rsid w:val="0033490F"/>
    <w:rsid w:val="00334B28"/>
    <w:rsid w:val="00334CD1"/>
    <w:rsid w:val="00334E57"/>
    <w:rsid w:val="00334F7B"/>
    <w:rsid w:val="00335077"/>
    <w:rsid w:val="0033552E"/>
    <w:rsid w:val="0033559A"/>
    <w:rsid w:val="00335995"/>
    <w:rsid w:val="00335B55"/>
    <w:rsid w:val="00335EB2"/>
    <w:rsid w:val="00336358"/>
    <w:rsid w:val="0033651D"/>
    <w:rsid w:val="003366B9"/>
    <w:rsid w:val="0033673A"/>
    <w:rsid w:val="0033697F"/>
    <w:rsid w:val="00336989"/>
    <w:rsid w:val="00336B2E"/>
    <w:rsid w:val="00336E5C"/>
    <w:rsid w:val="00336F70"/>
    <w:rsid w:val="00337819"/>
    <w:rsid w:val="00337EDD"/>
    <w:rsid w:val="00337FD5"/>
    <w:rsid w:val="0034003E"/>
    <w:rsid w:val="00340273"/>
    <w:rsid w:val="003402A4"/>
    <w:rsid w:val="0034094C"/>
    <w:rsid w:val="00340B4F"/>
    <w:rsid w:val="00340C73"/>
    <w:rsid w:val="00340F20"/>
    <w:rsid w:val="00340F55"/>
    <w:rsid w:val="00341072"/>
    <w:rsid w:val="00341175"/>
    <w:rsid w:val="003413BA"/>
    <w:rsid w:val="0034167B"/>
    <w:rsid w:val="0034168E"/>
    <w:rsid w:val="00341757"/>
    <w:rsid w:val="003417E3"/>
    <w:rsid w:val="0034188A"/>
    <w:rsid w:val="003418E0"/>
    <w:rsid w:val="00341B1B"/>
    <w:rsid w:val="00341C08"/>
    <w:rsid w:val="003422B9"/>
    <w:rsid w:val="0034249B"/>
    <w:rsid w:val="003424EC"/>
    <w:rsid w:val="00342524"/>
    <w:rsid w:val="0034283A"/>
    <w:rsid w:val="00342876"/>
    <w:rsid w:val="00342968"/>
    <w:rsid w:val="003429C7"/>
    <w:rsid w:val="00342C06"/>
    <w:rsid w:val="00342C23"/>
    <w:rsid w:val="003431D4"/>
    <w:rsid w:val="0034323F"/>
    <w:rsid w:val="00343327"/>
    <w:rsid w:val="00343354"/>
    <w:rsid w:val="003433C5"/>
    <w:rsid w:val="00343818"/>
    <w:rsid w:val="00343968"/>
    <w:rsid w:val="00343A89"/>
    <w:rsid w:val="00343AFD"/>
    <w:rsid w:val="00343FB3"/>
    <w:rsid w:val="0034423B"/>
    <w:rsid w:val="00344663"/>
    <w:rsid w:val="00344C0B"/>
    <w:rsid w:val="00344F50"/>
    <w:rsid w:val="00345196"/>
    <w:rsid w:val="003453BB"/>
    <w:rsid w:val="003456B9"/>
    <w:rsid w:val="00345928"/>
    <w:rsid w:val="00345ACD"/>
    <w:rsid w:val="00345B09"/>
    <w:rsid w:val="00345C90"/>
    <w:rsid w:val="00346054"/>
    <w:rsid w:val="00346A4B"/>
    <w:rsid w:val="00346F03"/>
    <w:rsid w:val="00346F73"/>
    <w:rsid w:val="00346FBE"/>
    <w:rsid w:val="00347135"/>
    <w:rsid w:val="003473B2"/>
    <w:rsid w:val="003473C2"/>
    <w:rsid w:val="003475B7"/>
    <w:rsid w:val="003475EA"/>
    <w:rsid w:val="00347776"/>
    <w:rsid w:val="0034780F"/>
    <w:rsid w:val="00347814"/>
    <w:rsid w:val="003479CC"/>
    <w:rsid w:val="00347D65"/>
    <w:rsid w:val="00347F1D"/>
    <w:rsid w:val="0035015C"/>
    <w:rsid w:val="00350518"/>
    <w:rsid w:val="0035064E"/>
    <w:rsid w:val="003506F9"/>
    <w:rsid w:val="00350DD2"/>
    <w:rsid w:val="00350EAD"/>
    <w:rsid w:val="0035113B"/>
    <w:rsid w:val="00351D4E"/>
    <w:rsid w:val="00351F4F"/>
    <w:rsid w:val="00351F66"/>
    <w:rsid w:val="0035207B"/>
    <w:rsid w:val="00352147"/>
    <w:rsid w:val="00352352"/>
    <w:rsid w:val="00352411"/>
    <w:rsid w:val="0035267B"/>
    <w:rsid w:val="00352920"/>
    <w:rsid w:val="00352A47"/>
    <w:rsid w:val="0035308B"/>
    <w:rsid w:val="003531BB"/>
    <w:rsid w:val="003534EE"/>
    <w:rsid w:val="0035364B"/>
    <w:rsid w:val="00353768"/>
    <w:rsid w:val="003538F8"/>
    <w:rsid w:val="00353E50"/>
    <w:rsid w:val="00354319"/>
    <w:rsid w:val="00354A61"/>
    <w:rsid w:val="00354AB8"/>
    <w:rsid w:val="00354C42"/>
    <w:rsid w:val="00354F5F"/>
    <w:rsid w:val="00354FD0"/>
    <w:rsid w:val="00354FFB"/>
    <w:rsid w:val="0035508D"/>
    <w:rsid w:val="00356763"/>
    <w:rsid w:val="00356798"/>
    <w:rsid w:val="00356AFC"/>
    <w:rsid w:val="0035716B"/>
    <w:rsid w:val="003572E6"/>
    <w:rsid w:val="003574CC"/>
    <w:rsid w:val="00357573"/>
    <w:rsid w:val="00357576"/>
    <w:rsid w:val="00357713"/>
    <w:rsid w:val="0035778A"/>
    <w:rsid w:val="003578CE"/>
    <w:rsid w:val="00357900"/>
    <w:rsid w:val="0035792E"/>
    <w:rsid w:val="003579FE"/>
    <w:rsid w:val="00357B4B"/>
    <w:rsid w:val="00357F58"/>
    <w:rsid w:val="00360348"/>
    <w:rsid w:val="003604AF"/>
    <w:rsid w:val="0036098B"/>
    <w:rsid w:val="00360F95"/>
    <w:rsid w:val="00361094"/>
    <w:rsid w:val="003618E6"/>
    <w:rsid w:val="00361BD8"/>
    <w:rsid w:val="00361CF2"/>
    <w:rsid w:val="00361D15"/>
    <w:rsid w:val="00361D6F"/>
    <w:rsid w:val="00361EB9"/>
    <w:rsid w:val="00362269"/>
    <w:rsid w:val="003622D7"/>
    <w:rsid w:val="0036246A"/>
    <w:rsid w:val="00362B2E"/>
    <w:rsid w:val="00362BD3"/>
    <w:rsid w:val="00362DBD"/>
    <w:rsid w:val="00363107"/>
    <w:rsid w:val="00363120"/>
    <w:rsid w:val="00363781"/>
    <w:rsid w:val="00363AC8"/>
    <w:rsid w:val="00363BD5"/>
    <w:rsid w:val="00363C7F"/>
    <w:rsid w:val="00363E52"/>
    <w:rsid w:val="00364077"/>
    <w:rsid w:val="003642C6"/>
    <w:rsid w:val="003644F4"/>
    <w:rsid w:val="0036450B"/>
    <w:rsid w:val="003646EF"/>
    <w:rsid w:val="00364736"/>
    <w:rsid w:val="00364809"/>
    <w:rsid w:val="0036495B"/>
    <w:rsid w:val="00364DB9"/>
    <w:rsid w:val="0036500D"/>
    <w:rsid w:val="003653D6"/>
    <w:rsid w:val="00365749"/>
    <w:rsid w:val="00365BCC"/>
    <w:rsid w:val="00365C34"/>
    <w:rsid w:val="00365D8A"/>
    <w:rsid w:val="00365FFA"/>
    <w:rsid w:val="003660BA"/>
    <w:rsid w:val="00366261"/>
    <w:rsid w:val="0036640E"/>
    <w:rsid w:val="00366861"/>
    <w:rsid w:val="0036687F"/>
    <w:rsid w:val="00366D7A"/>
    <w:rsid w:val="00367022"/>
    <w:rsid w:val="00367966"/>
    <w:rsid w:val="00367B4C"/>
    <w:rsid w:val="00367C51"/>
    <w:rsid w:val="00367D33"/>
    <w:rsid w:val="00367F43"/>
    <w:rsid w:val="00367FFB"/>
    <w:rsid w:val="00370107"/>
    <w:rsid w:val="003702CB"/>
    <w:rsid w:val="0037033D"/>
    <w:rsid w:val="0037035B"/>
    <w:rsid w:val="00370441"/>
    <w:rsid w:val="00370543"/>
    <w:rsid w:val="0037062E"/>
    <w:rsid w:val="003709BA"/>
    <w:rsid w:val="00370B22"/>
    <w:rsid w:val="00370C22"/>
    <w:rsid w:val="00370DB3"/>
    <w:rsid w:val="00370EFF"/>
    <w:rsid w:val="00370FF7"/>
    <w:rsid w:val="0037136F"/>
    <w:rsid w:val="0037174F"/>
    <w:rsid w:val="00371A20"/>
    <w:rsid w:val="00371CB6"/>
    <w:rsid w:val="0037215B"/>
    <w:rsid w:val="003721FA"/>
    <w:rsid w:val="0037233D"/>
    <w:rsid w:val="0037291A"/>
    <w:rsid w:val="00372CB2"/>
    <w:rsid w:val="00372CE9"/>
    <w:rsid w:val="00372D5D"/>
    <w:rsid w:val="00372E57"/>
    <w:rsid w:val="00373267"/>
    <w:rsid w:val="0037329A"/>
    <w:rsid w:val="0037343F"/>
    <w:rsid w:val="00373734"/>
    <w:rsid w:val="00373B4B"/>
    <w:rsid w:val="00373BFE"/>
    <w:rsid w:val="00373E9A"/>
    <w:rsid w:val="00374022"/>
    <w:rsid w:val="003740F5"/>
    <w:rsid w:val="00374250"/>
    <w:rsid w:val="0037425F"/>
    <w:rsid w:val="003743EC"/>
    <w:rsid w:val="00374443"/>
    <w:rsid w:val="0037456C"/>
    <w:rsid w:val="00374828"/>
    <w:rsid w:val="0037487E"/>
    <w:rsid w:val="00374A3B"/>
    <w:rsid w:val="00374B56"/>
    <w:rsid w:val="00374D10"/>
    <w:rsid w:val="00374F09"/>
    <w:rsid w:val="00375382"/>
    <w:rsid w:val="00375825"/>
    <w:rsid w:val="003758C7"/>
    <w:rsid w:val="00375AA8"/>
    <w:rsid w:val="00375CA6"/>
    <w:rsid w:val="00376213"/>
    <w:rsid w:val="00376C3A"/>
    <w:rsid w:val="00376F05"/>
    <w:rsid w:val="0037702B"/>
    <w:rsid w:val="003773D9"/>
    <w:rsid w:val="003775C9"/>
    <w:rsid w:val="003779B7"/>
    <w:rsid w:val="00377E16"/>
    <w:rsid w:val="00377F35"/>
    <w:rsid w:val="00380230"/>
    <w:rsid w:val="003802C4"/>
    <w:rsid w:val="003806A3"/>
    <w:rsid w:val="00380783"/>
    <w:rsid w:val="003807A8"/>
    <w:rsid w:val="003808BC"/>
    <w:rsid w:val="00380CAA"/>
    <w:rsid w:val="0038121B"/>
    <w:rsid w:val="00381404"/>
    <w:rsid w:val="003815DC"/>
    <w:rsid w:val="003818EC"/>
    <w:rsid w:val="00381AE3"/>
    <w:rsid w:val="00381F38"/>
    <w:rsid w:val="0038246C"/>
    <w:rsid w:val="0038255B"/>
    <w:rsid w:val="00382561"/>
    <w:rsid w:val="00382763"/>
    <w:rsid w:val="00382B18"/>
    <w:rsid w:val="00382B5D"/>
    <w:rsid w:val="00382B67"/>
    <w:rsid w:val="00382C8B"/>
    <w:rsid w:val="0038301E"/>
    <w:rsid w:val="0038330F"/>
    <w:rsid w:val="00383410"/>
    <w:rsid w:val="00383556"/>
    <w:rsid w:val="0038367A"/>
    <w:rsid w:val="00383ADA"/>
    <w:rsid w:val="00383ADF"/>
    <w:rsid w:val="00383BF3"/>
    <w:rsid w:val="00383CAA"/>
    <w:rsid w:val="00383CDC"/>
    <w:rsid w:val="00383EE3"/>
    <w:rsid w:val="003843EF"/>
    <w:rsid w:val="0038451A"/>
    <w:rsid w:val="003845CB"/>
    <w:rsid w:val="00384629"/>
    <w:rsid w:val="0038473B"/>
    <w:rsid w:val="00384868"/>
    <w:rsid w:val="0038491F"/>
    <w:rsid w:val="00384A0C"/>
    <w:rsid w:val="00384F11"/>
    <w:rsid w:val="00385264"/>
    <w:rsid w:val="0038539D"/>
    <w:rsid w:val="003854B8"/>
    <w:rsid w:val="0038574B"/>
    <w:rsid w:val="00385771"/>
    <w:rsid w:val="003859AC"/>
    <w:rsid w:val="00385C89"/>
    <w:rsid w:val="00386078"/>
    <w:rsid w:val="00386111"/>
    <w:rsid w:val="0038632F"/>
    <w:rsid w:val="00386402"/>
    <w:rsid w:val="003864B1"/>
    <w:rsid w:val="00386520"/>
    <w:rsid w:val="003866DD"/>
    <w:rsid w:val="003869ED"/>
    <w:rsid w:val="00386C2D"/>
    <w:rsid w:val="00386F02"/>
    <w:rsid w:val="0038721C"/>
    <w:rsid w:val="00387272"/>
    <w:rsid w:val="00387401"/>
    <w:rsid w:val="0038746E"/>
    <w:rsid w:val="003874C1"/>
    <w:rsid w:val="003874F3"/>
    <w:rsid w:val="00387E8B"/>
    <w:rsid w:val="00390237"/>
    <w:rsid w:val="0039023E"/>
    <w:rsid w:val="0039047F"/>
    <w:rsid w:val="00390530"/>
    <w:rsid w:val="0039069F"/>
    <w:rsid w:val="003906D0"/>
    <w:rsid w:val="00390781"/>
    <w:rsid w:val="003907C2"/>
    <w:rsid w:val="003908DF"/>
    <w:rsid w:val="00390998"/>
    <w:rsid w:val="00390A15"/>
    <w:rsid w:val="00390D07"/>
    <w:rsid w:val="00390FB1"/>
    <w:rsid w:val="003910E8"/>
    <w:rsid w:val="00391249"/>
    <w:rsid w:val="00391E17"/>
    <w:rsid w:val="00391FE8"/>
    <w:rsid w:val="00392017"/>
    <w:rsid w:val="003921F4"/>
    <w:rsid w:val="00392258"/>
    <w:rsid w:val="00392279"/>
    <w:rsid w:val="003922AA"/>
    <w:rsid w:val="003926DB"/>
    <w:rsid w:val="00392859"/>
    <w:rsid w:val="0039292A"/>
    <w:rsid w:val="00392B8B"/>
    <w:rsid w:val="00392C95"/>
    <w:rsid w:val="003931DF"/>
    <w:rsid w:val="00393373"/>
    <w:rsid w:val="003936FC"/>
    <w:rsid w:val="00393828"/>
    <w:rsid w:val="00393844"/>
    <w:rsid w:val="0039396C"/>
    <w:rsid w:val="00393ADE"/>
    <w:rsid w:val="00393BA7"/>
    <w:rsid w:val="00393F2F"/>
    <w:rsid w:val="00393F64"/>
    <w:rsid w:val="003940F4"/>
    <w:rsid w:val="003945F6"/>
    <w:rsid w:val="0039461F"/>
    <w:rsid w:val="00394742"/>
    <w:rsid w:val="0039484C"/>
    <w:rsid w:val="003949E8"/>
    <w:rsid w:val="00394BC8"/>
    <w:rsid w:val="00394CB3"/>
    <w:rsid w:val="00395048"/>
    <w:rsid w:val="00395076"/>
    <w:rsid w:val="0039510B"/>
    <w:rsid w:val="00395297"/>
    <w:rsid w:val="0039546F"/>
    <w:rsid w:val="00395482"/>
    <w:rsid w:val="00395504"/>
    <w:rsid w:val="00395891"/>
    <w:rsid w:val="00395C64"/>
    <w:rsid w:val="00395DF9"/>
    <w:rsid w:val="0039620C"/>
    <w:rsid w:val="00396283"/>
    <w:rsid w:val="00396592"/>
    <w:rsid w:val="00396683"/>
    <w:rsid w:val="0039694F"/>
    <w:rsid w:val="00397155"/>
    <w:rsid w:val="003971CA"/>
    <w:rsid w:val="003971F1"/>
    <w:rsid w:val="00397315"/>
    <w:rsid w:val="00397589"/>
    <w:rsid w:val="00397767"/>
    <w:rsid w:val="003977C5"/>
    <w:rsid w:val="00397867"/>
    <w:rsid w:val="00397965"/>
    <w:rsid w:val="003979D6"/>
    <w:rsid w:val="00397A20"/>
    <w:rsid w:val="00397EE4"/>
    <w:rsid w:val="00397F92"/>
    <w:rsid w:val="003A0530"/>
    <w:rsid w:val="003A054A"/>
    <w:rsid w:val="003A05EE"/>
    <w:rsid w:val="003A0666"/>
    <w:rsid w:val="003A0A1F"/>
    <w:rsid w:val="003A0BB4"/>
    <w:rsid w:val="003A0DB4"/>
    <w:rsid w:val="003A10BE"/>
    <w:rsid w:val="003A14C1"/>
    <w:rsid w:val="003A160A"/>
    <w:rsid w:val="003A180A"/>
    <w:rsid w:val="003A183A"/>
    <w:rsid w:val="003A20BC"/>
    <w:rsid w:val="003A2194"/>
    <w:rsid w:val="003A22B3"/>
    <w:rsid w:val="003A2960"/>
    <w:rsid w:val="003A2A8E"/>
    <w:rsid w:val="003A2A98"/>
    <w:rsid w:val="003A2CDE"/>
    <w:rsid w:val="003A2F0C"/>
    <w:rsid w:val="003A3047"/>
    <w:rsid w:val="003A31CE"/>
    <w:rsid w:val="003A322F"/>
    <w:rsid w:val="003A3516"/>
    <w:rsid w:val="003A3E4B"/>
    <w:rsid w:val="003A3E7A"/>
    <w:rsid w:val="003A3F74"/>
    <w:rsid w:val="003A3F7D"/>
    <w:rsid w:val="003A3F9D"/>
    <w:rsid w:val="003A4111"/>
    <w:rsid w:val="003A41FB"/>
    <w:rsid w:val="003A43A8"/>
    <w:rsid w:val="003A43D4"/>
    <w:rsid w:val="003A4506"/>
    <w:rsid w:val="003A458F"/>
    <w:rsid w:val="003A4597"/>
    <w:rsid w:val="003A45DE"/>
    <w:rsid w:val="003A4833"/>
    <w:rsid w:val="003A48BF"/>
    <w:rsid w:val="003A4C3A"/>
    <w:rsid w:val="003A4CA9"/>
    <w:rsid w:val="003A50B3"/>
    <w:rsid w:val="003A5B95"/>
    <w:rsid w:val="003A5D11"/>
    <w:rsid w:val="003A5DC4"/>
    <w:rsid w:val="003A5E0F"/>
    <w:rsid w:val="003A6257"/>
    <w:rsid w:val="003A635D"/>
    <w:rsid w:val="003A6456"/>
    <w:rsid w:val="003A6620"/>
    <w:rsid w:val="003A697E"/>
    <w:rsid w:val="003A6CA4"/>
    <w:rsid w:val="003A6E2B"/>
    <w:rsid w:val="003A7014"/>
    <w:rsid w:val="003A719E"/>
    <w:rsid w:val="003A71BB"/>
    <w:rsid w:val="003A72B7"/>
    <w:rsid w:val="003A7B30"/>
    <w:rsid w:val="003A7C86"/>
    <w:rsid w:val="003A7D45"/>
    <w:rsid w:val="003A7F5C"/>
    <w:rsid w:val="003B0126"/>
    <w:rsid w:val="003B04B2"/>
    <w:rsid w:val="003B04B7"/>
    <w:rsid w:val="003B04DA"/>
    <w:rsid w:val="003B0A5F"/>
    <w:rsid w:val="003B0B45"/>
    <w:rsid w:val="003B0D24"/>
    <w:rsid w:val="003B0E9D"/>
    <w:rsid w:val="003B0EFA"/>
    <w:rsid w:val="003B0F9A"/>
    <w:rsid w:val="003B1137"/>
    <w:rsid w:val="003B1D1B"/>
    <w:rsid w:val="003B1F00"/>
    <w:rsid w:val="003B22C8"/>
    <w:rsid w:val="003B2AB2"/>
    <w:rsid w:val="003B2C65"/>
    <w:rsid w:val="003B332A"/>
    <w:rsid w:val="003B3539"/>
    <w:rsid w:val="003B37FC"/>
    <w:rsid w:val="003B39ED"/>
    <w:rsid w:val="003B3B37"/>
    <w:rsid w:val="003B3C0B"/>
    <w:rsid w:val="003B3CC3"/>
    <w:rsid w:val="003B41A8"/>
    <w:rsid w:val="003B41C4"/>
    <w:rsid w:val="003B425B"/>
    <w:rsid w:val="003B4540"/>
    <w:rsid w:val="003B45FE"/>
    <w:rsid w:val="003B472C"/>
    <w:rsid w:val="003B4798"/>
    <w:rsid w:val="003B492D"/>
    <w:rsid w:val="003B4A88"/>
    <w:rsid w:val="003B4D07"/>
    <w:rsid w:val="003B4E0B"/>
    <w:rsid w:val="003B4F32"/>
    <w:rsid w:val="003B4FF8"/>
    <w:rsid w:val="003B50BA"/>
    <w:rsid w:val="003B5433"/>
    <w:rsid w:val="003B54E3"/>
    <w:rsid w:val="003B54EE"/>
    <w:rsid w:val="003B5741"/>
    <w:rsid w:val="003B5989"/>
    <w:rsid w:val="003B5A57"/>
    <w:rsid w:val="003B5BC0"/>
    <w:rsid w:val="003B6171"/>
    <w:rsid w:val="003B62C7"/>
    <w:rsid w:val="003B63A7"/>
    <w:rsid w:val="003B64FD"/>
    <w:rsid w:val="003B6B40"/>
    <w:rsid w:val="003B6CB3"/>
    <w:rsid w:val="003B6E14"/>
    <w:rsid w:val="003B7238"/>
    <w:rsid w:val="003B728E"/>
    <w:rsid w:val="003B7322"/>
    <w:rsid w:val="003B73A8"/>
    <w:rsid w:val="003B7823"/>
    <w:rsid w:val="003B78E0"/>
    <w:rsid w:val="003B7A14"/>
    <w:rsid w:val="003B7B22"/>
    <w:rsid w:val="003B7C20"/>
    <w:rsid w:val="003B7CCB"/>
    <w:rsid w:val="003B7DA3"/>
    <w:rsid w:val="003B7EC2"/>
    <w:rsid w:val="003B7F2B"/>
    <w:rsid w:val="003B7F6D"/>
    <w:rsid w:val="003B7FAA"/>
    <w:rsid w:val="003C0008"/>
    <w:rsid w:val="003C0066"/>
    <w:rsid w:val="003C0083"/>
    <w:rsid w:val="003C0151"/>
    <w:rsid w:val="003C02A1"/>
    <w:rsid w:val="003C0380"/>
    <w:rsid w:val="003C0549"/>
    <w:rsid w:val="003C0E21"/>
    <w:rsid w:val="003C0E5A"/>
    <w:rsid w:val="003C109B"/>
    <w:rsid w:val="003C1566"/>
    <w:rsid w:val="003C168F"/>
    <w:rsid w:val="003C173F"/>
    <w:rsid w:val="003C18FA"/>
    <w:rsid w:val="003C1A76"/>
    <w:rsid w:val="003C1C13"/>
    <w:rsid w:val="003C1CEE"/>
    <w:rsid w:val="003C1E84"/>
    <w:rsid w:val="003C2102"/>
    <w:rsid w:val="003C258B"/>
    <w:rsid w:val="003C282E"/>
    <w:rsid w:val="003C2B6A"/>
    <w:rsid w:val="003C32B9"/>
    <w:rsid w:val="003C3429"/>
    <w:rsid w:val="003C38F9"/>
    <w:rsid w:val="003C3938"/>
    <w:rsid w:val="003C3D3F"/>
    <w:rsid w:val="003C41F7"/>
    <w:rsid w:val="003C46D4"/>
    <w:rsid w:val="003C49CF"/>
    <w:rsid w:val="003C4B16"/>
    <w:rsid w:val="003C4B98"/>
    <w:rsid w:val="003C4C6B"/>
    <w:rsid w:val="003C4D55"/>
    <w:rsid w:val="003C4D67"/>
    <w:rsid w:val="003C4E25"/>
    <w:rsid w:val="003C4EEB"/>
    <w:rsid w:val="003C54F5"/>
    <w:rsid w:val="003C571B"/>
    <w:rsid w:val="003C5CB7"/>
    <w:rsid w:val="003C5CE7"/>
    <w:rsid w:val="003C5D48"/>
    <w:rsid w:val="003C5F39"/>
    <w:rsid w:val="003C5F61"/>
    <w:rsid w:val="003C5FF4"/>
    <w:rsid w:val="003C6296"/>
    <w:rsid w:val="003C62E8"/>
    <w:rsid w:val="003C631D"/>
    <w:rsid w:val="003C635C"/>
    <w:rsid w:val="003C63B9"/>
    <w:rsid w:val="003C6757"/>
    <w:rsid w:val="003C6794"/>
    <w:rsid w:val="003C6925"/>
    <w:rsid w:val="003C6B94"/>
    <w:rsid w:val="003C6C98"/>
    <w:rsid w:val="003C6CD5"/>
    <w:rsid w:val="003C6D07"/>
    <w:rsid w:val="003C6D61"/>
    <w:rsid w:val="003C6F09"/>
    <w:rsid w:val="003C7083"/>
    <w:rsid w:val="003C7A72"/>
    <w:rsid w:val="003C7A75"/>
    <w:rsid w:val="003C7AAB"/>
    <w:rsid w:val="003C7B85"/>
    <w:rsid w:val="003C7C01"/>
    <w:rsid w:val="003C7CB9"/>
    <w:rsid w:val="003C7D91"/>
    <w:rsid w:val="003C7F1E"/>
    <w:rsid w:val="003D03BC"/>
    <w:rsid w:val="003D045E"/>
    <w:rsid w:val="003D04C2"/>
    <w:rsid w:val="003D055F"/>
    <w:rsid w:val="003D0633"/>
    <w:rsid w:val="003D0638"/>
    <w:rsid w:val="003D0B21"/>
    <w:rsid w:val="003D0BC0"/>
    <w:rsid w:val="003D0FA2"/>
    <w:rsid w:val="003D12D0"/>
    <w:rsid w:val="003D1328"/>
    <w:rsid w:val="003D1522"/>
    <w:rsid w:val="003D1740"/>
    <w:rsid w:val="003D1990"/>
    <w:rsid w:val="003D1CF0"/>
    <w:rsid w:val="003D1FDF"/>
    <w:rsid w:val="003D2133"/>
    <w:rsid w:val="003D21B3"/>
    <w:rsid w:val="003D221A"/>
    <w:rsid w:val="003D224F"/>
    <w:rsid w:val="003D2556"/>
    <w:rsid w:val="003D2642"/>
    <w:rsid w:val="003D26F1"/>
    <w:rsid w:val="003D27E1"/>
    <w:rsid w:val="003D2925"/>
    <w:rsid w:val="003D2A30"/>
    <w:rsid w:val="003D2AC0"/>
    <w:rsid w:val="003D2B01"/>
    <w:rsid w:val="003D2C14"/>
    <w:rsid w:val="003D2CEF"/>
    <w:rsid w:val="003D2D29"/>
    <w:rsid w:val="003D2FC4"/>
    <w:rsid w:val="003D346E"/>
    <w:rsid w:val="003D348D"/>
    <w:rsid w:val="003D3516"/>
    <w:rsid w:val="003D372B"/>
    <w:rsid w:val="003D3795"/>
    <w:rsid w:val="003D392B"/>
    <w:rsid w:val="003D3E22"/>
    <w:rsid w:val="003D3F1C"/>
    <w:rsid w:val="003D3FFE"/>
    <w:rsid w:val="003D44A0"/>
    <w:rsid w:val="003D45A4"/>
    <w:rsid w:val="003D4734"/>
    <w:rsid w:val="003D4825"/>
    <w:rsid w:val="003D4A1C"/>
    <w:rsid w:val="003D4A9B"/>
    <w:rsid w:val="003D4BE5"/>
    <w:rsid w:val="003D53CC"/>
    <w:rsid w:val="003D584A"/>
    <w:rsid w:val="003D58E3"/>
    <w:rsid w:val="003D58EE"/>
    <w:rsid w:val="003D5951"/>
    <w:rsid w:val="003D5ED5"/>
    <w:rsid w:val="003D61BA"/>
    <w:rsid w:val="003D61EF"/>
    <w:rsid w:val="003D620E"/>
    <w:rsid w:val="003D65BF"/>
    <w:rsid w:val="003D66B9"/>
    <w:rsid w:val="003D6A0F"/>
    <w:rsid w:val="003D6B69"/>
    <w:rsid w:val="003D6F94"/>
    <w:rsid w:val="003D7743"/>
    <w:rsid w:val="003D788A"/>
    <w:rsid w:val="003D7909"/>
    <w:rsid w:val="003D7B81"/>
    <w:rsid w:val="003D7D74"/>
    <w:rsid w:val="003D7E4D"/>
    <w:rsid w:val="003E045C"/>
    <w:rsid w:val="003E0937"/>
    <w:rsid w:val="003E0B24"/>
    <w:rsid w:val="003E0BCE"/>
    <w:rsid w:val="003E0BD9"/>
    <w:rsid w:val="003E0C49"/>
    <w:rsid w:val="003E0DF9"/>
    <w:rsid w:val="003E0E3D"/>
    <w:rsid w:val="003E0F17"/>
    <w:rsid w:val="003E0FA2"/>
    <w:rsid w:val="003E1359"/>
    <w:rsid w:val="003E13C1"/>
    <w:rsid w:val="003E1481"/>
    <w:rsid w:val="003E1704"/>
    <w:rsid w:val="003E1A66"/>
    <w:rsid w:val="003E1B1C"/>
    <w:rsid w:val="003E1BC2"/>
    <w:rsid w:val="003E1CF3"/>
    <w:rsid w:val="003E1DB2"/>
    <w:rsid w:val="003E1E5F"/>
    <w:rsid w:val="003E1EF4"/>
    <w:rsid w:val="003E2338"/>
    <w:rsid w:val="003E265C"/>
    <w:rsid w:val="003E2B07"/>
    <w:rsid w:val="003E2C76"/>
    <w:rsid w:val="003E2DFF"/>
    <w:rsid w:val="003E2ED7"/>
    <w:rsid w:val="003E3043"/>
    <w:rsid w:val="003E308B"/>
    <w:rsid w:val="003E30DA"/>
    <w:rsid w:val="003E31AF"/>
    <w:rsid w:val="003E31C2"/>
    <w:rsid w:val="003E35BE"/>
    <w:rsid w:val="003E369E"/>
    <w:rsid w:val="003E3F40"/>
    <w:rsid w:val="003E4086"/>
    <w:rsid w:val="003E48CA"/>
    <w:rsid w:val="003E4959"/>
    <w:rsid w:val="003E4CFB"/>
    <w:rsid w:val="003E4DAA"/>
    <w:rsid w:val="003E4F63"/>
    <w:rsid w:val="003E4F91"/>
    <w:rsid w:val="003E50AA"/>
    <w:rsid w:val="003E51FB"/>
    <w:rsid w:val="003E5333"/>
    <w:rsid w:val="003E53B0"/>
    <w:rsid w:val="003E54E3"/>
    <w:rsid w:val="003E57E0"/>
    <w:rsid w:val="003E5B14"/>
    <w:rsid w:val="003E5B5D"/>
    <w:rsid w:val="003E5BD5"/>
    <w:rsid w:val="003E5FB8"/>
    <w:rsid w:val="003E5FD6"/>
    <w:rsid w:val="003E6108"/>
    <w:rsid w:val="003E61EE"/>
    <w:rsid w:val="003E64BA"/>
    <w:rsid w:val="003E66FB"/>
    <w:rsid w:val="003E6C19"/>
    <w:rsid w:val="003E703A"/>
    <w:rsid w:val="003E71E8"/>
    <w:rsid w:val="003E72DC"/>
    <w:rsid w:val="003E7773"/>
    <w:rsid w:val="003E77AC"/>
    <w:rsid w:val="003E77FE"/>
    <w:rsid w:val="003E78BF"/>
    <w:rsid w:val="003E79E2"/>
    <w:rsid w:val="003E7A54"/>
    <w:rsid w:val="003E7D72"/>
    <w:rsid w:val="003E7EFC"/>
    <w:rsid w:val="003E7F46"/>
    <w:rsid w:val="003F026A"/>
    <w:rsid w:val="003F026D"/>
    <w:rsid w:val="003F032E"/>
    <w:rsid w:val="003F03DF"/>
    <w:rsid w:val="003F0874"/>
    <w:rsid w:val="003F0A15"/>
    <w:rsid w:val="003F0BA2"/>
    <w:rsid w:val="003F105C"/>
    <w:rsid w:val="003F1263"/>
    <w:rsid w:val="003F1391"/>
    <w:rsid w:val="003F1960"/>
    <w:rsid w:val="003F1BA2"/>
    <w:rsid w:val="003F2044"/>
    <w:rsid w:val="003F2218"/>
    <w:rsid w:val="003F24CF"/>
    <w:rsid w:val="003F25FE"/>
    <w:rsid w:val="003F2B2C"/>
    <w:rsid w:val="003F2DE5"/>
    <w:rsid w:val="003F301F"/>
    <w:rsid w:val="003F329F"/>
    <w:rsid w:val="003F3819"/>
    <w:rsid w:val="003F3944"/>
    <w:rsid w:val="003F3EE7"/>
    <w:rsid w:val="003F3EFD"/>
    <w:rsid w:val="003F3F0B"/>
    <w:rsid w:val="003F3F4B"/>
    <w:rsid w:val="003F42BC"/>
    <w:rsid w:val="003F483B"/>
    <w:rsid w:val="003F4920"/>
    <w:rsid w:val="003F4C03"/>
    <w:rsid w:val="003F4C18"/>
    <w:rsid w:val="003F50A3"/>
    <w:rsid w:val="003F530E"/>
    <w:rsid w:val="003F5396"/>
    <w:rsid w:val="003F56FE"/>
    <w:rsid w:val="003F581D"/>
    <w:rsid w:val="003F59E7"/>
    <w:rsid w:val="003F5A05"/>
    <w:rsid w:val="003F5BD1"/>
    <w:rsid w:val="003F5CF1"/>
    <w:rsid w:val="003F5F7A"/>
    <w:rsid w:val="003F64C7"/>
    <w:rsid w:val="003F6612"/>
    <w:rsid w:val="003F6A93"/>
    <w:rsid w:val="003F704C"/>
    <w:rsid w:val="003F715E"/>
    <w:rsid w:val="003F7215"/>
    <w:rsid w:val="003F726A"/>
    <w:rsid w:val="003F744F"/>
    <w:rsid w:val="003F748D"/>
    <w:rsid w:val="003F7565"/>
    <w:rsid w:val="003F798C"/>
    <w:rsid w:val="003F7A3C"/>
    <w:rsid w:val="003F7C2F"/>
    <w:rsid w:val="003F7DA7"/>
    <w:rsid w:val="003F7F5F"/>
    <w:rsid w:val="003F7F9E"/>
    <w:rsid w:val="003F7FE7"/>
    <w:rsid w:val="004001C0"/>
    <w:rsid w:val="00400977"/>
    <w:rsid w:val="00400A56"/>
    <w:rsid w:val="00400A72"/>
    <w:rsid w:val="00400B1C"/>
    <w:rsid w:val="004010B8"/>
    <w:rsid w:val="004011DF"/>
    <w:rsid w:val="004012E5"/>
    <w:rsid w:val="00401397"/>
    <w:rsid w:val="00401620"/>
    <w:rsid w:val="0040182E"/>
    <w:rsid w:val="004019BC"/>
    <w:rsid w:val="00401A02"/>
    <w:rsid w:val="00401BE2"/>
    <w:rsid w:val="00401D19"/>
    <w:rsid w:val="00401E5D"/>
    <w:rsid w:val="00401F36"/>
    <w:rsid w:val="0040220E"/>
    <w:rsid w:val="00402224"/>
    <w:rsid w:val="0040227F"/>
    <w:rsid w:val="00402517"/>
    <w:rsid w:val="0040275A"/>
    <w:rsid w:val="004028B9"/>
    <w:rsid w:val="0040294D"/>
    <w:rsid w:val="00402A6F"/>
    <w:rsid w:val="00402C5C"/>
    <w:rsid w:val="00402CD9"/>
    <w:rsid w:val="00402F55"/>
    <w:rsid w:val="00402FFC"/>
    <w:rsid w:val="00403114"/>
    <w:rsid w:val="004037E4"/>
    <w:rsid w:val="004037FF"/>
    <w:rsid w:val="004038F9"/>
    <w:rsid w:val="004039FF"/>
    <w:rsid w:val="00403B43"/>
    <w:rsid w:val="00403E43"/>
    <w:rsid w:val="004041B4"/>
    <w:rsid w:val="004042E8"/>
    <w:rsid w:val="00404BC0"/>
    <w:rsid w:val="00404C12"/>
    <w:rsid w:val="00404CED"/>
    <w:rsid w:val="00404D47"/>
    <w:rsid w:val="00404FEE"/>
    <w:rsid w:val="004051B5"/>
    <w:rsid w:val="004052A3"/>
    <w:rsid w:val="00405717"/>
    <w:rsid w:val="00405948"/>
    <w:rsid w:val="00405DFB"/>
    <w:rsid w:val="00405EF7"/>
    <w:rsid w:val="00405FC3"/>
    <w:rsid w:val="00406001"/>
    <w:rsid w:val="004060EA"/>
    <w:rsid w:val="0040610A"/>
    <w:rsid w:val="00406188"/>
    <w:rsid w:val="0040622C"/>
    <w:rsid w:val="0040652E"/>
    <w:rsid w:val="0040658D"/>
    <w:rsid w:val="004065E9"/>
    <w:rsid w:val="00406808"/>
    <w:rsid w:val="00406888"/>
    <w:rsid w:val="004068AA"/>
    <w:rsid w:val="00406A0A"/>
    <w:rsid w:val="00406A15"/>
    <w:rsid w:val="00406AD0"/>
    <w:rsid w:val="00406DE7"/>
    <w:rsid w:val="00406E3E"/>
    <w:rsid w:val="00406E4F"/>
    <w:rsid w:val="00406F45"/>
    <w:rsid w:val="00406F52"/>
    <w:rsid w:val="004070FD"/>
    <w:rsid w:val="004075B2"/>
    <w:rsid w:val="004076B2"/>
    <w:rsid w:val="00407887"/>
    <w:rsid w:val="00407C5B"/>
    <w:rsid w:val="00407D16"/>
    <w:rsid w:val="00407DC0"/>
    <w:rsid w:val="00407DEE"/>
    <w:rsid w:val="00407E83"/>
    <w:rsid w:val="00407F8A"/>
    <w:rsid w:val="00407F8C"/>
    <w:rsid w:val="00407FCD"/>
    <w:rsid w:val="004101BA"/>
    <w:rsid w:val="00410237"/>
    <w:rsid w:val="004103D0"/>
    <w:rsid w:val="00410B81"/>
    <w:rsid w:val="00410CF5"/>
    <w:rsid w:val="00410DC0"/>
    <w:rsid w:val="00410E05"/>
    <w:rsid w:val="00410FEF"/>
    <w:rsid w:val="00411115"/>
    <w:rsid w:val="004115FC"/>
    <w:rsid w:val="0041166E"/>
    <w:rsid w:val="00411C29"/>
    <w:rsid w:val="00411D71"/>
    <w:rsid w:val="00411E6E"/>
    <w:rsid w:val="00411F25"/>
    <w:rsid w:val="00412448"/>
    <w:rsid w:val="004126CE"/>
    <w:rsid w:val="00412B14"/>
    <w:rsid w:val="00412D73"/>
    <w:rsid w:val="00413506"/>
    <w:rsid w:val="004138DE"/>
    <w:rsid w:val="00413A07"/>
    <w:rsid w:val="00413AB8"/>
    <w:rsid w:val="00413CAE"/>
    <w:rsid w:val="00413D3D"/>
    <w:rsid w:val="004141BD"/>
    <w:rsid w:val="004142DA"/>
    <w:rsid w:val="004143B1"/>
    <w:rsid w:val="00414889"/>
    <w:rsid w:val="00414BBD"/>
    <w:rsid w:val="00414BCB"/>
    <w:rsid w:val="00414E63"/>
    <w:rsid w:val="004152EC"/>
    <w:rsid w:val="004153F3"/>
    <w:rsid w:val="00415549"/>
    <w:rsid w:val="00415719"/>
    <w:rsid w:val="00415890"/>
    <w:rsid w:val="00415961"/>
    <w:rsid w:val="00415D0C"/>
    <w:rsid w:val="00415E82"/>
    <w:rsid w:val="00415F04"/>
    <w:rsid w:val="004160C4"/>
    <w:rsid w:val="0041639B"/>
    <w:rsid w:val="00416493"/>
    <w:rsid w:val="0041649E"/>
    <w:rsid w:val="00416679"/>
    <w:rsid w:val="00416772"/>
    <w:rsid w:val="00416875"/>
    <w:rsid w:val="00416D45"/>
    <w:rsid w:val="00417069"/>
    <w:rsid w:val="004175DE"/>
    <w:rsid w:val="004177A7"/>
    <w:rsid w:val="00417AC4"/>
    <w:rsid w:val="00417B4F"/>
    <w:rsid w:val="00417BB4"/>
    <w:rsid w:val="00417D9D"/>
    <w:rsid w:val="00417F1D"/>
    <w:rsid w:val="00417F97"/>
    <w:rsid w:val="0042004A"/>
    <w:rsid w:val="004200D3"/>
    <w:rsid w:val="0042070C"/>
    <w:rsid w:val="0042080F"/>
    <w:rsid w:val="00420AAE"/>
    <w:rsid w:val="00420CB9"/>
    <w:rsid w:val="0042105E"/>
    <w:rsid w:val="00421219"/>
    <w:rsid w:val="00421475"/>
    <w:rsid w:val="00422095"/>
    <w:rsid w:val="004220D0"/>
    <w:rsid w:val="00422174"/>
    <w:rsid w:val="00422270"/>
    <w:rsid w:val="004226C1"/>
    <w:rsid w:val="0042270A"/>
    <w:rsid w:val="00422894"/>
    <w:rsid w:val="004228AF"/>
    <w:rsid w:val="00422B94"/>
    <w:rsid w:val="00422E12"/>
    <w:rsid w:val="004230A1"/>
    <w:rsid w:val="0042330A"/>
    <w:rsid w:val="00423680"/>
    <w:rsid w:val="004236C9"/>
    <w:rsid w:val="00423784"/>
    <w:rsid w:val="00423B35"/>
    <w:rsid w:val="00423BBA"/>
    <w:rsid w:val="004240CF"/>
    <w:rsid w:val="004240E0"/>
    <w:rsid w:val="00424535"/>
    <w:rsid w:val="00424656"/>
    <w:rsid w:val="00424786"/>
    <w:rsid w:val="00424836"/>
    <w:rsid w:val="004249E1"/>
    <w:rsid w:val="004250CA"/>
    <w:rsid w:val="004253E5"/>
    <w:rsid w:val="00425485"/>
    <w:rsid w:val="004255D8"/>
    <w:rsid w:val="00425670"/>
    <w:rsid w:val="00425767"/>
    <w:rsid w:val="004257DD"/>
    <w:rsid w:val="00425931"/>
    <w:rsid w:val="00425AE5"/>
    <w:rsid w:val="00425B99"/>
    <w:rsid w:val="0042607C"/>
    <w:rsid w:val="004261ED"/>
    <w:rsid w:val="0042628F"/>
    <w:rsid w:val="004267F6"/>
    <w:rsid w:val="00426888"/>
    <w:rsid w:val="00426B7F"/>
    <w:rsid w:val="00426CB4"/>
    <w:rsid w:val="004271D3"/>
    <w:rsid w:val="00427708"/>
    <w:rsid w:val="00427A8A"/>
    <w:rsid w:val="00427D62"/>
    <w:rsid w:val="00427F66"/>
    <w:rsid w:val="00427F77"/>
    <w:rsid w:val="00427FD1"/>
    <w:rsid w:val="0043013C"/>
    <w:rsid w:val="004304AD"/>
    <w:rsid w:val="0043058D"/>
    <w:rsid w:val="00430617"/>
    <w:rsid w:val="00430A97"/>
    <w:rsid w:val="00430C40"/>
    <w:rsid w:val="0043102F"/>
    <w:rsid w:val="00431079"/>
    <w:rsid w:val="00431260"/>
    <w:rsid w:val="0043150F"/>
    <w:rsid w:val="004317AD"/>
    <w:rsid w:val="0043197A"/>
    <w:rsid w:val="00431AAE"/>
    <w:rsid w:val="00431B35"/>
    <w:rsid w:val="00431D7B"/>
    <w:rsid w:val="00431EC2"/>
    <w:rsid w:val="00432061"/>
    <w:rsid w:val="00432260"/>
    <w:rsid w:val="00432564"/>
    <w:rsid w:val="00432725"/>
    <w:rsid w:val="0043287D"/>
    <w:rsid w:val="004329D4"/>
    <w:rsid w:val="00432A92"/>
    <w:rsid w:val="0043309A"/>
    <w:rsid w:val="00433371"/>
    <w:rsid w:val="0043355C"/>
    <w:rsid w:val="00433606"/>
    <w:rsid w:val="004339BB"/>
    <w:rsid w:val="00433D27"/>
    <w:rsid w:val="00434017"/>
    <w:rsid w:val="004342B1"/>
    <w:rsid w:val="004342EB"/>
    <w:rsid w:val="0043453C"/>
    <w:rsid w:val="00434555"/>
    <w:rsid w:val="00434636"/>
    <w:rsid w:val="00434692"/>
    <w:rsid w:val="004347C4"/>
    <w:rsid w:val="00434889"/>
    <w:rsid w:val="00434CF5"/>
    <w:rsid w:val="00435499"/>
    <w:rsid w:val="004358F9"/>
    <w:rsid w:val="00435DD8"/>
    <w:rsid w:val="00435DED"/>
    <w:rsid w:val="00435ECC"/>
    <w:rsid w:val="0043652C"/>
    <w:rsid w:val="00436531"/>
    <w:rsid w:val="004369D2"/>
    <w:rsid w:val="00436B3B"/>
    <w:rsid w:val="00436C4C"/>
    <w:rsid w:val="00436F90"/>
    <w:rsid w:val="00437033"/>
    <w:rsid w:val="00437075"/>
    <w:rsid w:val="00437263"/>
    <w:rsid w:val="0043742B"/>
    <w:rsid w:val="0043752D"/>
    <w:rsid w:val="00437569"/>
    <w:rsid w:val="0043771E"/>
    <w:rsid w:val="00437736"/>
    <w:rsid w:val="0043776F"/>
    <w:rsid w:val="00437BE1"/>
    <w:rsid w:val="00437F89"/>
    <w:rsid w:val="004400ED"/>
    <w:rsid w:val="004401F1"/>
    <w:rsid w:val="00440216"/>
    <w:rsid w:val="00440297"/>
    <w:rsid w:val="004405EF"/>
    <w:rsid w:val="00440B82"/>
    <w:rsid w:val="00440EE6"/>
    <w:rsid w:val="00440F33"/>
    <w:rsid w:val="004410F6"/>
    <w:rsid w:val="00441122"/>
    <w:rsid w:val="0044129B"/>
    <w:rsid w:val="00441381"/>
    <w:rsid w:val="004415F8"/>
    <w:rsid w:val="0044173B"/>
    <w:rsid w:val="00441798"/>
    <w:rsid w:val="004419BC"/>
    <w:rsid w:val="00441A9B"/>
    <w:rsid w:val="00441AAA"/>
    <w:rsid w:val="00441B9E"/>
    <w:rsid w:val="00441C48"/>
    <w:rsid w:val="00441C7B"/>
    <w:rsid w:val="00441D42"/>
    <w:rsid w:val="00441EDE"/>
    <w:rsid w:val="00441FEF"/>
    <w:rsid w:val="004421C9"/>
    <w:rsid w:val="0044238F"/>
    <w:rsid w:val="00442709"/>
    <w:rsid w:val="0044273A"/>
    <w:rsid w:val="00442768"/>
    <w:rsid w:val="00442B88"/>
    <w:rsid w:val="00442C7E"/>
    <w:rsid w:val="00442D64"/>
    <w:rsid w:val="00442FC1"/>
    <w:rsid w:val="004433FB"/>
    <w:rsid w:val="00443959"/>
    <w:rsid w:val="004439F3"/>
    <w:rsid w:val="00443AA2"/>
    <w:rsid w:val="00443B4E"/>
    <w:rsid w:val="00443B60"/>
    <w:rsid w:val="00443D03"/>
    <w:rsid w:val="00443D6F"/>
    <w:rsid w:val="00443DAE"/>
    <w:rsid w:val="00443DFD"/>
    <w:rsid w:val="00444017"/>
    <w:rsid w:val="00444023"/>
    <w:rsid w:val="0044405D"/>
    <w:rsid w:val="004442CD"/>
    <w:rsid w:val="004444BF"/>
    <w:rsid w:val="004446A4"/>
    <w:rsid w:val="004446B4"/>
    <w:rsid w:val="0044470A"/>
    <w:rsid w:val="00444E0D"/>
    <w:rsid w:val="00444E23"/>
    <w:rsid w:val="004453C0"/>
    <w:rsid w:val="00445579"/>
    <w:rsid w:val="00445633"/>
    <w:rsid w:val="00445CD5"/>
    <w:rsid w:val="00445DDB"/>
    <w:rsid w:val="00445E15"/>
    <w:rsid w:val="0044696A"/>
    <w:rsid w:val="00446B99"/>
    <w:rsid w:val="00446F43"/>
    <w:rsid w:val="004470FA"/>
    <w:rsid w:val="00447136"/>
    <w:rsid w:val="0044718E"/>
    <w:rsid w:val="00447323"/>
    <w:rsid w:val="00447361"/>
    <w:rsid w:val="00447494"/>
    <w:rsid w:val="00447910"/>
    <w:rsid w:val="00447EEC"/>
    <w:rsid w:val="00447F10"/>
    <w:rsid w:val="00450237"/>
    <w:rsid w:val="0045039F"/>
    <w:rsid w:val="0045073B"/>
    <w:rsid w:val="0045075F"/>
    <w:rsid w:val="00450B00"/>
    <w:rsid w:val="004511FD"/>
    <w:rsid w:val="0045154E"/>
    <w:rsid w:val="00451591"/>
    <w:rsid w:val="004516CF"/>
    <w:rsid w:val="00451781"/>
    <w:rsid w:val="00451DD6"/>
    <w:rsid w:val="0045240D"/>
    <w:rsid w:val="0045247D"/>
    <w:rsid w:val="004527E8"/>
    <w:rsid w:val="0045286D"/>
    <w:rsid w:val="004529B3"/>
    <w:rsid w:val="00452A06"/>
    <w:rsid w:val="00452B43"/>
    <w:rsid w:val="00452BAE"/>
    <w:rsid w:val="00452EAC"/>
    <w:rsid w:val="00452EF1"/>
    <w:rsid w:val="0045302A"/>
    <w:rsid w:val="004532F0"/>
    <w:rsid w:val="004534A9"/>
    <w:rsid w:val="00453731"/>
    <w:rsid w:val="004537C7"/>
    <w:rsid w:val="00453918"/>
    <w:rsid w:val="00453A08"/>
    <w:rsid w:val="00453A43"/>
    <w:rsid w:val="00453A69"/>
    <w:rsid w:val="00453AC2"/>
    <w:rsid w:val="00453B68"/>
    <w:rsid w:val="00453E69"/>
    <w:rsid w:val="00453E9B"/>
    <w:rsid w:val="00453FF4"/>
    <w:rsid w:val="00454328"/>
    <w:rsid w:val="00454544"/>
    <w:rsid w:val="004547C7"/>
    <w:rsid w:val="004547D5"/>
    <w:rsid w:val="004548AB"/>
    <w:rsid w:val="0045492B"/>
    <w:rsid w:val="00454A18"/>
    <w:rsid w:val="00454A9D"/>
    <w:rsid w:val="00454C2E"/>
    <w:rsid w:val="00454D06"/>
    <w:rsid w:val="004551D1"/>
    <w:rsid w:val="004553D9"/>
    <w:rsid w:val="0045541A"/>
    <w:rsid w:val="004557D6"/>
    <w:rsid w:val="00456591"/>
    <w:rsid w:val="004568D0"/>
    <w:rsid w:val="0045693C"/>
    <w:rsid w:val="00456C48"/>
    <w:rsid w:val="00456D60"/>
    <w:rsid w:val="00456FC9"/>
    <w:rsid w:val="00457539"/>
    <w:rsid w:val="0045761A"/>
    <w:rsid w:val="00457A71"/>
    <w:rsid w:val="00460109"/>
    <w:rsid w:val="0046042C"/>
    <w:rsid w:val="00460586"/>
    <w:rsid w:val="00460975"/>
    <w:rsid w:val="0046099D"/>
    <w:rsid w:val="0046099F"/>
    <w:rsid w:val="00460AC8"/>
    <w:rsid w:val="00461111"/>
    <w:rsid w:val="00461133"/>
    <w:rsid w:val="0046167A"/>
    <w:rsid w:val="004618E8"/>
    <w:rsid w:val="0046199E"/>
    <w:rsid w:val="00461AAB"/>
    <w:rsid w:val="00461AC5"/>
    <w:rsid w:val="00461ADF"/>
    <w:rsid w:val="004623E0"/>
    <w:rsid w:val="00462506"/>
    <w:rsid w:val="00462548"/>
    <w:rsid w:val="0046289A"/>
    <w:rsid w:val="00462C7D"/>
    <w:rsid w:val="00462EB0"/>
    <w:rsid w:val="00462F2F"/>
    <w:rsid w:val="00462F4C"/>
    <w:rsid w:val="00463175"/>
    <w:rsid w:val="00463320"/>
    <w:rsid w:val="0046351A"/>
    <w:rsid w:val="004637EF"/>
    <w:rsid w:val="00463ADD"/>
    <w:rsid w:val="00463B12"/>
    <w:rsid w:val="00463DB0"/>
    <w:rsid w:val="004641AF"/>
    <w:rsid w:val="00464293"/>
    <w:rsid w:val="00464366"/>
    <w:rsid w:val="0046445C"/>
    <w:rsid w:val="00464585"/>
    <w:rsid w:val="004646DD"/>
    <w:rsid w:val="00464861"/>
    <w:rsid w:val="00464865"/>
    <w:rsid w:val="004648E4"/>
    <w:rsid w:val="00464B21"/>
    <w:rsid w:val="00464C05"/>
    <w:rsid w:val="00464EA2"/>
    <w:rsid w:val="00464FC8"/>
    <w:rsid w:val="004650B7"/>
    <w:rsid w:val="0046541D"/>
    <w:rsid w:val="004655B3"/>
    <w:rsid w:val="0046581E"/>
    <w:rsid w:val="00465C54"/>
    <w:rsid w:val="00465C81"/>
    <w:rsid w:val="00465FC7"/>
    <w:rsid w:val="0046605E"/>
    <w:rsid w:val="00466272"/>
    <w:rsid w:val="0046645F"/>
    <w:rsid w:val="00466D64"/>
    <w:rsid w:val="004672C9"/>
    <w:rsid w:val="004673CF"/>
    <w:rsid w:val="0046749A"/>
    <w:rsid w:val="00467858"/>
    <w:rsid w:val="0046790A"/>
    <w:rsid w:val="00467C25"/>
    <w:rsid w:val="00467F81"/>
    <w:rsid w:val="0047040A"/>
    <w:rsid w:val="00470A3C"/>
    <w:rsid w:val="00470AE3"/>
    <w:rsid w:val="00470C6A"/>
    <w:rsid w:val="00470E8C"/>
    <w:rsid w:val="00470F80"/>
    <w:rsid w:val="00470FF6"/>
    <w:rsid w:val="00471132"/>
    <w:rsid w:val="0047176B"/>
    <w:rsid w:val="00471A8F"/>
    <w:rsid w:val="00471AE7"/>
    <w:rsid w:val="00471C78"/>
    <w:rsid w:val="00472026"/>
    <w:rsid w:val="004721D8"/>
    <w:rsid w:val="00472B2D"/>
    <w:rsid w:val="00472B42"/>
    <w:rsid w:val="00472BBA"/>
    <w:rsid w:val="00472BCB"/>
    <w:rsid w:val="00472BE8"/>
    <w:rsid w:val="00472C12"/>
    <w:rsid w:val="00472E23"/>
    <w:rsid w:val="0047320E"/>
    <w:rsid w:val="0047367F"/>
    <w:rsid w:val="00473A5D"/>
    <w:rsid w:val="00473D59"/>
    <w:rsid w:val="00473E08"/>
    <w:rsid w:val="00473E3E"/>
    <w:rsid w:val="00473EF9"/>
    <w:rsid w:val="0047436F"/>
    <w:rsid w:val="00474866"/>
    <w:rsid w:val="0047492F"/>
    <w:rsid w:val="00474B11"/>
    <w:rsid w:val="00474B6E"/>
    <w:rsid w:val="00474EA3"/>
    <w:rsid w:val="00475023"/>
    <w:rsid w:val="00475083"/>
    <w:rsid w:val="0047522F"/>
    <w:rsid w:val="004752C6"/>
    <w:rsid w:val="004755A9"/>
    <w:rsid w:val="00475B86"/>
    <w:rsid w:val="00475E52"/>
    <w:rsid w:val="00475FA5"/>
    <w:rsid w:val="004762C8"/>
    <w:rsid w:val="00476360"/>
    <w:rsid w:val="0047661C"/>
    <w:rsid w:val="00476738"/>
    <w:rsid w:val="004769D8"/>
    <w:rsid w:val="00476A46"/>
    <w:rsid w:val="00476B12"/>
    <w:rsid w:val="00476C82"/>
    <w:rsid w:val="00476FA3"/>
    <w:rsid w:val="0047705E"/>
    <w:rsid w:val="0047706E"/>
    <w:rsid w:val="00477281"/>
    <w:rsid w:val="00477359"/>
    <w:rsid w:val="0047735C"/>
    <w:rsid w:val="004777DC"/>
    <w:rsid w:val="00477911"/>
    <w:rsid w:val="004779D8"/>
    <w:rsid w:val="00477C18"/>
    <w:rsid w:val="00477EED"/>
    <w:rsid w:val="00477FEF"/>
    <w:rsid w:val="00480038"/>
    <w:rsid w:val="00480146"/>
    <w:rsid w:val="00480361"/>
    <w:rsid w:val="0048052A"/>
    <w:rsid w:val="0048098C"/>
    <w:rsid w:val="00480B9A"/>
    <w:rsid w:val="00480CB6"/>
    <w:rsid w:val="00480FE5"/>
    <w:rsid w:val="0048113F"/>
    <w:rsid w:val="00481586"/>
    <w:rsid w:val="004815BA"/>
    <w:rsid w:val="00481867"/>
    <w:rsid w:val="00481874"/>
    <w:rsid w:val="004819D9"/>
    <w:rsid w:val="00481A58"/>
    <w:rsid w:val="00481D11"/>
    <w:rsid w:val="004822F3"/>
    <w:rsid w:val="00482346"/>
    <w:rsid w:val="004823F6"/>
    <w:rsid w:val="00482545"/>
    <w:rsid w:val="00482720"/>
    <w:rsid w:val="00482792"/>
    <w:rsid w:val="00482A22"/>
    <w:rsid w:val="00482A30"/>
    <w:rsid w:val="00482BDF"/>
    <w:rsid w:val="00482CAE"/>
    <w:rsid w:val="00482ECE"/>
    <w:rsid w:val="00483046"/>
    <w:rsid w:val="00483555"/>
    <w:rsid w:val="004835B1"/>
    <w:rsid w:val="0048369A"/>
    <w:rsid w:val="00483784"/>
    <w:rsid w:val="004839FC"/>
    <w:rsid w:val="00483C6D"/>
    <w:rsid w:val="00483D1F"/>
    <w:rsid w:val="00483FA8"/>
    <w:rsid w:val="00484023"/>
    <w:rsid w:val="004842F7"/>
    <w:rsid w:val="0048435F"/>
    <w:rsid w:val="00484638"/>
    <w:rsid w:val="00484691"/>
    <w:rsid w:val="00484750"/>
    <w:rsid w:val="004849D8"/>
    <w:rsid w:val="00484A15"/>
    <w:rsid w:val="00484AAA"/>
    <w:rsid w:val="00484E52"/>
    <w:rsid w:val="00485021"/>
    <w:rsid w:val="0048552D"/>
    <w:rsid w:val="00485A5A"/>
    <w:rsid w:val="00485C0A"/>
    <w:rsid w:val="00485CDD"/>
    <w:rsid w:val="00485F3B"/>
    <w:rsid w:val="00486411"/>
    <w:rsid w:val="00486514"/>
    <w:rsid w:val="00486636"/>
    <w:rsid w:val="00486957"/>
    <w:rsid w:val="004869EB"/>
    <w:rsid w:val="00486AEC"/>
    <w:rsid w:val="00486B3A"/>
    <w:rsid w:val="00486CE6"/>
    <w:rsid w:val="00486D1C"/>
    <w:rsid w:val="00486DFB"/>
    <w:rsid w:val="00486FB8"/>
    <w:rsid w:val="00487079"/>
    <w:rsid w:val="00487195"/>
    <w:rsid w:val="004872AC"/>
    <w:rsid w:val="004875AD"/>
    <w:rsid w:val="00487689"/>
    <w:rsid w:val="00487761"/>
    <w:rsid w:val="004878D0"/>
    <w:rsid w:val="004879EF"/>
    <w:rsid w:val="004902EA"/>
    <w:rsid w:val="0049065F"/>
    <w:rsid w:val="0049067E"/>
    <w:rsid w:val="004909EC"/>
    <w:rsid w:val="004914BB"/>
    <w:rsid w:val="0049153B"/>
    <w:rsid w:val="004915F7"/>
    <w:rsid w:val="00491758"/>
    <w:rsid w:val="00491850"/>
    <w:rsid w:val="004918FD"/>
    <w:rsid w:val="00491B3A"/>
    <w:rsid w:val="00491E49"/>
    <w:rsid w:val="00492027"/>
    <w:rsid w:val="00492078"/>
    <w:rsid w:val="004920C2"/>
    <w:rsid w:val="00492261"/>
    <w:rsid w:val="00492294"/>
    <w:rsid w:val="004926D0"/>
    <w:rsid w:val="004928E1"/>
    <w:rsid w:val="004929C6"/>
    <w:rsid w:val="00492A87"/>
    <w:rsid w:val="00492AA4"/>
    <w:rsid w:val="00492E3B"/>
    <w:rsid w:val="00492EEC"/>
    <w:rsid w:val="004934F6"/>
    <w:rsid w:val="00493778"/>
    <w:rsid w:val="00493F41"/>
    <w:rsid w:val="004942E2"/>
    <w:rsid w:val="00494674"/>
    <w:rsid w:val="0049469E"/>
    <w:rsid w:val="004948E3"/>
    <w:rsid w:val="00494A5A"/>
    <w:rsid w:val="00494C78"/>
    <w:rsid w:val="00494DAF"/>
    <w:rsid w:val="00495268"/>
    <w:rsid w:val="004952DF"/>
    <w:rsid w:val="00495A54"/>
    <w:rsid w:val="00495BFB"/>
    <w:rsid w:val="00495C27"/>
    <w:rsid w:val="00495D20"/>
    <w:rsid w:val="00495D34"/>
    <w:rsid w:val="00495D5A"/>
    <w:rsid w:val="00495DE2"/>
    <w:rsid w:val="004963A9"/>
    <w:rsid w:val="0049644F"/>
    <w:rsid w:val="004964A0"/>
    <w:rsid w:val="0049666D"/>
    <w:rsid w:val="0049669B"/>
    <w:rsid w:val="004967AF"/>
    <w:rsid w:val="00496800"/>
    <w:rsid w:val="00496AB8"/>
    <w:rsid w:val="00496D8A"/>
    <w:rsid w:val="00496D8F"/>
    <w:rsid w:val="00497334"/>
    <w:rsid w:val="004973B4"/>
    <w:rsid w:val="00497B81"/>
    <w:rsid w:val="004A02D9"/>
    <w:rsid w:val="004A038B"/>
    <w:rsid w:val="004A047D"/>
    <w:rsid w:val="004A072C"/>
    <w:rsid w:val="004A07BB"/>
    <w:rsid w:val="004A07FB"/>
    <w:rsid w:val="004A0813"/>
    <w:rsid w:val="004A0D6B"/>
    <w:rsid w:val="004A0DD4"/>
    <w:rsid w:val="004A1173"/>
    <w:rsid w:val="004A123A"/>
    <w:rsid w:val="004A142B"/>
    <w:rsid w:val="004A1560"/>
    <w:rsid w:val="004A1738"/>
    <w:rsid w:val="004A18D2"/>
    <w:rsid w:val="004A1E3D"/>
    <w:rsid w:val="004A1E86"/>
    <w:rsid w:val="004A1EF1"/>
    <w:rsid w:val="004A1FB3"/>
    <w:rsid w:val="004A221B"/>
    <w:rsid w:val="004A2271"/>
    <w:rsid w:val="004A2414"/>
    <w:rsid w:val="004A26AA"/>
    <w:rsid w:val="004A287C"/>
    <w:rsid w:val="004A2995"/>
    <w:rsid w:val="004A2A88"/>
    <w:rsid w:val="004A317B"/>
    <w:rsid w:val="004A3536"/>
    <w:rsid w:val="004A3AE3"/>
    <w:rsid w:val="004A3F51"/>
    <w:rsid w:val="004A431C"/>
    <w:rsid w:val="004A44A4"/>
    <w:rsid w:val="004A461C"/>
    <w:rsid w:val="004A462D"/>
    <w:rsid w:val="004A481C"/>
    <w:rsid w:val="004A4869"/>
    <w:rsid w:val="004A49EE"/>
    <w:rsid w:val="004A4CD2"/>
    <w:rsid w:val="004A4D39"/>
    <w:rsid w:val="004A506A"/>
    <w:rsid w:val="004A51E6"/>
    <w:rsid w:val="004A53B8"/>
    <w:rsid w:val="004A540F"/>
    <w:rsid w:val="004A5699"/>
    <w:rsid w:val="004A58B9"/>
    <w:rsid w:val="004A5931"/>
    <w:rsid w:val="004A5B4A"/>
    <w:rsid w:val="004A5C17"/>
    <w:rsid w:val="004A5DC6"/>
    <w:rsid w:val="004A618F"/>
    <w:rsid w:val="004A619B"/>
    <w:rsid w:val="004A63B2"/>
    <w:rsid w:val="004A6B56"/>
    <w:rsid w:val="004A6C84"/>
    <w:rsid w:val="004A6FD3"/>
    <w:rsid w:val="004A70DA"/>
    <w:rsid w:val="004A7292"/>
    <w:rsid w:val="004A7296"/>
    <w:rsid w:val="004A7723"/>
    <w:rsid w:val="004A7D8D"/>
    <w:rsid w:val="004A7DC8"/>
    <w:rsid w:val="004B02DF"/>
    <w:rsid w:val="004B05D0"/>
    <w:rsid w:val="004B103C"/>
    <w:rsid w:val="004B146C"/>
    <w:rsid w:val="004B170C"/>
    <w:rsid w:val="004B1A14"/>
    <w:rsid w:val="004B1E36"/>
    <w:rsid w:val="004B20DC"/>
    <w:rsid w:val="004B21B0"/>
    <w:rsid w:val="004B24A5"/>
    <w:rsid w:val="004B2517"/>
    <w:rsid w:val="004B2B57"/>
    <w:rsid w:val="004B2CBB"/>
    <w:rsid w:val="004B2D25"/>
    <w:rsid w:val="004B2F44"/>
    <w:rsid w:val="004B300E"/>
    <w:rsid w:val="004B3282"/>
    <w:rsid w:val="004B346D"/>
    <w:rsid w:val="004B3747"/>
    <w:rsid w:val="004B37CE"/>
    <w:rsid w:val="004B3848"/>
    <w:rsid w:val="004B398D"/>
    <w:rsid w:val="004B3C2D"/>
    <w:rsid w:val="004B422F"/>
    <w:rsid w:val="004B4364"/>
    <w:rsid w:val="004B46E2"/>
    <w:rsid w:val="004B4747"/>
    <w:rsid w:val="004B4DB0"/>
    <w:rsid w:val="004B4E25"/>
    <w:rsid w:val="004B5224"/>
    <w:rsid w:val="004B55EA"/>
    <w:rsid w:val="004B5837"/>
    <w:rsid w:val="004B5D6F"/>
    <w:rsid w:val="004B603D"/>
    <w:rsid w:val="004B619A"/>
    <w:rsid w:val="004B6582"/>
    <w:rsid w:val="004B660A"/>
    <w:rsid w:val="004B68DF"/>
    <w:rsid w:val="004B6A51"/>
    <w:rsid w:val="004B6CC2"/>
    <w:rsid w:val="004B6DCC"/>
    <w:rsid w:val="004B6E72"/>
    <w:rsid w:val="004B7073"/>
    <w:rsid w:val="004B7220"/>
    <w:rsid w:val="004B7751"/>
    <w:rsid w:val="004B7A23"/>
    <w:rsid w:val="004B7A28"/>
    <w:rsid w:val="004B7B41"/>
    <w:rsid w:val="004B7CE4"/>
    <w:rsid w:val="004B7D1A"/>
    <w:rsid w:val="004B7D62"/>
    <w:rsid w:val="004B7E90"/>
    <w:rsid w:val="004C01C0"/>
    <w:rsid w:val="004C038A"/>
    <w:rsid w:val="004C041F"/>
    <w:rsid w:val="004C053E"/>
    <w:rsid w:val="004C0778"/>
    <w:rsid w:val="004C094F"/>
    <w:rsid w:val="004C0A20"/>
    <w:rsid w:val="004C0A9E"/>
    <w:rsid w:val="004C0B86"/>
    <w:rsid w:val="004C0CA8"/>
    <w:rsid w:val="004C0D46"/>
    <w:rsid w:val="004C0DBC"/>
    <w:rsid w:val="004C0E28"/>
    <w:rsid w:val="004C0FD9"/>
    <w:rsid w:val="004C1220"/>
    <w:rsid w:val="004C1390"/>
    <w:rsid w:val="004C1417"/>
    <w:rsid w:val="004C1526"/>
    <w:rsid w:val="004C18CB"/>
    <w:rsid w:val="004C19E1"/>
    <w:rsid w:val="004C1A9F"/>
    <w:rsid w:val="004C1AF5"/>
    <w:rsid w:val="004C1B79"/>
    <w:rsid w:val="004C1C07"/>
    <w:rsid w:val="004C1D89"/>
    <w:rsid w:val="004C1D9B"/>
    <w:rsid w:val="004C1E2B"/>
    <w:rsid w:val="004C1E48"/>
    <w:rsid w:val="004C217C"/>
    <w:rsid w:val="004C22F1"/>
    <w:rsid w:val="004C286A"/>
    <w:rsid w:val="004C29AD"/>
    <w:rsid w:val="004C29D5"/>
    <w:rsid w:val="004C2AA9"/>
    <w:rsid w:val="004C2B2D"/>
    <w:rsid w:val="004C2C90"/>
    <w:rsid w:val="004C326B"/>
    <w:rsid w:val="004C3480"/>
    <w:rsid w:val="004C37FC"/>
    <w:rsid w:val="004C3C79"/>
    <w:rsid w:val="004C3DCD"/>
    <w:rsid w:val="004C4033"/>
    <w:rsid w:val="004C41E7"/>
    <w:rsid w:val="004C428A"/>
    <w:rsid w:val="004C45C2"/>
    <w:rsid w:val="004C4762"/>
    <w:rsid w:val="004C4985"/>
    <w:rsid w:val="004C4D07"/>
    <w:rsid w:val="004C5066"/>
    <w:rsid w:val="004C50BA"/>
    <w:rsid w:val="004C5197"/>
    <w:rsid w:val="004C528A"/>
    <w:rsid w:val="004C5298"/>
    <w:rsid w:val="004C5706"/>
    <w:rsid w:val="004C5A4C"/>
    <w:rsid w:val="004C60D2"/>
    <w:rsid w:val="004C62E0"/>
    <w:rsid w:val="004C6687"/>
    <w:rsid w:val="004C676B"/>
    <w:rsid w:val="004C6898"/>
    <w:rsid w:val="004C69C8"/>
    <w:rsid w:val="004C69E1"/>
    <w:rsid w:val="004C69F8"/>
    <w:rsid w:val="004C6B09"/>
    <w:rsid w:val="004C6E82"/>
    <w:rsid w:val="004C714A"/>
    <w:rsid w:val="004C715D"/>
    <w:rsid w:val="004C7254"/>
    <w:rsid w:val="004C7324"/>
    <w:rsid w:val="004C7526"/>
    <w:rsid w:val="004C7710"/>
    <w:rsid w:val="004C7742"/>
    <w:rsid w:val="004C7778"/>
    <w:rsid w:val="004C7803"/>
    <w:rsid w:val="004C79D2"/>
    <w:rsid w:val="004C7A14"/>
    <w:rsid w:val="004C7D02"/>
    <w:rsid w:val="004C7E37"/>
    <w:rsid w:val="004C7F9D"/>
    <w:rsid w:val="004D0002"/>
    <w:rsid w:val="004D006E"/>
    <w:rsid w:val="004D00DD"/>
    <w:rsid w:val="004D02A3"/>
    <w:rsid w:val="004D03EC"/>
    <w:rsid w:val="004D057F"/>
    <w:rsid w:val="004D0775"/>
    <w:rsid w:val="004D0992"/>
    <w:rsid w:val="004D0BAC"/>
    <w:rsid w:val="004D0BF1"/>
    <w:rsid w:val="004D0D00"/>
    <w:rsid w:val="004D0E34"/>
    <w:rsid w:val="004D14CA"/>
    <w:rsid w:val="004D14D3"/>
    <w:rsid w:val="004D1BF2"/>
    <w:rsid w:val="004D1E38"/>
    <w:rsid w:val="004D2534"/>
    <w:rsid w:val="004D262E"/>
    <w:rsid w:val="004D29FE"/>
    <w:rsid w:val="004D2A95"/>
    <w:rsid w:val="004D2E1E"/>
    <w:rsid w:val="004D35CB"/>
    <w:rsid w:val="004D3F43"/>
    <w:rsid w:val="004D3F8E"/>
    <w:rsid w:val="004D444A"/>
    <w:rsid w:val="004D4889"/>
    <w:rsid w:val="004D4AF8"/>
    <w:rsid w:val="004D4B86"/>
    <w:rsid w:val="004D57F1"/>
    <w:rsid w:val="004D57FC"/>
    <w:rsid w:val="004D5F89"/>
    <w:rsid w:val="004D605E"/>
    <w:rsid w:val="004D60FC"/>
    <w:rsid w:val="004D62E7"/>
    <w:rsid w:val="004D6403"/>
    <w:rsid w:val="004D6539"/>
    <w:rsid w:val="004D66B6"/>
    <w:rsid w:val="004D68B9"/>
    <w:rsid w:val="004D691A"/>
    <w:rsid w:val="004D6935"/>
    <w:rsid w:val="004D706A"/>
    <w:rsid w:val="004D7159"/>
    <w:rsid w:val="004D7196"/>
    <w:rsid w:val="004D71BA"/>
    <w:rsid w:val="004D727B"/>
    <w:rsid w:val="004D72B5"/>
    <w:rsid w:val="004D74F5"/>
    <w:rsid w:val="004D7638"/>
    <w:rsid w:val="004D7865"/>
    <w:rsid w:val="004D78B7"/>
    <w:rsid w:val="004D78E9"/>
    <w:rsid w:val="004D7A33"/>
    <w:rsid w:val="004D7B2C"/>
    <w:rsid w:val="004D7D43"/>
    <w:rsid w:val="004D7FB1"/>
    <w:rsid w:val="004E05DE"/>
    <w:rsid w:val="004E0741"/>
    <w:rsid w:val="004E0AD5"/>
    <w:rsid w:val="004E0BB7"/>
    <w:rsid w:val="004E0C48"/>
    <w:rsid w:val="004E0CBF"/>
    <w:rsid w:val="004E1035"/>
    <w:rsid w:val="004E10B2"/>
    <w:rsid w:val="004E139F"/>
    <w:rsid w:val="004E13D8"/>
    <w:rsid w:val="004E154B"/>
    <w:rsid w:val="004E1896"/>
    <w:rsid w:val="004E1A8A"/>
    <w:rsid w:val="004E1D5B"/>
    <w:rsid w:val="004E1E02"/>
    <w:rsid w:val="004E1F1C"/>
    <w:rsid w:val="004E1F35"/>
    <w:rsid w:val="004E233C"/>
    <w:rsid w:val="004E24A9"/>
    <w:rsid w:val="004E25A0"/>
    <w:rsid w:val="004E26D9"/>
    <w:rsid w:val="004E2C1E"/>
    <w:rsid w:val="004E2C68"/>
    <w:rsid w:val="004E2DE6"/>
    <w:rsid w:val="004E2E15"/>
    <w:rsid w:val="004E2F9F"/>
    <w:rsid w:val="004E328F"/>
    <w:rsid w:val="004E3368"/>
    <w:rsid w:val="004E3607"/>
    <w:rsid w:val="004E36DD"/>
    <w:rsid w:val="004E38D7"/>
    <w:rsid w:val="004E3FAD"/>
    <w:rsid w:val="004E4307"/>
    <w:rsid w:val="004E4388"/>
    <w:rsid w:val="004E43AB"/>
    <w:rsid w:val="004E4420"/>
    <w:rsid w:val="004E4890"/>
    <w:rsid w:val="004E49C2"/>
    <w:rsid w:val="004E4CFC"/>
    <w:rsid w:val="004E4E11"/>
    <w:rsid w:val="004E50AB"/>
    <w:rsid w:val="004E5656"/>
    <w:rsid w:val="004E5983"/>
    <w:rsid w:val="004E59DB"/>
    <w:rsid w:val="004E5A32"/>
    <w:rsid w:val="004E5C70"/>
    <w:rsid w:val="004E5C97"/>
    <w:rsid w:val="004E605E"/>
    <w:rsid w:val="004E60FC"/>
    <w:rsid w:val="004E6151"/>
    <w:rsid w:val="004E647E"/>
    <w:rsid w:val="004E65B7"/>
    <w:rsid w:val="004E6941"/>
    <w:rsid w:val="004E6B06"/>
    <w:rsid w:val="004E7174"/>
    <w:rsid w:val="004E73CC"/>
    <w:rsid w:val="004E7401"/>
    <w:rsid w:val="004E77F4"/>
    <w:rsid w:val="004E78E8"/>
    <w:rsid w:val="004E7B88"/>
    <w:rsid w:val="004F0160"/>
    <w:rsid w:val="004F0188"/>
    <w:rsid w:val="004F056C"/>
    <w:rsid w:val="004F066B"/>
    <w:rsid w:val="004F0681"/>
    <w:rsid w:val="004F07BF"/>
    <w:rsid w:val="004F08E2"/>
    <w:rsid w:val="004F098D"/>
    <w:rsid w:val="004F0AE5"/>
    <w:rsid w:val="004F0BD6"/>
    <w:rsid w:val="004F0D72"/>
    <w:rsid w:val="004F11B3"/>
    <w:rsid w:val="004F1444"/>
    <w:rsid w:val="004F1487"/>
    <w:rsid w:val="004F14F1"/>
    <w:rsid w:val="004F16DC"/>
    <w:rsid w:val="004F1849"/>
    <w:rsid w:val="004F1928"/>
    <w:rsid w:val="004F19F1"/>
    <w:rsid w:val="004F1A80"/>
    <w:rsid w:val="004F1B54"/>
    <w:rsid w:val="004F1B75"/>
    <w:rsid w:val="004F1C54"/>
    <w:rsid w:val="004F1F59"/>
    <w:rsid w:val="004F2AE1"/>
    <w:rsid w:val="004F2B10"/>
    <w:rsid w:val="004F2BAC"/>
    <w:rsid w:val="004F2CCA"/>
    <w:rsid w:val="004F2D36"/>
    <w:rsid w:val="004F2E13"/>
    <w:rsid w:val="004F2ED5"/>
    <w:rsid w:val="004F3099"/>
    <w:rsid w:val="004F30E6"/>
    <w:rsid w:val="004F3365"/>
    <w:rsid w:val="004F3587"/>
    <w:rsid w:val="004F3607"/>
    <w:rsid w:val="004F3798"/>
    <w:rsid w:val="004F3A01"/>
    <w:rsid w:val="004F3B7C"/>
    <w:rsid w:val="004F432D"/>
    <w:rsid w:val="004F45D2"/>
    <w:rsid w:val="004F4BC3"/>
    <w:rsid w:val="004F4BD9"/>
    <w:rsid w:val="004F4C08"/>
    <w:rsid w:val="004F52BA"/>
    <w:rsid w:val="004F5584"/>
    <w:rsid w:val="004F5772"/>
    <w:rsid w:val="004F5861"/>
    <w:rsid w:val="004F5A05"/>
    <w:rsid w:val="004F5A5B"/>
    <w:rsid w:val="004F5BF7"/>
    <w:rsid w:val="004F5C6A"/>
    <w:rsid w:val="004F5E60"/>
    <w:rsid w:val="004F6009"/>
    <w:rsid w:val="004F6889"/>
    <w:rsid w:val="004F695F"/>
    <w:rsid w:val="004F6A44"/>
    <w:rsid w:val="004F6B4A"/>
    <w:rsid w:val="004F6B9D"/>
    <w:rsid w:val="004F6BB5"/>
    <w:rsid w:val="004F6D2E"/>
    <w:rsid w:val="004F713C"/>
    <w:rsid w:val="004F7207"/>
    <w:rsid w:val="004F724A"/>
    <w:rsid w:val="004F72F8"/>
    <w:rsid w:val="004F7440"/>
    <w:rsid w:val="004F76C4"/>
    <w:rsid w:val="004F76E3"/>
    <w:rsid w:val="004F79FB"/>
    <w:rsid w:val="004F7DBA"/>
    <w:rsid w:val="004F7FBE"/>
    <w:rsid w:val="00500022"/>
    <w:rsid w:val="0050003C"/>
    <w:rsid w:val="005000E3"/>
    <w:rsid w:val="005006B7"/>
    <w:rsid w:val="00500D9E"/>
    <w:rsid w:val="00500F03"/>
    <w:rsid w:val="00500FBD"/>
    <w:rsid w:val="005010DF"/>
    <w:rsid w:val="0050131D"/>
    <w:rsid w:val="005013F1"/>
    <w:rsid w:val="005015A7"/>
    <w:rsid w:val="0050184B"/>
    <w:rsid w:val="00501852"/>
    <w:rsid w:val="00501B2E"/>
    <w:rsid w:val="00501C43"/>
    <w:rsid w:val="00501D9B"/>
    <w:rsid w:val="00501DAD"/>
    <w:rsid w:val="00502199"/>
    <w:rsid w:val="00502335"/>
    <w:rsid w:val="00502969"/>
    <w:rsid w:val="00502D47"/>
    <w:rsid w:val="00502D59"/>
    <w:rsid w:val="00502FEE"/>
    <w:rsid w:val="005036E5"/>
    <w:rsid w:val="00503AFA"/>
    <w:rsid w:val="00503B38"/>
    <w:rsid w:val="00503EC4"/>
    <w:rsid w:val="00503F41"/>
    <w:rsid w:val="005042AD"/>
    <w:rsid w:val="00504432"/>
    <w:rsid w:val="005045FE"/>
    <w:rsid w:val="005047B1"/>
    <w:rsid w:val="00504A0F"/>
    <w:rsid w:val="00504F0C"/>
    <w:rsid w:val="00504F3D"/>
    <w:rsid w:val="00504FD4"/>
    <w:rsid w:val="005053A4"/>
    <w:rsid w:val="00505590"/>
    <w:rsid w:val="00505CEF"/>
    <w:rsid w:val="00505DAB"/>
    <w:rsid w:val="00505E83"/>
    <w:rsid w:val="005060DA"/>
    <w:rsid w:val="005060EC"/>
    <w:rsid w:val="0050655F"/>
    <w:rsid w:val="005067AD"/>
    <w:rsid w:val="00506882"/>
    <w:rsid w:val="00506BDC"/>
    <w:rsid w:val="00506DA3"/>
    <w:rsid w:val="00506E78"/>
    <w:rsid w:val="00506F86"/>
    <w:rsid w:val="00507181"/>
    <w:rsid w:val="005072D6"/>
    <w:rsid w:val="0050771A"/>
    <w:rsid w:val="005079D7"/>
    <w:rsid w:val="00507AE4"/>
    <w:rsid w:val="00507C2E"/>
    <w:rsid w:val="0051038B"/>
    <w:rsid w:val="00510A34"/>
    <w:rsid w:val="00510B92"/>
    <w:rsid w:val="00510D6C"/>
    <w:rsid w:val="00510D8E"/>
    <w:rsid w:val="005114BC"/>
    <w:rsid w:val="00511963"/>
    <w:rsid w:val="00511984"/>
    <w:rsid w:val="00511A2C"/>
    <w:rsid w:val="00511AEC"/>
    <w:rsid w:val="00511B20"/>
    <w:rsid w:val="00511C21"/>
    <w:rsid w:val="0051203B"/>
    <w:rsid w:val="0051253E"/>
    <w:rsid w:val="00512544"/>
    <w:rsid w:val="00512B17"/>
    <w:rsid w:val="00512B6F"/>
    <w:rsid w:val="00512C27"/>
    <w:rsid w:val="00512F77"/>
    <w:rsid w:val="00512F88"/>
    <w:rsid w:val="00512F92"/>
    <w:rsid w:val="00513054"/>
    <w:rsid w:val="0051311D"/>
    <w:rsid w:val="0051322C"/>
    <w:rsid w:val="005134DE"/>
    <w:rsid w:val="0051352C"/>
    <w:rsid w:val="005136E3"/>
    <w:rsid w:val="00513705"/>
    <w:rsid w:val="005138BF"/>
    <w:rsid w:val="00513C68"/>
    <w:rsid w:val="00513D66"/>
    <w:rsid w:val="00514091"/>
    <w:rsid w:val="0051454A"/>
    <w:rsid w:val="00514569"/>
    <w:rsid w:val="0051471E"/>
    <w:rsid w:val="005149CB"/>
    <w:rsid w:val="00514A4E"/>
    <w:rsid w:val="00514C9E"/>
    <w:rsid w:val="00514F48"/>
    <w:rsid w:val="0051517E"/>
    <w:rsid w:val="00515233"/>
    <w:rsid w:val="005154C0"/>
    <w:rsid w:val="005157A7"/>
    <w:rsid w:val="00515A12"/>
    <w:rsid w:val="00515A65"/>
    <w:rsid w:val="00515C09"/>
    <w:rsid w:val="00515C1C"/>
    <w:rsid w:val="00515DCA"/>
    <w:rsid w:val="00515E31"/>
    <w:rsid w:val="00515F68"/>
    <w:rsid w:val="00516017"/>
    <w:rsid w:val="0051638A"/>
    <w:rsid w:val="0051665C"/>
    <w:rsid w:val="005167E4"/>
    <w:rsid w:val="00516846"/>
    <w:rsid w:val="0051694F"/>
    <w:rsid w:val="00516B33"/>
    <w:rsid w:val="00516CD1"/>
    <w:rsid w:val="00516EE9"/>
    <w:rsid w:val="00516F3A"/>
    <w:rsid w:val="005176D1"/>
    <w:rsid w:val="00517A3B"/>
    <w:rsid w:val="00517AE7"/>
    <w:rsid w:val="00517C17"/>
    <w:rsid w:val="00517C28"/>
    <w:rsid w:val="00517FF2"/>
    <w:rsid w:val="0052021E"/>
    <w:rsid w:val="0052034A"/>
    <w:rsid w:val="0052041B"/>
    <w:rsid w:val="00520512"/>
    <w:rsid w:val="005206C7"/>
    <w:rsid w:val="00520A59"/>
    <w:rsid w:val="00520B03"/>
    <w:rsid w:val="00521028"/>
    <w:rsid w:val="0052128B"/>
    <w:rsid w:val="005214E3"/>
    <w:rsid w:val="005215C1"/>
    <w:rsid w:val="005216EB"/>
    <w:rsid w:val="00521A36"/>
    <w:rsid w:val="00521CA0"/>
    <w:rsid w:val="00521D21"/>
    <w:rsid w:val="00521EF0"/>
    <w:rsid w:val="00522014"/>
    <w:rsid w:val="00522028"/>
    <w:rsid w:val="0052220A"/>
    <w:rsid w:val="0052246D"/>
    <w:rsid w:val="0052297B"/>
    <w:rsid w:val="00522A04"/>
    <w:rsid w:val="00522B21"/>
    <w:rsid w:val="00522CDC"/>
    <w:rsid w:val="00522EBB"/>
    <w:rsid w:val="00522F86"/>
    <w:rsid w:val="00522FC0"/>
    <w:rsid w:val="0052310B"/>
    <w:rsid w:val="00523170"/>
    <w:rsid w:val="005231C4"/>
    <w:rsid w:val="005231F6"/>
    <w:rsid w:val="00523293"/>
    <w:rsid w:val="00523489"/>
    <w:rsid w:val="00523624"/>
    <w:rsid w:val="00523635"/>
    <w:rsid w:val="00523CD1"/>
    <w:rsid w:val="005241A5"/>
    <w:rsid w:val="00524218"/>
    <w:rsid w:val="0052436C"/>
    <w:rsid w:val="00524431"/>
    <w:rsid w:val="0052446E"/>
    <w:rsid w:val="00524812"/>
    <w:rsid w:val="00524A54"/>
    <w:rsid w:val="00524A6D"/>
    <w:rsid w:val="00524CE2"/>
    <w:rsid w:val="00525084"/>
    <w:rsid w:val="0052550F"/>
    <w:rsid w:val="00525974"/>
    <w:rsid w:val="00525A18"/>
    <w:rsid w:val="00525A38"/>
    <w:rsid w:val="00525EBC"/>
    <w:rsid w:val="00525FFD"/>
    <w:rsid w:val="0052602B"/>
    <w:rsid w:val="0052619F"/>
    <w:rsid w:val="00526465"/>
    <w:rsid w:val="005266C6"/>
    <w:rsid w:val="00526A03"/>
    <w:rsid w:val="00526C87"/>
    <w:rsid w:val="00526D12"/>
    <w:rsid w:val="005273D4"/>
    <w:rsid w:val="00527464"/>
    <w:rsid w:val="0052751F"/>
    <w:rsid w:val="00527669"/>
    <w:rsid w:val="00527710"/>
    <w:rsid w:val="00527742"/>
    <w:rsid w:val="00527D45"/>
    <w:rsid w:val="0053018B"/>
    <w:rsid w:val="005302E7"/>
    <w:rsid w:val="005303D7"/>
    <w:rsid w:val="0053054C"/>
    <w:rsid w:val="00530632"/>
    <w:rsid w:val="005309B6"/>
    <w:rsid w:val="00530CF7"/>
    <w:rsid w:val="00530D56"/>
    <w:rsid w:val="00531123"/>
    <w:rsid w:val="005311D5"/>
    <w:rsid w:val="00531250"/>
    <w:rsid w:val="005312A3"/>
    <w:rsid w:val="00531782"/>
    <w:rsid w:val="00531AAC"/>
    <w:rsid w:val="00531D15"/>
    <w:rsid w:val="00531F98"/>
    <w:rsid w:val="00531FBC"/>
    <w:rsid w:val="00532023"/>
    <w:rsid w:val="0053202D"/>
    <w:rsid w:val="005322E7"/>
    <w:rsid w:val="0053250C"/>
    <w:rsid w:val="00532C14"/>
    <w:rsid w:val="00532C9E"/>
    <w:rsid w:val="00533106"/>
    <w:rsid w:val="00533210"/>
    <w:rsid w:val="0053342D"/>
    <w:rsid w:val="005334D3"/>
    <w:rsid w:val="005337FD"/>
    <w:rsid w:val="005338DC"/>
    <w:rsid w:val="00533CD8"/>
    <w:rsid w:val="005341E2"/>
    <w:rsid w:val="0053423C"/>
    <w:rsid w:val="0053424D"/>
    <w:rsid w:val="0053432E"/>
    <w:rsid w:val="005343BE"/>
    <w:rsid w:val="005346A5"/>
    <w:rsid w:val="00534954"/>
    <w:rsid w:val="00534BC9"/>
    <w:rsid w:val="00534D1F"/>
    <w:rsid w:val="00534E76"/>
    <w:rsid w:val="00534F51"/>
    <w:rsid w:val="0053502C"/>
    <w:rsid w:val="005350FF"/>
    <w:rsid w:val="00535183"/>
    <w:rsid w:val="0053518A"/>
    <w:rsid w:val="00535343"/>
    <w:rsid w:val="00535359"/>
    <w:rsid w:val="005353BA"/>
    <w:rsid w:val="00535965"/>
    <w:rsid w:val="00535CE2"/>
    <w:rsid w:val="00535DBD"/>
    <w:rsid w:val="00536099"/>
    <w:rsid w:val="005364E6"/>
    <w:rsid w:val="00536DF2"/>
    <w:rsid w:val="00536FB7"/>
    <w:rsid w:val="00536FFC"/>
    <w:rsid w:val="0053702F"/>
    <w:rsid w:val="005371C1"/>
    <w:rsid w:val="0053720A"/>
    <w:rsid w:val="005372AD"/>
    <w:rsid w:val="00537306"/>
    <w:rsid w:val="00537346"/>
    <w:rsid w:val="005374BA"/>
    <w:rsid w:val="0053761F"/>
    <w:rsid w:val="00537868"/>
    <w:rsid w:val="0053793E"/>
    <w:rsid w:val="00537CD7"/>
    <w:rsid w:val="005402E9"/>
    <w:rsid w:val="005404B4"/>
    <w:rsid w:val="005405DA"/>
    <w:rsid w:val="0054061D"/>
    <w:rsid w:val="00540B08"/>
    <w:rsid w:val="00540B2D"/>
    <w:rsid w:val="00540B5C"/>
    <w:rsid w:val="00540C16"/>
    <w:rsid w:val="00540C24"/>
    <w:rsid w:val="00540E5C"/>
    <w:rsid w:val="00541071"/>
    <w:rsid w:val="00541355"/>
    <w:rsid w:val="00541617"/>
    <w:rsid w:val="00541F01"/>
    <w:rsid w:val="00542470"/>
    <w:rsid w:val="00542583"/>
    <w:rsid w:val="00542C0A"/>
    <w:rsid w:val="00542FE1"/>
    <w:rsid w:val="00543119"/>
    <w:rsid w:val="005432E0"/>
    <w:rsid w:val="00543913"/>
    <w:rsid w:val="00543A9E"/>
    <w:rsid w:val="00543B02"/>
    <w:rsid w:val="00543B9A"/>
    <w:rsid w:val="00543DB8"/>
    <w:rsid w:val="00543FFA"/>
    <w:rsid w:val="005442DF"/>
    <w:rsid w:val="0054449E"/>
    <w:rsid w:val="005446CB"/>
    <w:rsid w:val="005446EF"/>
    <w:rsid w:val="00544B22"/>
    <w:rsid w:val="00544B8D"/>
    <w:rsid w:val="00544D53"/>
    <w:rsid w:val="00544EC6"/>
    <w:rsid w:val="00545399"/>
    <w:rsid w:val="00545706"/>
    <w:rsid w:val="00545741"/>
    <w:rsid w:val="00545853"/>
    <w:rsid w:val="00545A06"/>
    <w:rsid w:val="00545A70"/>
    <w:rsid w:val="00545A78"/>
    <w:rsid w:val="00545B3A"/>
    <w:rsid w:val="00545BC1"/>
    <w:rsid w:val="00545C56"/>
    <w:rsid w:val="00545CBA"/>
    <w:rsid w:val="0054604D"/>
    <w:rsid w:val="00546081"/>
    <w:rsid w:val="005464A4"/>
    <w:rsid w:val="00546964"/>
    <w:rsid w:val="00546A9D"/>
    <w:rsid w:val="00546BF8"/>
    <w:rsid w:val="00546D6F"/>
    <w:rsid w:val="00546D95"/>
    <w:rsid w:val="00546DFC"/>
    <w:rsid w:val="00547054"/>
    <w:rsid w:val="00547195"/>
    <w:rsid w:val="005471D3"/>
    <w:rsid w:val="0054732A"/>
    <w:rsid w:val="0054749C"/>
    <w:rsid w:val="0054752C"/>
    <w:rsid w:val="005475BA"/>
    <w:rsid w:val="0054791D"/>
    <w:rsid w:val="00547A34"/>
    <w:rsid w:val="00547B23"/>
    <w:rsid w:val="00547B9B"/>
    <w:rsid w:val="00550303"/>
    <w:rsid w:val="00550CF3"/>
    <w:rsid w:val="00550D44"/>
    <w:rsid w:val="005511AC"/>
    <w:rsid w:val="005514DE"/>
    <w:rsid w:val="00551663"/>
    <w:rsid w:val="0055178D"/>
    <w:rsid w:val="005518A5"/>
    <w:rsid w:val="005518F7"/>
    <w:rsid w:val="00551931"/>
    <w:rsid w:val="00551D86"/>
    <w:rsid w:val="00551F5A"/>
    <w:rsid w:val="005522C6"/>
    <w:rsid w:val="005523FC"/>
    <w:rsid w:val="00552614"/>
    <w:rsid w:val="0055278B"/>
    <w:rsid w:val="00552DD6"/>
    <w:rsid w:val="00552F87"/>
    <w:rsid w:val="00553776"/>
    <w:rsid w:val="005537A7"/>
    <w:rsid w:val="00553918"/>
    <w:rsid w:val="00553E42"/>
    <w:rsid w:val="00553F61"/>
    <w:rsid w:val="005544AB"/>
    <w:rsid w:val="00554562"/>
    <w:rsid w:val="00554865"/>
    <w:rsid w:val="0055492D"/>
    <w:rsid w:val="00554BA9"/>
    <w:rsid w:val="0055526F"/>
    <w:rsid w:val="005555CB"/>
    <w:rsid w:val="00555630"/>
    <w:rsid w:val="005556CD"/>
    <w:rsid w:val="005556DD"/>
    <w:rsid w:val="00555994"/>
    <w:rsid w:val="00555A67"/>
    <w:rsid w:val="00555A9D"/>
    <w:rsid w:val="00555AB5"/>
    <w:rsid w:val="00555D4B"/>
    <w:rsid w:val="00555E32"/>
    <w:rsid w:val="00555E3F"/>
    <w:rsid w:val="00555EA3"/>
    <w:rsid w:val="0055604F"/>
    <w:rsid w:val="00556085"/>
    <w:rsid w:val="005561DE"/>
    <w:rsid w:val="00556536"/>
    <w:rsid w:val="005568BA"/>
    <w:rsid w:val="0055695B"/>
    <w:rsid w:val="00556E24"/>
    <w:rsid w:val="00556FE6"/>
    <w:rsid w:val="0055719A"/>
    <w:rsid w:val="005572C5"/>
    <w:rsid w:val="005575F0"/>
    <w:rsid w:val="005578DA"/>
    <w:rsid w:val="00557A9B"/>
    <w:rsid w:val="00557ADB"/>
    <w:rsid w:val="00557BD6"/>
    <w:rsid w:val="00557BDF"/>
    <w:rsid w:val="00557D2A"/>
    <w:rsid w:val="0056039B"/>
    <w:rsid w:val="005603E9"/>
    <w:rsid w:val="00560527"/>
    <w:rsid w:val="005605CE"/>
    <w:rsid w:val="005605F7"/>
    <w:rsid w:val="005608EB"/>
    <w:rsid w:val="00560D45"/>
    <w:rsid w:val="00560E2D"/>
    <w:rsid w:val="0056104B"/>
    <w:rsid w:val="005612F3"/>
    <w:rsid w:val="005614DA"/>
    <w:rsid w:val="0056199F"/>
    <w:rsid w:val="00561AA1"/>
    <w:rsid w:val="00561B19"/>
    <w:rsid w:val="00561C0D"/>
    <w:rsid w:val="00561DBE"/>
    <w:rsid w:val="00561FCF"/>
    <w:rsid w:val="005620AE"/>
    <w:rsid w:val="005621D9"/>
    <w:rsid w:val="005623C0"/>
    <w:rsid w:val="00562668"/>
    <w:rsid w:val="00562744"/>
    <w:rsid w:val="00562960"/>
    <w:rsid w:val="00562A11"/>
    <w:rsid w:val="00562FB1"/>
    <w:rsid w:val="00563297"/>
    <w:rsid w:val="00563662"/>
    <w:rsid w:val="0056397B"/>
    <w:rsid w:val="00563C6E"/>
    <w:rsid w:val="00563CBA"/>
    <w:rsid w:val="00563D86"/>
    <w:rsid w:val="005647E5"/>
    <w:rsid w:val="005647F4"/>
    <w:rsid w:val="005648A8"/>
    <w:rsid w:val="00564A38"/>
    <w:rsid w:val="00564DD9"/>
    <w:rsid w:val="00564F91"/>
    <w:rsid w:val="00565008"/>
    <w:rsid w:val="00565109"/>
    <w:rsid w:val="0056523C"/>
    <w:rsid w:val="00565399"/>
    <w:rsid w:val="005657D9"/>
    <w:rsid w:val="00565BBF"/>
    <w:rsid w:val="00565BEE"/>
    <w:rsid w:val="00565EFB"/>
    <w:rsid w:val="00566042"/>
    <w:rsid w:val="0056610B"/>
    <w:rsid w:val="005664BD"/>
    <w:rsid w:val="00566991"/>
    <w:rsid w:val="00566A2A"/>
    <w:rsid w:val="00566C2E"/>
    <w:rsid w:val="00567019"/>
    <w:rsid w:val="005672CE"/>
    <w:rsid w:val="005675A6"/>
    <w:rsid w:val="0056774A"/>
    <w:rsid w:val="0056781B"/>
    <w:rsid w:val="00567AF4"/>
    <w:rsid w:val="00567C0A"/>
    <w:rsid w:val="00567E00"/>
    <w:rsid w:val="00567ED5"/>
    <w:rsid w:val="00570099"/>
    <w:rsid w:val="005701F1"/>
    <w:rsid w:val="005703F1"/>
    <w:rsid w:val="005708D0"/>
    <w:rsid w:val="00570B71"/>
    <w:rsid w:val="005710CB"/>
    <w:rsid w:val="005710E2"/>
    <w:rsid w:val="0057130A"/>
    <w:rsid w:val="00571442"/>
    <w:rsid w:val="005716B3"/>
    <w:rsid w:val="00571B3C"/>
    <w:rsid w:val="005721FA"/>
    <w:rsid w:val="005723DA"/>
    <w:rsid w:val="005724AB"/>
    <w:rsid w:val="0057268C"/>
    <w:rsid w:val="0057281E"/>
    <w:rsid w:val="005729D0"/>
    <w:rsid w:val="00572ED1"/>
    <w:rsid w:val="00572FA9"/>
    <w:rsid w:val="005731DE"/>
    <w:rsid w:val="00573615"/>
    <w:rsid w:val="0057379C"/>
    <w:rsid w:val="00573A66"/>
    <w:rsid w:val="00573C79"/>
    <w:rsid w:val="00573D01"/>
    <w:rsid w:val="005740B1"/>
    <w:rsid w:val="0057414D"/>
    <w:rsid w:val="00574273"/>
    <w:rsid w:val="005745BC"/>
    <w:rsid w:val="005745EC"/>
    <w:rsid w:val="005747A7"/>
    <w:rsid w:val="00574D87"/>
    <w:rsid w:val="00574DCA"/>
    <w:rsid w:val="00574E20"/>
    <w:rsid w:val="00575212"/>
    <w:rsid w:val="0057550F"/>
    <w:rsid w:val="0057555F"/>
    <w:rsid w:val="0057562F"/>
    <w:rsid w:val="00575858"/>
    <w:rsid w:val="00575A47"/>
    <w:rsid w:val="00575BA7"/>
    <w:rsid w:val="00575DA1"/>
    <w:rsid w:val="00575DE0"/>
    <w:rsid w:val="00575F9F"/>
    <w:rsid w:val="00576ABD"/>
    <w:rsid w:val="00576CB8"/>
    <w:rsid w:val="00576DEB"/>
    <w:rsid w:val="005771DD"/>
    <w:rsid w:val="005778BF"/>
    <w:rsid w:val="0057797E"/>
    <w:rsid w:val="005779A8"/>
    <w:rsid w:val="00580414"/>
    <w:rsid w:val="00580566"/>
    <w:rsid w:val="00580765"/>
    <w:rsid w:val="0058080F"/>
    <w:rsid w:val="0058081A"/>
    <w:rsid w:val="00580921"/>
    <w:rsid w:val="00580B4E"/>
    <w:rsid w:val="00581B06"/>
    <w:rsid w:val="00581D25"/>
    <w:rsid w:val="00581DBD"/>
    <w:rsid w:val="00581E0B"/>
    <w:rsid w:val="00582077"/>
    <w:rsid w:val="005820E1"/>
    <w:rsid w:val="005821C5"/>
    <w:rsid w:val="005821F5"/>
    <w:rsid w:val="00582305"/>
    <w:rsid w:val="0058271F"/>
    <w:rsid w:val="00582762"/>
    <w:rsid w:val="00582955"/>
    <w:rsid w:val="00582C48"/>
    <w:rsid w:val="00582F37"/>
    <w:rsid w:val="005830CD"/>
    <w:rsid w:val="0058319C"/>
    <w:rsid w:val="00583302"/>
    <w:rsid w:val="005834FA"/>
    <w:rsid w:val="00583C6B"/>
    <w:rsid w:val="0058411D"/>
    <w:rsid w:val="00584759"/>
    <w:rsid w:val="00584802"/>
    <w:rsid w:val="005849C6"/>
    <w:rsid w:val="00584B7B"/>
    <w:rsid w:val="00584D0F"/>
    <w:rsid w:val="00584FAD"/>
    <w:rsid w:val="005853E7"/>
    <w:rsid w:val="0058556E"/>
    <w:rsid w:val="00585678"/>
    <w:rsid w:val="005856A5"/>
    <w:rsid w:val="00585956"/>
    <w:rsid w:val="00585BC3"/>
    <w:rsid w:val="00585BE8"/>
    <w:rsid w:val="00585F3E"/>
    <w:rsid w:val="00585FB6"/>
    <w:rsid w:val="0058649A"/>
    <w:rsid w:val="0058653A"/>
    <w:rsid w:val="00586650"/>
    <w:rsid w:val="00586677"/>
    <w:rsid w:val="0058667F"/>
    <w:rsid w:val="005866C2"/>
    <w:rsid w:val="00586816"/>
    <w:rsid w:val="00586874"/>
    <w:rsid w:val="00586911"/>
    <w:rsid w:val="00586D51"/>
    <w:rsid w:val="005874C3"/>
    <w:rsid w:val="005877D1"/>
    <w:rsid w:val="005877D4"/>
    <w:rsid w:val="00587D66"/>
    <w:rsid w:val="00587F50"/>
    <w:rsid w:val="00590102"/>
    <w:rsid w:val="00590227"/>
    <w:rsid w:val="005909FB"/>
    <w:rsid w:val="00590A3F"/>
    <w:rsid w:val="00590F9F"/>
    <w:rsid w:val="005914EA"/>
    <w:rsid w:val="005915FF"/>
    <w:rsid w:val="00591878"/>
    <w:rsid w:val="00591888"/>
    <w:rsid w:val="00591C22"/>
    <w:rsid w:val="00591C26"/>
    <w:rsid w:val="00591E37"/>
    <w:rsid w:val="00592001"/>
    <w:rsid w:val="005925AD"/>
    <w:rsid w:val="005928FF"/>
    <w:rsid w:val="005929F9"/>
    <w:rsid w:val="00592AC7"/>
    <w:rsid w:val="00592AD1"/>
    <w:rsid w:val="00592C53"/>
    <w:rsid w:val="00592FAB"/>
    <w:rsid w:val="00593041"/>
    <w:rsid w:val="0059387B"/>
    <w:rsid w:val="00593BEE"/>
    <w:rsid w:val="00593E95"/>
    <w:rsid w:val="00593EF2"/>
    <w:rsid w:val="0059403C"/>
    <w:rsid w:val="0059414F"/>
    <w:rsid w:val="005942BD"/>
    <w:rsid w:val="0059492B"/>
    <w:rsid w:val="005949C8"/>
    <w:rsid w:val="005949F1"/>
    <w:rsid w:val="00594A02"/>
    <w:rsid w:val="00594AB8"/>
    <w:rsid w:val="00594CBC"/>
    <w:rsid w:val="00594CC0"/>
    <w:rsid w:val="005957B4"/>
    <w:rsid w:val="0059585C"/>
    <w:rsid w:val="0059588B"/>
    <w:rsid w:val="005959D9"/>
    <w:rsid w:val="00595A10"/>
    <w:rsid w:val="00595AFE"/>
    <w:rsid w:val="00595D2E"/>
    <w:rsid w:val="005960A3"/>
    <w:rsid w:val="00596296"/>
    <w:rsid w:val="00596531"/>
    <w:rsid w:val="00596746"/>
    <w:rsid w:val="005969E6"/>
    <w:rsid w:val="00596A58"/>
    <w:rsid w:val="00596AEC"/>
    <w:rsid w:val="00596B0E"/>
    <w:rsid w:val="00596CF3"/>
    <w:rsid w:val="00597404"/>
    <w:rsid w:val="00597644"/>
    <w:rsid w:val="005979B9"/>
    <w:rsid w:val="00597A38"/>
    <w:rsid w:val="00597CDB"/>
    <w:rsid w:val="00597E52"/>
    <w:rsid w:val="005A00E5"/>
    <w:rsid w:val="005A00E9"/>
    <w:rsid w:val="005A013F"/>
    <w:rsid w:val="005A0286"/>
    <w:rsid w:val="005A05A0"/>
    <w:rsid w:val="005A05C4"/>
    <w:rsid w:val="005A0DB1"/>
    <w:rsid w:val="005A0F93"/>
    <w:rsid w:val="005A0F99"/>
    <w:rsid w:val="005A1054"/>
    <w:rsid w:val="005A1495"/>
    <w:rsid w:val="005A15B4"/>
    <w:rsid w:val="005A16F1"/>
    <w:rsid w:val="005A16F7"/>
    <w:rsid w:val="005A17A4"/>
    <w:rsid w:val="005A1A9A"/>
    <w:rsid w:val="005A1B8B"/>
    <w:rsid w:val="005A211B"/>
    <w:rsid w:val="005A220C"/>
    <w:rsid w:val="005A2486"/>
    <w:rsid w:val="005A25BF"/>
    <w:rsid w:val="005A2629"/>
    <w:rsid w:val="005A27B0"/>
    <w:rsid w:val="005A2D8E"/>
    <w:rsid w:val="005A2D93"/>
    <w:rsid w:val="005A3446"/>
    <w:rsid w:val="005A3447"/>
    <w:rsid w:val="005A3758"/>
    <w:rsid w:val="005A3957"/>
    <w:rsid w:val="005A39C3"/>
    <w:rsid w:val="005A3A2E"/>
    <w:rsid w:val="005A4065"/>
    <w:rsid w:val="005A414D"/>
    <w:rsid w:val="005A43CE"/>
    <w:rsid w:val="005A447B"/>
    <w:rsid w:val="005A4502"/>
    <w:rsid w:val="005A451B"/>
    <w:rsid w:val="005A4658"/>
    <w:rsid w:val="005A477A"/>
    <w:rsid w:val="005A4839"/>
    <w:rsid w:val="005A4A6A"/>
    <w:rsid w:val="005A4D3F"/>
    <w:rsid w:val="005A4D9F"/>
    <w:rsid w:val="005A4E94"/>
    <w:rsid w:val="005A5061"/>
    <w:rsid w:val="005A5167"/>
    <w:rsid w:val="005A53DD"/>
    <w:rsid w:val="005A5443"/>
    <w:rsid w:val="005A56A7"/>
    <w:rsid w:val="005A5BDC"/>
    <w:rsid w:val="005A5E90"/>
    <w:rsid w:val="005A5F54"/>
    <w:rsid w:val="005A5F69"/>
    <w:rsid w:val="005A6096"/>
    <w:rsid w:val="005A6303"/>
    <w:rsid w:val="005A6460"/>
    <w:rsid w:val="005A6478"/>
    <w:rsid w:val="005A689D"/>
    <w:rsid w:val="005A68EA"/>
    <w:rsid w:val="005A6940"/>
    <w:rsid w:val="005A6982"/>
    <w:rsid w:val="005A6D27"/>
    <w:rsid w:val="005A6E7E"/>
    <w:rsid w:val="005A715F"/>
    <w:rsid w:val="005A7392"/>
    <w:rsid w:val="005A7582"/>
    <w:rsid w:val="005A75F3"/>
    <w:rsid w:val="005A76C6"/>
    <w:rsid w:val="005A7A6B"/>
    <w:rsid w:val="005A7B6C"/>
    <w:rsid w:val="005A7E5B"/>
    <w:rsid w:val="005A7F48"/>
    <w:rsid w:val="005A7FB1"/>
    <w:rsid w:val="005B003E"/>
    <w:rsid w:val="005B0150"/>
    <w:rsid w:val="005B065F"/>
    <w:rsid w:val="005B0874"/>
    <w:rsid w:val="005B0A6A"/>
    <w:rsid w:val="005B0B8C"/>
    <w:rsid w:val="005B0C7A"/>
    <w:rsid w:val="005B0D83"/>
    <w:rsid w:val="005B121F"/>
    <w:rsid w:val="005B168E"/>
    <w:rsid w:val="005B17D7"/>
    <w:rsid w:val="005B1A8A"/>
    <w:rsid w:val="005B20CB"/>
    <w:rsid w:val="005B2336"/>
    <w:rsid w:val="005B2406"/>
    <w:rsid w:val="005B25F9"/>
    <w:rsid w:val="005B281E"/>
    <w:rsid w:val="005B28A5"/>
    <w:rsid w:val="005B297D"/>
    <w:rsid w:val="005B29D8"/>
    <w:rsid w:val="005B2A42"/>
    <w:rsid w:val="005B3308"/>
    <w:rsid w:val="005B350E"/>
    <w:rsid w:val="005B3A18"/>
    <w:rsid w:val="005B3AC1"/>
    <w:rsid w:val="005B3DE0"/>
    <w:rsid w:val="005B4066"/>
    <w:rsid w:val="005B4A19"/>
    <w:rsid w:val="005B4AC7"/>
    <w:rsid w:val="005B4B22"/>
    <w:rsid w:val="005B50D5"/>
    <w:rsid w:val="005B53EC"/>
    <w:rsid w:val="005B55B7"/>
    <w:rsid w:val="005B58CD"/>
    <w:rsid w:val="005B590C"/>
    <w:rsid w:val="005B5D9E"/>
    <w:rsid w:val="005B5EC4"/>
    <w:rsid w:val="005B6462"/>
    <w:rsid w:val="005B66AC"/>
    <w:rsid w:val="005B67A3"/>
    <w:rsid w:val="005B6A1C"/>
    <w:rsid w:val="005B6B01"/>
    <w:rsid w:val="005B6D74"/>
    <w:rsid w:val="005B6E93"/>
    <w:rsid w:val="005B6EF4"/>
    <w:rsid w:val="005B74A6"/>
    <w:rsid w:val="005C0104"/>
    <w:rsid w:val="005C02A0"/>
    <w:rsid w:val="005C04A7"/>
    <w:rsid w:val="005C0613"/>
    <w:rsid w:val="005C0C10"/>
    <w:rsid w:val="005C0CCA"/>
    <w:rsid w:val="005C0DCC"/>
    <w:rsid w:val="005C0F66"/>
    <w:rsid w:val="005C11E4"/>
    <w:rsid w:val="005C16D1"/>
    <w:rsid w:val="005C182D"/>
    <w:rsid w:val="005C1895"/>
    <w:rsid w:val="005C1B5D"/>
    <w:rsid w:val="005C1C4E"/>
    <w:rsid w:val="005C1C8E"/>
    <w:rsid w:val="005C1C98"/>
    <w:rsid w:val="005C1CA8"/>
    <w:rsid w:val="005C1DEC"/>
    <w:rsid w:val="005C24C6"/>
    <w:rsid w:val="005C28B0"/>
    <w:rsid w:val="005C2B08"/>
    <w:rsid w:val="005C2E04"/>
    <w:rsid w:val="005C323A"/>
    <w:rsid w:val="005C333B"/>
    <w:rsid w:val="005C3733"/>
    <w:rsid w:val="005C3767"/>
    <w:rsid w:val="005C377F"/>
    <w:rsid w:val="005C3D63"/>
    <w:rsid w:val="005C3F51"/>
    <w:rsid w:val="005C4233"/>
    <w:rsid w:val="005C4694"/>
    <w:rsid w:val="005C4703"/>
    <w:rsid w:val="005C485A"/>
    <w:rsid w:val="005C4A1E"/>
    <w:rsid w:val="005C4F11"/>
    <w:rsid w:val="005C4F3D"/>
    <w:rsid w:val="005C52DD"/>
    <w:rsid w:val="005C551A"/>
    <w:rsid w:val="005C5659"/>
    <w:rsid w:val="005C57CF"/>
    <w:rsid w:val="005C5A1E"/>
    <w:rsid w:val="005C5AB1"/>
    <w:rsid w:val="005C5B84"/>
    <w:rsid w:val="005C5C44"/>
    <w:rsid w:val="005C60EE"/>
    <w:rsid w:val="005C6103"/>
    <w:rsid w:val="005C6137"/>
    <w:rsid w:val="005C61E9"/>
    <w:rsid w:val="005C6340"/>
    <w:rsid w:val="005C6430"/>
    <w:rsid w:val="005C652D"/>
    <w:rsid w:val="005C663E"/>
    <w:rsid w:val="005C6735"/>
    <w:rsid w:val="005C675F"/>
    <w:rsid w:val="005C6777"/>
    <w:rsid w:val="005C69E5"/>
    <w:rsid w:val="005C6A05"/>
    <w:rsid w:val="005C6B87"/>
    <w:rsid w:val="005C706A"/>
    <w:rsid w:val="005C7144"/>
    <w:rsid w:val="005C7223"/>
    <w:rsid w:val="005C75EF"/>
    <w:rsid w:val="005C7744"/>
    <w:rsid w:val="005C7915"/>
    <w:rsid w:val="005C793C"/>
    <w:rsid w:val="005C7A9E"/>
    <w:rsid w:val="005C7AAF"/>
    <w:rsid w:val="005C7AF2"/>
    <w:rsid w:val="005C7B35"/>
    <w:rsid w:val="005C7B71"/>
    <w:rsid w:val="005C7B7A"/>
    <w:rsid w:val="005C7B7F"/>
    <w:rsid w:val="005C7C1D"/>
    <w:rsid w:val="005C7D49"/>
    <w:rsid w:val="005C7E11"/>
    <w:rsid w:val="005D017F"/>
    <w:rsid w:val="005D0356"/>
    <w:rsid w:val="005D0453"/>
    <w:rsid w:val="005D06DD"/>
    <w:rsid w:val="005D09C0"/>
    <w:rsid w:val="005D0A9D"/>
    <w:rsid w:val="005D0B45"/>
    <w:rsid w:val="005D0BE8"/>
    <w:rsid w:val="005D0EE1"/>
    <w:rsid w:val="005D0F6D"/>
    <w:rsid w:val="005D1197"/>
    <w:rsid w:val="005D12FA"/>
    <w:rsid w:val="005D18A1"/>
    <w:rsid w:val="005D198A"/>
    <w:rsid w:val="005D19C2"/>
    <w:rsid w:val="005D1BF2"/>
    <w:rsid w:val="005D1C40"/>
    <w:rsid w:val="005D209B"/>
    <w:rsid w:val="005D2214"/>
    <w:rsid w:val="005D2283"/>
    <w:rsid w:val="005D25BC"/>
    <w:rsid w:val="005D2711"/>
    <w:rsid w:val="005D2865"/>
    <w:rsid w:val="005D2EA7"/>
    <w:rsid w:val="005D305F"/>
    <w:rsid w:val="005D33D7"/>
    <w:rsid w:val="005D3575"/>
    <w:rsid w:val="005D36FC"/>
    <w:rsid w:val="005D3847"/>
    <w:rsid w:val="005D3C64"/>
    <w:rsid w:val="005D3DD5"/>
    <w:rsid w:val="005D3E3A"/>
    <w:rsid w:val="005D3E52"/>
    <w:rsid w:val="005D40B9"/>
    <w:rsid w:val="005D4398"/>
    <w:rsid w:val="005D43FF"/>
    <w:rsid w:val="005D4957"/>
    <w:rsid w:val="005D4DFB"/>
    <w:rsid w:val="005D4E14"/>
    <w:rsid w:val="005D51C0"/>
    <w:rsid w:val="005D5485"/>
    <w:rsid w:val="005D55A9"/>
    <w:rsid w:val="005D55C9"/>
    <w:rsid w:val="005D5665"/>
    <w:rsid w:val="005D5C3C"/>
    <w:rsid w:val="005D5DD8"/>
    <w:rsid w:val="005D607E"/>
    <w:rsid w:val="005D6113"/>
    <w:rsid w:val="005D614A"/>
    <w:rsid w:val="005D6245"/>
    <w:rsid w:val="005D6493"/>
    <w:rsid w:val="005D66EE"/>
    <w:rsid w:val="005D6B0C"/>
    <w:rsid w:val="005D6B63"/>
    <w:rsid w:val="005D6B83"/>
    <w:rsid w:val="005D6C3A"/>
    <w:rsid w:val="005D6D33"/>
    <w:rsid w:val="005D6DED"/>
    <w:rsid w:val="005D6DFC"/>
    <w:rsid w:val="005D7000"/>
    <w:rsid w:val="005D724A"/>
    <w:rsid w:val="005D754B"/>
    <w:rsid w:val="005D7702"/>
    <w:rsid w:val="005D7A21"/>
    <w:rsid w:val="005D7DB2"/>
    <w:rsid w:val="005D7F0F"/>
    <w:rsid w:val="005D7FF7"/>
    <w:rsid w:val="005E0000"/>
    <w:rsid w:val="005E006C"/>
    <w:rsid w:val="005E02A1"/>
    <w:rsid w:val="005E0415"/>
    <w:rsid w:val="005E07AE"/>
    <w:rsid w:val="005E07CC"/>
    <w:rsid w:val="005E0856"/>
    <w:rsid w:val="005E091E"/>
    <w:rsid w:val="005E0A5B"/>
    <w:rsid w:val="005E0AB2"/>
    <w:rsid w:val="005E0C1B"/>
    <w:rsid w:val="005E0C54"/>
    <w:rsid w:val="005E0D45"/>
    <w:rsid w:val="005E0D94"/>
    <w:rsid w:val="005E124D"/>
    <w:rsid w:val="005E1A65"/>
    <w:rsid w:val="005E1C4C"/>
    <w:rsid w:val="005E1D50"/>
    <w:rsid w:val="005E1D54"/>
    <w:rsid w:val="005E2008"/>
    <w:rsid w:val="005E207A"/>
    <w:rsid w:val="005E2169"/>
    <w:rsid w:val="005E2363"/>
    <w:rsid w:val="005E2456"/>
    <w:rsid w:val="005E2643"/>
    <w:rsid w:val="005E2844"/>
    <w:rsid w:val="005E28B9"/>
    <w:rsid w:val="005E2A39"/>
    <w:rsid w:val="005E2A86"/>
    <w:rsid w:val="005E2AEB"/>
    <w:rsid w:val="005E2B81"/>
    <w:rsid w:val="005E2D34"/>
    <w:rsid w:val="005E2DBC"/>
    <w:rsid w:val="005E31C4"/>
    <w:rsid w:val="005E3281"/>
    <w:rsid w:val="005E3380"/>
    <w:rsid w:val="005E357D"/>
    <w:rsid w:val="005E3580"/>
    <w:rsid w:val="005E3614"/>
    <w:rsid w:val="005E365D"/>
    <w:rsid w:val="005E3B77"/>
    <w:rsid w:val="005E3D04"/>
    <w:rsid w:val="005E3E1D"/>
    <w:rsid w:val="005E3EDE"/>
    <w:rsid w:val="005E44D5"/>
    <w:rsid w:val="005E45C8"/>
    <w:rsid w:val="005E4628"/>
    <w:rsid w:val="005E4794"/>
    <w:rsid w:val="005E4821"/>
    <w:rsid w:val="005E48C1"/>
    <w:rsid w:val="005E497A"/>
    <w:rsid w:val="005E49A0"/>
    <w:rsid w:val="005E4E17"/>
    <w:rsid w:val="005E4E84"/>
    <w:rsid w:val="005E4F10"/>
    <w:rsid w:val="005E508C"/>
    <w:rsid w:val="005E52E0"/>
    <w:rsid w:val="005E5320"/>
    <w:rsid w:val="005E5899"/>
    <w:rsid w:val="005E5E31"/>
    <w:rsid w:val="005E5E77"/>
    <w:rsid w:val="005E5F07"/>
    <w:rsid w:val="005E5FEE"/>
    <w:rsid w:val="005E6092"/>
    <w:rsid w:val="005E61D2"/>
    <w:rsid w:val="005E62B6"/>
    <w:rsid w:val="005E6E29"/>
    <w:rsid w:val="005E6E85"/>
    <w:rsid w:val="005E7118"/>
    <w:rsid w:val="005E7205"/>
    <w:rsid w:val="005E7373"/>
    <w:rsid w:val="005E74DD"/>
    <w:rsid w:val="005E75B6"/>
    <w:rsid w:val="005E77A0"/>
    <w:rsid w:val="005E79B6"/>
    <w:rsid w:val="005E7B8A"/>
    <w:rsid w:val="005E7C3D"/>
    <w:rsid w:val="005F00FE"/>
    <w:rsid w:val="005F0128"/>
    <w:rsid w:val="005F0851"/>
    <w:rsid w:val="005F09D5"/>
    <w:rsid w:val="005F0BB0"/>
    <w:rsid w:val="005F0BC3"/>
    <w:rsid w:val="005F0CE8"/>
    <w:rsid w:val="005F0F73"/>
    <w:rsid w:val="005F1008"/>
    <w:rsid w:val="005F1022"/>
    <w:rsid w:val="005F107D"/>
    <w:rsid w:val="005F1243"/>
    <w:rsid w:val="005F1336"/>
    <w:rsid w:val="005F148B"/>
    <w:rsid w:val="005F16D0"/>
    <w:rsid w:val="005F1ABA"/>
    <w:rsid w:val="005F1E12"/>
    <w:rsid w:val="005F1FF4"/>
    <w:rsid w:val="005F202B"/>
    <w:rsid w:val="005F208A"/>
    <w:rsid w:val="005F223C"/>
    <w:rsid w:val="005F2827"/>
    <w:rsid w:val="005F2CA7"/>
    <w:rsid w:val="005F2CFD"/>
    <w:rsid w:val="005F2D6B"/>
    <w:rsid w:val="005F2EA1"/>
    <w:rsid w:val="005F2F48"/>
    <w:rsid w:val="005F3092"/>
    <w:rsid w:val="005F374A"/>
    <w:rsid w:val="005F3759"/>
    <w:rsid w:val="005F3772"/>
    <w:rsid w:val="005F3A88"/>
    <w:rsid w:val="005F3DCA"/>
    <w:rsid w:val="005F3E32"/>
    <w:rsid w:val="005F3E98"/>
    <w:rsid w:val="005F4019"/>
    <w:rsid w:val="005F421D"/>
    <w:rsid w:val="005F4991"/>
    <w:rsid w:val="005F4B34"/>
    <w:rsid w:val="005F4C51"/>
    <w:rsid w:val="005F4CEF"/>
    <w:rsid w:val="005F4DD6"/>
    <w:rsid w:val="005F4EDD"/>
    <w:rsid w:val="005F4F09"/>
    <w:rsid w:val="005F4FA9"/>
    <w:rsid w:val="005F4FE4"/>
    <w:rsid w:val="005F56B3"/>
    <w:rsid w:val="005F5790"/>
    <w:rsid w:val="005F57EF"/>
    <w:rsid w:val="005F59BE"/>
    <w:rsid w:val="005F5B95"/>
    <w:rsid w:val="005F5D1A"/>
    <w:rsid w:val="005F60FA"/>
    <w:rsid w:val="005F6124"/>
    <w:rsid w:val="005F617C"/>
    <w:rsid w:val="005F62F7"/>
    <w:rsid w:val="005F638B"/>
    <w:rsid w:val="005F643A"/>
    <w:rsid w:val="005F6679"/>
    <w:rsid w:val="005F6791"/>
    <w:rsid w:val="005F6B09"/>
    <w:rsid w:val="005F6B1E"/>
    <w:rsid w:val="005F6D8F"/>
    <w:rsid w:val="005F73FD"/>
    <w:rsid w:val="005F754F"/>
    <w:rsid w:val="005F7575"/>
    <w:rsid w:val="005F7587"/>
    <w:rsid w:val="005F7654"/>
    <w:rsid w:val="005F799E"/>
    <w:rsid w:val="005F7AAB"/>
    <w:rsid w:val="005F7ACC"/>
    <w:rsid w:val="0060008C"/>
    <w:rsid w:val="006001A7"/>
    <w:rsid w:val="006001C9"/>
    <w:rsid w:val="006001EE"/>
    <w:rsid w:val="0060049E"/>
    <w:rsid w:val="006005DF"/>
    <w:rsid w:val="006006E6"/>
    <w:rsid w:val="00600816"/>
    <w:rsid w:val="00600947"/>
    <w:rsid w:val="00600C3D"/>
    <w:rsid w:val="00600DBE"/>
    <w:rsid w:val="00600ECD"/>
    <w:rsid w:val="00601160"/>
    <w:rsid w:val="006011EB"/>
    <w:rsid w:val="00601255"/>
    <w:rsid w:val="0060145E"/>
    <w:rsid w:val="006014B5"/>
    <w:rsid w:val="006015A3"/>
    <w:rsid w:val="006016D2"/>
    <w:rsid w:val="0060189E"/>
    <w:rsid w:val="006018DE"/>
    <w:rsid w:val="00601BE7"/>
    <w:rsid w:val="00601C8F"/>
    <w:rsid w:val="00601CA4"/>
    <w:rsid w:val="00601D4C"/>
    <w:rsid w:val="0060220E"/>
    <w:rsid w:val="00602BEB"/>
    <w:rsid w:val="00602CCC"/>
    <w:rsid w:val="00602FC8"/>
    <w:rsid w:val="006030AD"/>
    <w:rsid w:val="00603253"/>
    <w:rsid w:val="00603351"/>
    <w:rsid w:val="006035A8"/>
    <w:rsid w:val="0060361D"/>
    <w:rsid w:val="0060387E"/>
    <w:rsid w:val="00603B9A"/>
    <w:rsid w:val="00603FAA"/>
    <w:rsid w:val="006048A8"/>
    <w:rsid w:val="006048F0"/>
    <w:rsid w:val="0060498E"/>
    <w:rsid w:val="00604C88"/>
    <w:rsid w:val="00604E90"/>
    <w:rsid w:val="00605339"/>
    <w:rsid w:val="00605411"/>
    <w:rsid w:val="006054EF"/>
    <w:rsid w:val="006055F9"/>
    <w:rsid w:val="006056AF"/>
    <w:rsid w:val="00605B44"/>
    <w:rsid w:val="00605BE1"/>
    <w:rsid w:val="00605C14"/>
    <w:rsid w:val="00605CEE"/>
    <w:rsid w:val="00605E50"/>
    <w:rsid w:val="00605FD9"/>
    <w:rsid w:val="006060E0"/>
    <w:rsid w:val="006061AD"/>
    <w:rsid w:val="006066F3"/>
    <w:rsid w:val="00606AA6"/>
    <w:rsid w:val="00606AB7"/>
    <w:rsid w:val="00606B51"/>
    <w:rsid w:val="00606C54"/>
    <w:rsid w:val="00606CF2"/>
    <w:rsid w:val="00606D97"/>
    <w:rsid w:val="00606ED1"/>
    <w:rsid w:val="00607169"/>
    <w:rsid w:val="00607229"/>
    <w:rsid w:val="00607674"/>
    <w:rsid w:val="00607783"/>
    <w:rsid w:val="006077B3"/>
    <w:rsid w:val="00607AC8"/>
    <w:rsid w:val="00607C14"/>
    <w:rsid w:val="00607CCC"/>
    <w:rsid w:val="006100EE"/>
    <w:rsid w:val="006103C2"/>
    <w:rsid w:val="0061043F"/>
    <w:rsid w:val="00610527"/>
    <w:rsid w:val="00610696"/>
    <w:rsid w:val="0061099F"/>
    <w:rsid w:val="006109AF"/>
    <w:rsid w:val="00610A9F"/>
    <w:rsid w:val="00610B93"/>
    <w:rsid w:val="00610E03"/>
    <w:rsid w:val="00610E18"/>
    <w:rsid w:val="00610E71"/>
    <w:rsid w:val="00611016"/>
    <w:rsid w:val="00611116"/>
    <w:rsid w:val="00611208"/>
    <w:rsid w:val="0061138F"/>
    <w:rsid w:val="006115F9"/>
    <w:rsid w:val="006116C5"/>
    <w:rsid w:val="00611867"/>
    <w:rsid w:val="006119E4"/>
    <w:rsid w:val="006119ED"/>
    <w:rsid w:val="00611A45"/>
    <w:rsid w:val="00611B67"/>
    <w:rsid w:val="00611F85"/>
    <w:rsid w:val="006120D5"/>
    <w:rsid w:val="006122CC"/>
    <w:rsid w:val="00612385"/>
    <w:rsid w:val="00612570"/>
    <w:rsid w:val="006125F3"/>
    <w:rsid w:val="006131D7"/>
    <w:rsid w:val="00613326"/>
    <w:rsid w:val="006133C6"/>
    <w:rsid w:val="006135D4"/>
    <w:rsid w:val="006139E5"/>
    <w:rsid w:val="00613A03"/>
    <w:rsid w:val="00613CEB"/>
    <w:rsid w:val="00613D94"/>
    <w:rsid w:val="00613FB7"/>
    <w:rsid w:val="0061409E"/>
    <w:rsid w:val="006140C9"/>
    <w:rsid w:val="00614121"/>
    <w:rsid w:val="0061428E"/>
    <w:rsid w:val="00614676"/>
    <w:rsid w:val="0061484A"/>
    <w:rsid w:val="0061491B"/>
    <w:rsid w:val="006149F6"/>
    <w:rsid w:val="00614B27"/>
    <w:rsid w:val="00614D04"/>
    <w:rsid w:val="00614F1B"/>
    <w:rsid w:val="006150ED"/>
    <w:rsid w:val="006151F7"/>
    <w:rsid w:val="006153CF"/>
    <w:rsid w:val="0061567A"/>
    <w:rsid w:val="0061568C"/>
    <w:rsid w:val="00615781"/>
    <w:rsid w:val="006159CA"/>
    <w:rsid w:val="00615AE6"/>
    <w:rsid w:val="00615B60"/>
    <w:rsid w:val="00615E29"/>
    <w:rsid w:val="00615FF0"/>
    <w:rsid w:val="006162B9"/>
    <w:rsid w:val="00616364"/>
    <w:rsid w:val="00616368"/>
    <w:rsid w:val="0061653A"/>
    <w:rsid w:val="0061654F"/>
    <w:rsid w:val="00616604"/>
    <w:rsid w:val="006166D8"/>
    <w:rsid w:val="006169D0"/>
    <w:rsid w:val="00616D57"/>
    <w:rsid w:val="006170BB"/>
    <w:rsid w:val="00617331"/>
    <w:rsid w:val="006175BC"/>
    <w:rsid w:val="006178EA"/>
    <w:rsid w:val="00617A0E"/>
    <w:rsid w:val="00620C96"/>
    <w:rsid w:val="00620CBA"/>
    <w:rsid w:val="006216B2"/>
    <w:rsid w:val="006217C8"/>
    <w:rsid w:val="00621B83"/>
    <w:rsid w:val="00621E4A"/>
    <w:rsid w:val="00621F89"/>
    <w:rsid w:val="00622142"/>
    <w:rsid w:val="006224C8"/>
    <w:rsid w:val="006227D9"/>
    <w:rsid w:val="0062299B"/>
    <w:rsid w:val="00622C6D"/>
    <w:rsid w:val="00622CD6"/>
    <w:rsid w:val="00622E94"/>
    <w:rsid w:val="00623300"/>
    <w:rsid w:val="0062379A"/>
    <w:rsid w:val="006237CD"/>
    <w:rsid w:val="00623B59"/>
    <w:rsid w:val="00623BFD"/>
    <w:rsid w:val="00623C0B"/>
    <w:rsid w:val="00623EF1"/>
    <w:rsid w:val="00624175"/>
    <w:rsid w:val="006241A6"/>
    <w:rsid w:val="0062424A"/>
    <w:rsid w:val="00624616"/>
    <w:rsid w:val="00624D9C"/>
    <w:rsid w:val="00624EF2"/>
    <w:rsid w:val="00625037"/>
    <w:rsid w:val="006250B3"/>
    <w:rsid w:val="006255A5"/>
    <w:rsid w:val="00625B58"/>
    <w:rsid w:val="00625B86"/>
    <w:rsid w:val="00625D74"/>
    <w:rsid w:val="00625FDF"/>
    <w:rsid w:val="00626312"/>
    <w:rsid w:val="00626602"/>
    <w:rsid w:val="0062682B"/>
    <w:rsid w:val="006268D8"/>
    <w:rsid w:val="00626A31"/>
    <w:rsid w:val="00626C05"/>
    <w:rsid w:val="00626CB7"/>
    <w:rsid w:val="00626D5E"/>
    <w:rsid w:val="00626EA2"/>
    <w:rsid w:val="006270D3"/>
    <w:rsid w:val="006274C2"/>
    <w:rsid w:val="00627621"/>
    <w:rsid w:val="00627987"/>
    <w:rsid w:val="00627C96"/>
    <w:rsid w:val="00627FA9"/>
    <w:rsid w:val="006301AB"/>
    <w:rsid w:val="0063029D"/>
    <w:rsid w:val="006302F3"/>
    <w:rsid w:val="00630808"/>
    <w:rsid w:val="00630830"/>
    <w:rsid w:val="00630CE2"/>
    <w:rsid w:val="00631029"/>
    <w:rsid w:val="006311B6"/>
    <w:rsid w:val="0063130C"/>
    <w:rsid w:val="006313AD"/>
    <w:rsid w:val="00631785"/>
    <w:rsid w:val="00631807"/>
    <w:rsid w:val="00631AD0"/>
    <w:rsid w:val="00631D68"/>
    <w:rsid w:val="0063200D"/>
    <w:rsid w:val="0063203C"/>
    <w:rsid w:val="00632392"/>
    <w:rsid w:val="006326A4"/>
    <w:rsid w:val="006328C5"/>
    <w:rsid w:val="00632A6E"/>
    <w:rsid w:val="00632AA4"/>
    <w:rsid w:val="006332F7"/>
    <w:rsid w:val="00633470"/>
    <w:rsid w:val="00633631"/>
    <w:rsid w:val="00633706"/>
    <w:rsid w:val="006337BF"/>
    <w:rsid w:val="00633D2E"/>
    <w:rsid w:val="00633E97"/>
    <w:rsid w:val="00633FEE"/>
    <w:rsid w:val="00633FF4"/>
    <w:rsid w:val="00634038"/>
    <w:rsid w:val="0063454B"/>
    <w:rsid w:val="006345AC"/>
    <w:rsid w:val="00634646"/>
    <w:rsid w:val="0063495F"/>
    <w:rsid w:val="00634B80"/>
    <w:rsid w:val="00634CAB"/>
    <w:rsid w:val="00634E12"/>
    <w:rsid w:val="00634F9B"/>
    <w:rsid w:val="00635079"/>
    <w:rsid w:val="0063571D"/>
    <w:rsid w:val="0063584C"/>
    <w:rsid w:val="006359C2"/>
    <w:rsid w:val="00635D16"/>
    <w:rsid w:val="00635E19"/>
    <w:rsid w:val="00636783"/>
    <w:rsid w:val="006369C8"/>
    <w:rsid w:val="00636D82"/>
    <w:rsid w:val="00636DCC"/>
    <w:rsid w:val="00636FD2"/>
    <w:rsid w:val="00636FFC"/>
    <w:rsid w:val="0063740E"/>
    <w:rsid w:val="0063779E"/>
    <w:rsid w:val="00637831"/>
    <w:rsid w:val="00637A37"/>
    <w:rsid w:val="00637E92"/>
    <w:rsid w:val="00637FBD"/>
    <w:rsid w:val="00640043"/>
    <w:rsid w:val="00640323"/>
    <w:rsid w:val="00640429"/>
    <w:rsid w:val="006406DC"/>
    <w:rsid w:val="00640A47"/>
    <w:rsid w:val="00640F4F"/>
    <w:rsid w:val="00640FD4"/>
    <w:rsid w:val="0064178F"/>
    <w:rsid w:val="00641BC5"/>
    <w:rsid w:val="00641F06"/>
    <w:rsid w:val="006422A0"/>
    <w:rsid w:val="006424A7"/>
    <w:rsid w:val="00642929"/>
    <w:rsid w:val="00642ABF"/>
    <w:rsid w:val="00642C90"/>
    <w:rsid w:val="00642F46"/>
    <w:rsid w:val="00643600"/>
    <w:rsid w:val="00644649"/>
    <w:rsid w:val="00644680"/>
    <w:rsid w:val="0064486B"/>
    <w:rsid w:val="00644C80"/>
    <w:rsid w:val="00644EBA"/>
    <w:rsid w:val="006450F9"/>
    <w:rsid w:val="006450FF"/>
    <w:rsid w:val="00645307"/>
    <w:rsid w:val="006453A3"/>
    <w:rsid w:val="00645434"/>
    <w:rsid w:val="00645717"/>
    <w:rsid w:val="006457AE"/>
    <w:rsid w:val="00645A81"/>
    <w:rsid w:val="00645C51"/>
    <w:rsid w:val="006460BB"/>
    <w:rsid w:val="006460FC"/>
    <w:rsid w:val="006461DF"/>
    <w:rsid w:val="00646357"/>
    <w:rsid w:val="0064644C"/>
    <w:rsid w:val="00646720"/>
    <w:rsid w:val="00646741"/>
    <w:rsid w:val="0064688B"/>
    <w:rsid w:val="006469C1"/>
    <w:rsid w:val="006471BE"/>
    <w:rsid w:val="00647434"/>
    <w:rsid w:val="00647873"/>
    <w:rsid w:val="00647B4F"/>
    <w:rsid w:val="00647B51"/>
    <w:rsid w:val="00647BC9"/>
    <w:rsid w:val="00647CA9"/>
    <w:rsid w:val="00647DBD"/>
    <w:rsid w:val="00647E20"/>
    <w:rsid w:val="00650322"/>
    <w:rsid w:val="006504E9"/>
    <w:rsid w:val="00650969"/>
    <w:rsid w:val="00650A3D"/>
    <w:rsid w:val="00650A4B"/>
    <w:rsid w:val="00650DAD"/>
    <w:rsid w:val="00650E10"/>
    <w:rsid w:val="00651027"/>
    <w:rsid w:val="0065112A"/>
    <w:rsid w:val="00651440"/>
    <w:rsid w:val="00651519"/>
    <w:rsid w:val="00651737"/>
    <w:rsid w:val="0065178B"/>
    <w:rsid w:val="00651792"/>
    <w:rsid w:val="006517F8"/>
    <w:rsid w:val="006518D3"/>
    <w:rsid w:val="00651932"/>
    <w:rsid w:val="00651BA4"/>
    <w:rsid w:val="00651CC1"/>
    <w:rsid w:val="00651F77"/>
    <w:rsid w:val="006521FF"/>
    <w:rsid w:val="00652BA6"/>
    <w:rsid w:val="00652C96"/>
    <w:rsid w:val="00652CA4"/>
    <w:rsid w:val="00652FBC"/>
    <w:rsid w:val="00653268"/>
    <w:rsid w:val="00653270"/>
    <w:rsid w:val="00653276"/>
    <w:rsid w:val="006534D0"/>
    <w:rsid w:val="006535D2"/>
    <w:rsid w:val="00653603"/>
    <w:rsid w:val="0065397F"/>
    <w:rsid w:val="00653DEA"/>
    <w:rsid w:val="00653FF2"/>
    <w:rsid w:val="0065419D"/>
    <w:rsid w:val="00654244"/>
    <w:rsid w:val="00654541"/>
    <w:rsid w:val="006546E7"/>
    <w:rsid w:val="00654935"/>
    <w:rsid w:val="00654A22"/>
    <w:rsid w:val="00654A9A"/>
    <w:rsid w:val="00654C31"/>
    <w:rsid w:val="00654F34"/>
    <w:rsid w:val="00654F5F"/>
    <w:rsid w:val="00655226"/>
    <w:rsid w:val="006552AD"/>
    <w:rsid w:val="00655372"/>
    <w:rsid w:val="00655617"/>
    <w:rsid w:val="006556CF"/>
    <w:rsid w:val="006557E6"/>
    <w:rsid w:val="00655A8B"/>
    <w:rsid w:val="00655B6F"/>
    <w:rsid w:val="00655ECA"/>
    <w:rsid w:val="00655EF7"/>
    <w:rsid w:val="00656115"/>
    <w:rsid w:val="0065616E"/>
    <w:rsid w:val="006562AB"/>
    <w:rsid w:val="006562DE"/>
    <w:rsid w:val="006565DF"/>
    <w:rsid w:val="0065662D"/>
    <w:rsid w:val="0065676A"/>
    <w:rsid w:val="006568E5"/>
    <w:rsid w:val="00656E69"/>
    <w:rsid w:val="00656FD4"/>
    <w:rsid w:val="00657312"/>
    <w:rsid w:val="00657340"/>
    <w:rsid w:val="00657975"/>
    <w:rsid w:val="00657A22"/>
    <w:rsid w:val="00657A35"/>
    <w:rsid w:val="00657A49"/>
    <w:rsid w:val="00657DA6"/>
    <w:rsid w:val="00657F28"/>
    <w:rsid w:val="00660003"/>
    <w:rsid w:val="006602ED"/>
    <w:rsid w:val="00660548"/>
    <w:rsid w:val="00660622"/>
    <w:rsid w:val="00660792"/>
    <w:rsid w:val="00660B09"/>
    <w:rsid w:val="00660B7D"/>
    <w:rsid w:val="00660CE4"/>
    <w:rsid w:val="00660DF2"/>
    <w:rsid w:val="006612CB"/>
    <w:rsid w:val="0066136C"/>
    <w:rsid w:val="0066153A"/>
    <w:rsid w:val="00661566"/>
    <w:rsid w:val="006616D0"/>
    <w:rsid w:val="006619E3"/>
    <w:rsid w:val="00661A22"/>
    <w:rsid w:val="00661A82"/>
    <w:rsid w:val="00661BDA"/>
    <w:rsid w:val="00661C1B"/>
    <w:rsid w:val="00661C63"/>
    <w:rsid w:val="006622A8"/>
    <w:rsid w:val="0066241B"/>
    <w:rsid w:val="006625BC"/>
    <w:rsid w:val="00662746"/>
    <w:rsid w:val="006628F5"/>
    <w:rsid w:val="00662D16"/>
    <w:rsid w:val="00662E01"/>
    <w:rsid w:val="00663221"/>
    <w:rsid w:val="006632C0"/>
    <w:rsid w:val="00663463"/>
    <w:rsid w:val="006636E9"/>
    <w:rsid w:val="00663C80"/>
    <w:rsid w:val="00663C9F"/>
    <w:rsid w:val="006640F6"/>
    <w:rsid w:val="00664138"/>
    <w:rsid w:val="006642A6"/>
    <w:rsid w:val="006646DC"/>
    <w:rsid w:val="00664994"/>
    <w:rsid w:val="00664A01"/>
    <w:rsid w:val="00664B00"/>
    <w:rsid w:val="006652B5"/>
    <w:rsid w:val="0066531C"/>
    <w:rsid w:val="0066547B"/>
    <w:rsid w:val="00665480"/>
    <w:rsid w:val="006654D9"/>
    <w:rsid w:val="00665BBC"/>
    <w:rsid w:val="00665C0D"/>
    <w:rsid w:val="00665C3A"/>
    <w:rsid w:val="00665DA0"/>
    <w:rsid w:val="00665E25"/>
    <w:rsid w:val="00666B5A"/>
    <w:rsid w:val="00666BB6"/>
    <w:rsid w:val="006673D1"/>
    <w:rsid w:val="00667AE1"/>
    <w:rsid w:val="00667C12"/>
    <w:rsid w:val="00670054"/>
    <w:rsid w:val="0067031D"/>
    <w:rsid w:val="0067046F"/>
    <w:rsid w:val="00670812"/>
    <w:rsid w:val="00670996"/>
    <w:rsid w:val="00670C52"/>
    <w:rsid w:val="00670F94"/>
    <w:rsid w:val="00671393"/>
    <w:rsid w:val="00671429"/>
    <w:rsid w:val="006715AB"/>
    <w:rsid w:val="006716C8"/>
    <w:rsid w:val="00671787"/>
    <w:rsid w:val="006719A1"/>
    <w:rsid w:val="006719B2"/>
    <w:rsid w:val="00671A74"/>
    <w:rsid w:val="00671DF4"/>
    <w:rsid w:val="00671F8C"/>
    <w:rsid w:val="006722E2"/>
    <w:rsid w:val="006722EB"/>
    <w:rsid w:val="0067234C"/>
    <w:rsid w:val="006723EE"/>
    <w:rsid w:val="00672705"/>
    <w:rsid w:val="00672721"/>
    <w:rsid w:val="006728B7"/>
    <w:rsid w:val="0067294F"/>
    <w:rsid w:val="00672999"/>
    <w:rsid w:val="00672A91"/>
    <w:rsid w:val="00672B52"/>
    <w:rsid w:val="00672D01"/>
    <w:rsid w:val="00672E44"/>
    <w:rsid w:val="00673506"/>
    <w:rsid w:val="0067372D"/>
    <w:rsid w:val="00673800"/>
    <w:rsid w:val="006738EB"/>
    <w:rsid w:val="00673F2B"/>
    <w:rsid w:val="00673FE5"/>
    <w:rsid w:val="00674476"/>
    <w:rsid w:val="006746A2"/>
    <w:rsid w:val="00674833"/>
    <w:rsid w:val="006748F2"/>
    <w:rsid w:val="0067491D"/>
    <w:rsid w:val="006749CD"/>
    <w:rsid w:val="00674DBD"/>
    <w:rsid w:val="00675155"/>
    <w:rsid w:val="00675166"/>
    <w:rsid w:val="00675189"/>
    <w:rsid w:val="00675200"/>
    <w:rsid w:val="00675683"/>
    <w:rsid w:val="006756A0"/>
    <w:rsid w:val="006756C1"/>
    <w:rsid w:val="006756E8"/>
    <w:rsid w:val="00675773"/>
    <w:rsid w:val="0067595C"/>
    <w:rsid w:val="00675DB7"/>
    <w:rsid w:val="00675EC9"/>
    <w:rsid w:val="0067608E"/>
    <w:rsid w:val="006760AB"/>
    <w:rsid w:val="00676137"/>
    <w:rsid w:val="00676203"/>
    <w:rsid w:val="00676435"/>
    <w:rsid w:val="006764CF"/>
    <w:rsid w:val="00676612"/>
    <w:rsid w:val="00676653"/>
    <w:rsid w:val="00676A8D"/>
    <w:rsid w:val="00676ABE"/>
    <w:rsid w:val="00676BA6"/>
    <w:rsid w:val="00676D37"/>
    <w:rsid w:val="00676D89"/>
    <w:rsid w:val="00676E14"/>
    <w:rsid w:val="00677470"/>
    <w:rsid w:val="006776E2"/>
    <w:rsid w:val="00677728"/>
    <w:rsid w:val="00677729"/>
    <w:rsid w:val="00677956"/>
    <w:rsid w:val="00677A4F"/>
    <w:rsid w:val="00677AC9"/>
    <w:rsid w:val="00677B80"/>
    <w:rsid w:val="00677C50"/>
    <w:rsid w:val="00677CF6"/>
    <w:rsid w:val="00677CFD"/>
    <w:rsid w:val="006800CE"/>
    <w:rsid w:val="006802C9"/>
    <w:rsid w:val="006803EE"/>
    <w:rsid w:val="00680543"/>
    <w:rsid w:val="00680729"/>
    <w:rsid w:val="00680907"/>
    <w:rsid w:val="006809A2"/>
    <w:rsid w:val="00680A24"/>
    <w:rsid w:val="00680A35"/>
    <w:rsid w:val="00680C05"/>
    <w:rsid w:val="00680CC1"/>
    <w:rsid w:val="00680CF0"/>
    <w:rsid w:val="00680FD0"/>
    <w:rsid w:val="006811ED"/>
    <w:rsid w:val="006812D2"/>
    <w:rsid w:val="006816D3"/>
    <w:rsid w:val="00681837"/>
    <w:rsid w:val="0068193C"/>
    <w:rsid w:val="00681A48"/>
    <w:rsid w:val="00681A76"/>
    <w:rsid w:val="00681B66"/>
    <w:rsid w:val="00681CFB"/>
    <w:rsid w:val="0068203D"/>
    <w:rsid w:val="00682460"/>
    <w:rsid w:val="00682487"/>
    <w:rsid w:val="0068261D"/>
    <w:rsid w:val="0068295A"/>
    <w:rsid w:val="00682CC4"/>
    <w:rsid w:val="00682CEC"/>
    <w:rsid w:val="00682DD9"/>
    <w:rsid w:val="0068323C"/>
    <w:rsid w:val="00683262"/>
    <w:rsid w:val="006832AA"/>
    <w:rsid w:val="006835B7"/>
    <w:rsid w:val="00683636"/>
    <w:rsid w:val="00683843"/>
    <w:rsid w:val="00683896"/>
    <w:rsid w:val="00683A6A"/>
    <w:rsid w:val="00683AA3"/>
    <w:rsid w:val="00683B05"/>
    <w:rsid w:val="00683C4F"/>
    <w:rsid w:val="00683E9C"/>
    <w:rsid w:val="006840DC"/>
    <w:rsid w:val="00684233"/>
    <w:rsid w:val="00684533"/>
    <w:rsid w:val="0068455D"/>
    <w:rsid w:val="00684F85"/>
    <w:rsid w:val="00685087"/>
    <w:rsid w:val="0068554A"/>
    <w:rsid w:val="0068567D"/>
    <w:rsid w:val="00685893"/>
    <w:rsid w:val="00685AC9"/>
    <w:rsid w:val="00685B8F"/>
    <w:rsid w:val="00685BE4"/>
    <w:rsid w:val="00685BE9"/>
    <w:rsid w:val="00685EF8"/>
    <w:rsid w:val="006860BC"/>
    <w:rsid w:val="0068631E"/>
    <w:rsid w:val="006867F8"/>
    <w:rsid w:val="00686802"/>
    <w:rsid w:val="00686E00"/>
    <w:rsid w:val="0068735A"/>
    <w:rsid w:val="00687525"/>
    <w:rsid w:val="00687742"/>
    <w:rsid w:val="00687AF7"/>
    <w:rsid w:val="006901F6"/>
    <w:rsid w:val="0069072F"/>
    <w:rsid w:val="00690797"/>
    <w:rsid w:val="0069079F"/>
    <w:rsid w:val="00690834"/>
    <w:rsid w:val="00690CC4"/>
    <w:rsid w:val="00690DF6"/>
    <w:rsid w:val="00690E99"/>
    <w:rsid w:val="006913E8"/>
    <w:rsid w:val="00691A25"/>
    <w:rsid w:val="00691BB0"/>
    <w:rsid w:val="00691D69"/>
    <w:rsid w:val="00691F08"/>
    <w:rsid w:val="00692210"/>
    <w:rsid w:val="006926C8"/>
    <w:rsid w:val="00692856"/>
    <w:rsid w:val="00692AE2"/>
    <w:rsid w:val="00692B07"/>
    <w:rsid w:val="0069301B"/>
    <w:rsid w:val="0069312E"/>
    <w:rsid w:val="00693252"/>
    <w:rsid w:val="0069374F"/>
    <w:rsid w:val="00693936"/>
    <w:rsid w:val="006939A0"/>
    <w:rsid w:val="00693B2C"/>
    <w:rsid w:val="00693D4E"/>
    <w:rsid w:val="0069411B"/>
    <w:rsid w:val="00694222"/>
    <w:rsid w:val="006943F3"/>
    <w:rsid w:val="00694403"/>
    <w:rsid w:val="0069461A"/>
    <w:rsid w:val="006946F2"/>
    <w:rsid w:val="006948D9"/>
    <w:rsid w:val="00694B22"/>
    <w:rsid w:val="00694CB2"/>
    <w:rsid w:val="00694E77"/>
    <w:rsid w:val="00694F37"/>
    <w:rsid w:val="00694F64"/>
    <w:rsid w:val="00695319"/>
    <w:rsid w:val="00695489"/>
    <w:rsid w:val="0069577D"/>
    <w:rsid w:val="006958CA"/>
    <w:rsid w:val="00695A24"/>
    <w:rsid w:val="00695A37"/>
    <w:rsid w:val="00695A79"/>
    <w:rsid w:val="00695D70"/>
    <w:rsid w:val="006962F8"/>
    <w:rsid w:val="00696343"/>
    <w:rsid w:val="006963AA"/>
    <w:rsid w:val="00696AC7"/>
    <w:rsid w:val="00696D8C"/>
    <w:rsid w:val="006970A8"/>
    <w:rsid w:val="006974B8"/>
    <w:rsid w:val="0069771B"/>
    <w:rsid w:val="00697BC6"/>
    <w:rsid w:val="006A0057"/>
    <w:rsid w:val="006A02D0"/>
    <w:rsid w:val="006A02DA"/>
    <w:rsid w:val="006A02EC"/>
    <w:rsid w:val="006A037D"/>
    <w:rsid w:val="006A03DA"/>
    <w:rsid w:val="006A0446"/>
    <w:rsid w:val="006A0751"/>
    <w:rsid w:val="006A0B00"/>
    <w:rsid w:val="006A0B5E"/>
    <w:rsid w:val="006A0E6B"/>
    <w:rsid w:val="006A11C0"/>
    <w:rsid w:val="006A1214"/>
    <w:rsid w:val="006A124C"/>
    <w:rsid w:val="006A1289"/>
    <w:rsid w:val="006A1352"/>
    <w:rsid w:val="006A14AB"/>
    <w:rsid w:val="006A16A2"/>
    <w:rsid w:val="006A16D4"/>
    <w:rsid w:val="006A1810"/>
    <w:rsid w:val="006A1B30"/>
    <w:rsid w:val="006A1C10"/>
    <w:rsid w:val="006A1C7C"/>
    <w:rsid w:val="006A1E6E"/>
    <w:rsid w:val="006A233E"/>
    <w:rsid w:val="006A2365"/>
    <w:rsid w:val="006A24B1"/>
    <w:rsid w:val="006A24D4"/>
    <w:rsid w:val="006A2544"/>
    <w:rsid w:val="006A2568"/>
    <w:rsid w:val="006A294B"/>
    <w:rsid w:val="006A312F"/>
    <w:rsid w:val="006A326F"/>
    <w:rsid w:val="006A39AA"/>
    <w:rsid w:val="006A3D05"/>
    <w:rsid w:val="006A3E9A"/>
    <w:rsid w:val="006A3F94"/>
    <w:rsid w:val="006A42E3"/>
    <w:rsid w:val="006A4398"/>
    <w:rsid w:val="006A445A"/>
    <w:rsid w:val="006A4E30"/>
    <w:rsid w:val="006A4E36"/>
    <w:rsid w:val="006A542B"/>
    <w:rsid w:val="006A580B"/>
    <w:rsid w:val="006A587E"/>
    <w:rsid w:val="006A5C61"/>
    <w:rsid w:val="006A635B"/>
    <w:rsid w:val="006A6C50"/>
    <w:rsid w:val="006A715E"/>
    <w:rsid w:val="006A71CC"/>
    <w:rsid w:val="006A71EE"/>
    <w:rsid w:val="006A7242"/>
    <w:rsid w:val="006A7327"/>
    <w:rsid w:val="006A739E"/>
    <w:rsid w:val="006A7425"/>
    <w:rsid w:val="006A7D80"/>
    <w:rsid w:val="006A7E63"/>
    <w:rsid w:val="006A7FAB"/>
    <w:rsid w:val="006B0010"/>
    <w:rsid w:val="006B023F"/>
    <w:rsid w:val="006B028D"/>
    <w:rsid w:val="006B031A"/>
    <w:rsid w:val="006B072A"/>
    <w:rsid w:val="006B083F"/>
    <w:rsid w:val="006B0B2A"/>
    <w:rsid w:val="006B0CDF"/>
    <w:rsid w:val="006B0E18"/>
    <w:rsid w:val="006B0E89"/>
    <w:rsid w:val="006B1057"/>
    <w:rsid w:val="006B1062"/>
    <w:rsid w:val="006B117F"/>
    <w:rsid w:val="006B13AC"/>
    <w:rsid w:val="006B1718"/>
    <w:rsid w:val="006B1794"/>
    <w:rsid w:val="006B19EA"/>
    <w:rsid w:val="006B19FF"/>
    <w:rsid w:val="006B1BE3"/>
    <w:rsid w:val="006B1D1E"/>
    <w:rsid w:val="006B2275"/>
    <w:rsid w:val="006B257C"/>
    <w:rsid w:val="006B2A60"/>
    <w:rsid w:val="006B2BF9"/>
    <w:rsid w:val="006B2D1B"/>
    <w:rsid w:val="006B2D63"/>
    <w:rsid w:val="006B2E2C"/>
    <w:rsid w:val="006B30AF"/>
    <w:rsid w:val="006B311A"/>
    <w:rsid w:val="006B313E"/>
    <w:rsid w:val="006B3141"/>
    <w:rsid w:val="006B31A7"/>
    <w:rsid w:val="006B31DD"/>
    <w:rsid w:val="006B32DE"/>
    <w:rsid w:val="006B3300"/>
    <w:rsid w:val="006B34FC"/>
    <w:rsid w:val="006B39B6"/>
    <w:rsid w:val="006B3A47"/>
    <w:rsid w:val="006B3A99"/>
    <w:rsid w:val="006B3B23"/>
    <w:rsid w:val="006B3B87"/>
    <w:rsid w:val="006B3BD0"/>
    <w:rsid w:val="006B3C77"/>
    <w:rsid w:val="006B3E50"/>
    <w:rsid w:val="006B3FD2"/>
    <w:rsid w:val="006B4347"/>
    <w:rsid w:val="006B4400"/>
    <w:rsid w:val="006B4455"/>
    <w:rsid w:val="006B459F"/>
    <w:rsid w:val="006B4768"/>
    <w:rsid w:val="006B48AD"/>
    <w:rsid w:val="006B4993"/>
    <w:rsid w:val="006B4BA1"/>
    <w:rsid w:val="006B5361"/>
    <w:rsid w:val="006B5447"/>
    <w:rsid w:val="006B55DC"/>
    <w:rsid w:val="006B581F"/>
    <w:rsid w:val="006B5AEC"/>
    <w:rsid w:val="006B5CEE"/>
    <w:rsid w:val="006B5DCD"/>
    <w:rsid w:val="006B5E5C"/>
    <w:rsid w:val="006B5F4F"/>
    <w:rsid w:val="006B5F5C"/>
    <w:rsid w:val="006B62B5"/>
    <w:rsid w:val="006B654A"/>
    <w:rsid w:val="006B6632"/>
    <w:rsid w:val="006B677E"/>
    <w:rsid w:val="006B6C2F"/>
    <w:rsid w:val="006B6D02"/>
    <w:rsid w:val="006B6E9C"/>
    <w:rsid w:val="006B710B"/>
    <w:rsid w:val="006B75CC"/>
    <w:rsid w:val="006B75EF"/>
    <w:rsid w:val="006B792E"/>
    <w:rsid w:val="006B7ACB"/>
    <w:rsid w:val="006C0099"/>
    <w:rsid w:val="006C05A2"/>
    <w:rsid w:val="006C0A30"/>
    <w:rsid w:val="006C0B1D"/>
    <w:rsid w:val="006C0C1B"/>
    <w:rsid w:val="006C0DE6"/>
    <w:rsid w:val="006C195A"/>
    <w:rsid w:val="006C1994"/>
    <w:rsid w:val="006C2299"/>
    <w:rsid w:val="006C239C"/>
    <w:rsid w:val="006C266D"/>
    <w:rsid w:val="006C2749"/>
    <w:rsid w:val="006C29C8"/>
    <w:rsid w:val="006C2AC7"/>
    <w:rsid w:val="006C2F80"/>
    <w:rsid w:val="006C3630"/>
    <w:rsid w:val="006C3675"/>
    <w:rsid w:val="006C36BB"/>
    <w:rsid w:val="006C3770"/>
    <w:rsid w:val="006C395B"/>
    <w:rsid w:val="006C399A"/>
    <w:rsid w:val="006C3D90"/>
    <w:rsid w:val="006C3F22"/>
    <w:rsid w:val="006C446F"/>
    <w:rsid w:val="006C4845"/>
    <w:rsid w:val="006C48EE"/>
    <w:rsid w:val="006C48FB"/>
    <w:rsid w:val="006C4CEC"/>
    <w:rsid w:val="006C4D2B"/>
    <w:rsid w:val="006C501A"/>
    <w:rsid w:val="006C524F"/>
    <w:rsid w:val="006C52BC"/>
    <w:rsid w:val="006C54C6"/>
    <w:rsid w:val="006C590E"/>
    <w:rsid w:val="006C5E7A"/>
    <w:rsid w:val="006C651B"/>
    <w:rsid w:val="006C67D8"/>
    <w:rsid w:val="006C6B33"/>
    <w:rsid w:val="006C6C90"/>
    <w:rsid w:val="006C715E"/>
    <w:rsid w:val="006C7667"/>
    <w:rsid w:val="006C7671"/>
    <w:rsid w:val="006C7759"/>
    <w:rsid w:val="006C77E5"/>
    <w:rsid w:val="006C79F9"/>
    <w:rsid w:val="006C7C71"/>
    <w:rsid w:val="006C7ED4"/>
    <w:rsid w:val="006C7FBF"/>
    <w:rsid w:val="006D0107"/>
    <w:rsid w:val="006D0127"/>
    <w:rsid w:val="006D02B8"/>
    <w:rsid w:val="006D05EE"/>
    <w:rsid w:val="006D0AE3"/>
    <w:rsid w:val="006D0B4E"/>
    <w:rsid w:val="006D0C3F"/>
    <w:rsid w:val="006D0FB5"/>
    <w:rsid w:val="006D10D0"/>
    <w:rsid w:val="006D1203"/>
    <w:rsid w:val="006D1447"/>
    <w:rsid w:val="006D14A8"/>
    <w:rsid w:val="006D1534"/>
    <w:rsid w:val="006D172D"/>
    <w:rsid w:val="006D17E0"/>
    <w:rsid w:val="006D1C93"/>
    <w:rsid w:val="006D2087"/>
    <w:rsid w:val="006D2297"/>
    <w:rsid w:val="006D2313"/>
    <w:rsid w:val="006D2323"/>
    <w:rsid w:val="006D24E1"/>
    <w:rsid w:val="006D2511"/>
    <w:rsid w:val="006D253A"/>
    <w:rsid w:val="006D25C7"/>
    <w:rsid w:val="006D2BA3"/>
    <w:rsid w:val="006D2C1B"/>
    <w:rsid w:val="006D2DF7"/>
    <w:rsid w:val="006D2F1F"/>
    <w:rsid w:val="006D2FE8"/>
    <w:rsid w:val="006D308B"/>
    <w:rsid w:val="006D333E"/>
    <w:rsid w:val="006D34A9"/>
    <w:rsid w:val="006D40B5"/>
    <w:rsid w:val="006D4115"/>
    <w:rsid w:val="006D4226"/>
    <w:rsid w:val="006D43B6"/>
    <w:rsid w:val="006D4625"/>
    <w:rsid w:val="006D464D"/>
    <w:rsid w:val="006D47C8"/>
    <w:rsid w:val="006D48AA"/>
    <w:rsid w:val="006D4A94"/>
    <w:rsid w:val="006D4CDB"/>
    <w:rsid w:val="006D4F7F"/>
    <w:rsid w:val="006D549A"/>
    <w:rsid w:val="006D5595"/>
    <w:rsid w:val="006D575B"/>
    <w:rsid w:val="006D5786"/>
    <w:rsid w:val="006D579B"/>
    <w:rsid w:val="006D5852"/>
    <w:rsid w:val="006D5BEE"/>
    <w:rsid w:val="006D5C40"/>
    <w:rsid w:val="006D612C"/>
    <w:rsid w:val="006D6575"/>
    <w:rsid w:val="006D6B8B"/>
    <w:rsid w:val="006D6C14"/>
    <w:rsid w:val="006D6C87"/>
    <w:rsid w:val="006D6EC1"/>
    <w:rsid w:val="006D6ED7"/>
    <w:rsid w:val="006D6FD1"/>
    <w:rsid w:val="006D73D8"/>
    <w:rsid w:val="006D7625"/>
    <w:rsid w:val="006D77A1"/>
    <w:rsid w:val="006D7E6F"/>
    <w:rsid w:val="006D7F9A"/>
    <w:rsid w:val="006D7FFA"/>
    <w:rsid w:val="006E034F"/>
    <w:rsid w:val="006E03E1"/>
    <w:rsid w:val="006E0C2B"/>
    <w:rsid w:val="006E0F39"/>
    <w:rsid w:val="006E10EB"/>
    <w:rsid w:val="006E11C2"/>
    <w:rsid w:val="006E1325"/>
    <w:rsid w:val="006E138E"/>
    <w:rsid w:val="006E152C"/>
    <w:rsid w:val="006E1618"/>
    <w:rsid w:val="006E1626"/>
    <w:rsid w:val="006E1749"/>
    <w:rsid w:val="006E1FAF"/>
    <w:rsid w:val="006E209C"/>
    <w:rsid w:val="006E2164"/>
    <w:rsid w:val="006E2290"/>
    <w:rsid w:val="006E24EB"/>
    <w:rsid w:val="006E2520"/>
    <w:rsid w:val="006E2613"/>
    <w:rsid w:val="006E27A2"/>
    <w:rsid w:val="006E2817"/>
    <w:rsid w:val="006E284B"/>
    <w:rsid w:val="006E2C63"/>
    <w:rsid w:val="006E2D30"/>
    <w:rsid w:val="006E30B3"/>
    <w:rsid w:val="006E3143"/>
    <w:rsid w:val="006E33EC"/>
    <w:rsid w:val="006E38FD"/>
    <w:rsid w:val="006E39C4"/>
    <w:rsid w:val="006E3F1B"/>
    <w:rsid w:val="006E3F73"/>
    <w:rsid w:val="006E3FA0"/>
    <w:rsid w:val="006E4378"/>
    <w:rsid w:val="006E44E7"/>
    <w:rsid w:val="006E45ED"/>
    <w:rsid w:val="006E4612"/>
    <w:rsid w:val="006E4849"/>
    <w:rsid w:val="006E4899"/>
    <w:rsid w:val="006E48D7"/>
    <w:rsid w:val="006E49AB"/>
    <w:rsid w:val="006E49CA"/>
    <w:rsid w:val="006E4A16"/>
    <w:rsid w:val="006E4A69"/>
    <w:rsid w:val="006E4A98"/>
    <w:rsid w:val="006E4B53"/>
    <w:rsid w:val="006E4C59"/>
    <w:rsid w:val="006E4FF1"/>
    <w:rsid w:val="006E5074"/>
    <w:rsid w:val="006E556E"/>
    <w:rsid w:val="006E58A2"/>
    <w:rsid w:val="006E591A"/>
    <w:rsid w:val="006E5A14"/>
    <w:rsid w:val="006E5CB0"/>
    <w:rsid w:val="006E5D09"/>
    <w:rsid w:val="006E5D43"/>
    <w:rsid w:val="006E5E35"/>
    <w:rsid w:val="006E5F15"/>
    <w:rsid w:val="006E6034"/>
    <w:rsid w:val="006E64AB"/>
    <w:rsid w:val="006E671E"/>
    <w:rsid w:val="006E684D"/>
    <w:rsid w:val="006E68ED"/>
    <w:rsid w:val="006E697C"/>
    <w:rsid w:val="006E6A02"/>
    <w:rsid w:val="006E6BD9"/>
    <w:rsid w:val="006E6D7A"/>
    <w:rsid w:val="006E6E35"/>
    <w:rsid w:val="006E7140"/>
    <w:rsid w:val="006E715D"/>
    <w:rsid w:val="006E71F6"/>
    <w:rsid w:val="006E740E"/>
    <w:rsid w:val="006E74E4"/>
    <w:rsid w:val="006E7564"/>
    <w:rsid w:val="006E79C4"/>
    <w:rsid w:val="006E7BE6"/>
    <w:rsid w:val="006E7DBB"/>
    <w:rsid w:val="006E7EB7"/>
    <w:rsid w:val="006F0027"/>
    <w:rsid w:val="006F008F"/>
    <w:rsid w:val="006F0093"/>
    <w:rsid w:val="006F0097"/>
    <w:rsid w:val="006F05AB"/>
    <w:rsid w:val="006F0F1D"/>
    <w:rsid w:val="006F1637"/>
    <w:rsid w:val="006F1728"/>
    <w:rsid w:val="006F177D"/>
    <w:rsid w:val="006F1C7F"/>
    <w:rsid w:val="006F1CB8"/>
    <w:rsid w:val="006F22DD"/>
    <w:rsid w:val="006F2643"/>
    <w:rsid w:val="006F2A4D"/>
    <w:rsid w:val="006F2CBC"/>
    <w:rsid w:val="006F2D1B"/>
    <w:rsid w:val="006F31B6"/>
    <w:rsid w:val="006F3299"/>
    <w:rsid w:val="006F3328"/>
    <w:rsid w:val="006F33EB"/>
    <w:rsid w:val="006F399F"/>
    <w:rsid w:val="006F3CB1"/>
    <w:rsid w:val="006F4314"/>
    <w:rsid w:val="006F4796"/>
    <w:rsid w:val="006F47AF"/>
    <w:rsid w:val="006F4814"/>
    <w:rsid w:val="006F4A53"/>
    <w:rsid w:val="006F4D07"/>
    <w:rsid w:val="006F4DE4"/>
    <w:rsid w:val="006F4DFF"/>
    <w:rsid w:val="006F4FF8"/>
    <w:rsid w:val="006F51CF"/>
    <w:rsid w:val="006F5344"/>
    <w:rsid w:val="006F5346"/>
    <w:rsid w:val="006F5D15"/>
    <w:rsid w:val="006F5F7C"/>
    <w:rsid w:val="006F62D2"/>
    <w:rsid w:val="006F636A"/>
    <w:rsid w:val="006F6442"/>
    <w:rsid w:val="006F6631"/>
    <w:rsid w:val="006F66E4"/>
    <w:rsid w:val="006F6748"/>
    <w:rsid w:val="006F6788"/>
    <w:rsid w:val="006F6E8E"/>
    <w:rsid w:val="006F71C5"/>
    <w:rsid w:val="006F7234"/>
    <w:rsid w:val="006F725C"/>
    <w:rsid w:val="006F7269"/>
    <w:rsid w:val="006F7985"/>
    <w:rsid w:val="006F79C3"/>
    <w:rsid w:val="006F7B97"/>
    <w:rsid w:val="006F7CC3"/>
    <w:rsid w:val="006F7CF1"/>
    <w:rsid w:val="006F7E45"/>
    <w:rsid w:val="0070006D"/>
    <w:rsid w:val="007000DD"/>
    <w:rsid w:val="0070017A"/>
    <w:rsid w:val="00700470"/>
    <w:rsid w:val="0070048A"/>
    <w:rsid w:val="0070075B"/>
    <w:rsid w:val="00700AD3"/>
    <w:rsid w:val="00700B4C"/>
    <w:rsid w:val="00700BB9"/>
    <w:rsid w:val="00700BE0"/>
    <w:rsid w:val="00700BF5"/>
    <w:rsid w:val="00700D65"/>
    <w:rsid w:val="00700E77"/>
    <w:rsid w:val="00700EBF"/>
    <w:rsid w:val="007010F1"/>
    <w:rsid w:val="007015B3"/>
    <w:rsid w:val="0070162C"/>
    <w:rsid w:val="0070192E"/>
    <w:rsid w:val="00701970"/>
    <w:rsid w:val="007019A3"/>
    <w:rsid w:val="00701A9A"/>
    <w:rsid w:val="00701BC8"/>
    <w:rsid w:val="00701CBA"/>
    <w:rsid w:val="00701D58"/>
    <w:rsid w:val="00701DA8"/>
    <w:rsid w:val="00701E44"/>
    <w:rsid w:val="00701F06"/>
    <w:rsid w:val="00701F32"/>
    <w:rsid w:val="007020AA"/>
    <w:rsid w:val="007020D1"/>
    <w:rsid w:val="0070210A"/>
    <w:rsid w:val="007023DF"/>
    <w:rsid w:val="00702479"/>
    <w:rsid w:val="00702513"/>
    <w:rsid w:val="0070295F"/>
    <w:rsid w:val="00702BB5"/>
    <w:rsid w:val="00702E55"/>
    <w:rsid w:val="00702FC1"/>
    <w:rsid w:val="00703184"/>
    <w:rsid w:val="0070326B"/>
    <w:rsid w:val="007033DB"/>
    <w:rsid w:val="007034A7"/>
    <w:rsid w:val="00703882"/>
    <w:rsid w:val="007039C2"/>
    <w:rsid w:val="00704022"/>
    <w:rsid w:val="007041A6"/>
    <w:rsid w:val="0070435D"/>
    <w:rsid w:val="007043F4"/>
    <w:rsid w:val="007045DD"/>
    <w:rsid w:val="00704740"/>
    <w:rsid w:val="00704783"/>
    <w:rsid w:val="007047D0"/>
    <w:rsid w:val="00704831"/>
    <w:rsid w:val="00704B35"/>
    <w:rsid w:val="00704D10"/>
    <w:rsid w:val="00704E97"/>
    <w:rsid w:val="00704EDC"/>
    <w:rsid w:val="00705182"/>
    <w:rsid w:val="007052C1"/>
    <w:rsid w:val="007056D8"/>
    <w:rsid w:val="00705A99"/>
    <w:rsid w:val="00705D58"/>
    <w:rsid w:val="00705E10"/>
    <w:rsid w:val="00705E21"/>
    <w:rsid w:val="00705F31"/>
    <w:rsid w:val="007060E2"/>
    <w:rsid w:val="007060FD"/>
    <w:rsid w:val="00706493"/>
    <w:rsid w:val="00706742"/>
    <w:rsid w:val="0070690B"/>
    <w:rsid w:val="007069CB"/>
    <w:rsid w:val="00706A35"/>
    <w:rsid w:val="00706A51"/>
    <w:rsid w:val="00706AE7"/>
    <w:rsid w:val="00706D5C"/>
    <w:rsid w:val="007070C7"/>
    <w:rsid w:val="007072FE"/>
    <w:rsid w:val="00707433"/>
    <w:rsid w:val="00707ABE"/>
    <w:rsid w:val="00707C17"/>
    <w:rsid w:val="00707CB7"/>
    <w:rsid w:val="00707E0E"/>
    <w:rsid w:val="00707E23"/>
    <w:rsid w:val="00707ED6"/>
    <w:rsid w:val="00707FD3"/>
    <w:rsid w:val="00707FF3"/>
    <w:rsid w:val="007101A0"/>
    <w:rsid w:val="00710324"/>
    <w:rsid w:val="0071056A"/>
    <w:rsid w:val="00710728"/>
    <w:rsid w:val="00710AA7"/>
    <w:rsid w:val="00710B0A"/>
    <w:rsid w:val="00710B26"/>
    <w:rsid w:val="00710B50"/>
    <w:rsid w:val="00710CC0"/>
    <w:rsid w:val="00710E0B"/>
    <w:rsid w:val="00710E80"/>
    <w:rsid w:val="00710FB6"/>
    <w:rsid w:val="00711169"/>
    <w:rsid w:val="007111B3"/>
    <w:rsid w:val="007113E5"/>
    <w:rsid w:val="0071145F"/>
    <w:rsid w:val="0071154E"/>
    <w:rsid w:val="00711617"/>
    <w:rsid w:val="00711B37"/>
    <w:rsid w:val="00711E50"/>
    <w:rsid w:val="00712347"/>
    <w:rsid w:val="007126D9"/>
    <w:rsid w:val="007126E4"/>
    <w:rsid w:val="00712A09"/>
    <w:rsid w:val="00712ABD"/>
    <w:rsid w:val="00712B39"/>
    <w:rsid w:val="00712EA7"/>
    <w:rsid w:val="00712EF6"/>
    <w:rsid w:val="00713C75"/>
    <w:rsid w:val="00713E44"/>
    <w:rsid w:val="0071436F"/>
    <w:rsid w:val="0071441F"/>
    <w:rsid w:val="007144C5"/>
    <w:rsid w:val="007148CC"/>
    <w:rsid w:val="0071495C"/>
    <w:rsid w:val="00714C02"/>
    <w:rsid w:val="00714C4E"/>
    <w:rsid w:val="00714CE7"/>
    <w:rsid w:val="00714EB2"/>
    <w:rsid w:val="00715346"/>
    <w:rsid w:val="00715444"/>
    <w:rsid w:val="007154C4"/>
    <w:rsid w:val="007158ED"/>
    <w:rsid w:val="00715C14"/>
    <w:rsid w:val="007161A5"/>
    <w:rsid w:val="007161C7"/>
    <w:rsid w:val="0071643F"/>
    <w:rsid w:val="00716547"/>
    <w:rsid w:val="00716860"/>
    <w:rsid w:val="00716CB9"/>
    <w:rsid w:val="00716E63"/>
    <w:rsid w:val="007170A0"/>
    <w:rsid w:val="007171FB"/>
    <w:rsid w:val="00717650"/>
    <w:rsid w:val="007178FD"/>
    <w:rsid w:val="00717952"/>
    <w:rsid w:val="00717B90"/>
    <w:rsid w:val="00717DA3"/>
    <w:rsid w:val="00717E54"/>
    <w:rsid w:val="00717F73"/>
    <w:rsid w:val="007202D9"/>
    <w:rsid w:val="00720390"/>
    <w:rsid w:val="00720407"/>
    <w:rsid w:val="0072044A"/>
    <w:rsid w:val="007204CE"/>
    <w:rsid w:val="0072057B"/>
    <w:rsid w:val="00720B2C"/>
    <w:rsid w:val="00720C82"/>
    <w:rsid w:val="00720D8A"/>
    <w:rsid w:val="00720E22"/>
    <w:rsid w:val="007211B8"/>
    <w:rsid w:val="00721601"/>
    <w:rsid w:val="00721879"/>
    <w:rsid w:val="00721953"/>
    <w:rsid w:val="007219CB"/>
    <w:rsid w:val="00721A56"/>
    <w:rsid w:val="00721E46"/>
    <w:rsid w:val="007220C7"/>
    <w:rsid w:val="007222BD"/>
    <w:rsid w:val="007226E4"/>
    <w:rsid w:val="00722E13"/>
    <w:rsid w:val="00722EAB"/>
    <w:rsid w:val="00722F09"/>
    <w:rsid w:val="00722F45"/>
    <w:rsid w:val="00722F61"/>
    <w:rsid w:val="00722FE3"/>
    <w:rsid w:val="00723058"/>
    <w:rsid w:val="0072312E"/>
    <w:rsid w:val="00723229"/>
    <w:rsid w:val="00723482"/>
    <w:rsid w:val="00723611"/>
    <w:rsid w:val="0072365D"/>
    <w:rsid w:val="0072386B"/>
    <w:rsid w:val="0072388D"/>
    <w:rsid w:val="00723930"/>
    <w:rsid w:val="00723A12"/>
    <w:rsid w:val="00723B1D"/>
    <w:rsid w:val="00723C7F"/>
    <w:rsid w:val="007240AB"/>
    <w:rsid w:val="00724256"/>
    <w:rsid w:val="007242CE"/>
    <w:rsid w:val="007243A0"/>
    <w:rsid w:val="00724677"/>
    <w:rsid w:val="007246B4"/>
    <w:rsid w:val="00724989"/>
    <w:rsid w:val="00724A94"/>
    <w:rsid w:val="00724BE4"/>
    <w:rsid w:val="00724CFF"/>
    <w:rsid w:val="0072502C"/>
    <w:rsid w:val="007251AA"/>
    <w:rsid w:val="007253AE"/>
    <w:rsid w:val="007256FF"/>
    <w:rsid w:val="007258E2"/>
    <w:rsid w:val="00725A0B"/>
    <w:rsid w:val="00725E36"/>
    <w:rsid w:val="00725E46"/>
    <w:rsid w:val="00725E51"/>
    <w:rsid w:val="00725E87"/>
    <w:rsid w:val="00725F35"/>
    <w:rsid w:val="00725FB5"/>
    <w:rsid w:val="00726052"/>
    <w:rsid w:val="00726177"/>
    <w:rsid w:val="0072625B"/>
    <w:rsid w:val="0072631C"/>
    <w:rsid w:val="0072650E"/>
    <w:rsid w:val="00726604"/>
    <w:rsid w:val="007266F3"/>
    <w:rsid w:val="00726794"/>
    <w:rsid w:val="00726834"/>
    <w:rsid w:val="00726B4E"/>
    <w:rsid w:val="00726C13"/>
    <w:rsid w:val="00726DEF"/>
    <w:rsid w:val="00726F63"/>
    <w:rsid w:val="0072706A"/>
    <w:rsid w:val="007271AF"/>
    <w:rsid w:val="007274EA"/>
    <w:rsid w:val="00727560"/>
    <w:rsid w:val="0072760F"/>
    <w:rsid w:val="0072770B"/>
    <w:rsid w:val="00727721"/>
    <w:rsid w:val="00727821"/>
    <w:rsid w:val="00727D8A"/>
    <w:rsid w:val="00727DD7"/>
    <w:rsid w:val="00727E0C"/>
    <w:rsid w:val="00727ED6"/>
    <w:rsid w:val="00727F5C"/>
    <w:rsid w:val="00727F97"/>
    <w:rsid w:val="007301A4"/>
    <w:rsid w:val="0073038E"/>
    <w:rsid w:val="00730764"/>
    <w:rsid w:val="00730930"/>
    <w:rsid w:val="00730A82"/>
    <w:rsid w:val="00730C4A"/>
    <w:rsid w:val="00730E10"/>
    <w:rsid w:val="00730F27"/>
    <w:rsid w:val="00731055"/>
    <w:rsid w:val="00731304"/>
    <w:rsid w:val="00731B01"/>
    <w:rsid w:val="00731E45"/>
    <w:rsid w:val="0073235C"/>
    <w:rsid w:val="0073252E"/>
    <w:rsid w:val="007325F3"/>
    <w:rsid w:val="00732720"/>
    <w:rsid w:val="00732CA5"/>
    <w:rsid w:val="00732DEC"/>
    <w:rsid w:val="00732F89"/>
    <w:rsid w:val="00733020"/>
    <w:rsid w:val="007330D1"/>
    <w:rsid w:val="00733196"/>
    <w:rsid w:val="007331C6"/>
    <w:rsid w:val="00733284"/>
    <w:rsid w:val="0073386B"/>
    <w:rsid w:val="00733C0C"/>
    <w:rsid w:val="00733D43"/>
    <w:rsid w:val="007342C4"/>
    <w:rsid w:val="00734544"/>
    <w:rsid w:val="007345D2"/>
    <w:rsid w:val="00734682"/>
    <w:rsid w:val="00734926"/>
    <w:rsid w:val="007349B8"/>
    <w:rsid w:val="00734A4F"/>
    <w:rsid w:val="00734AB5"/>
    <w:rsid w:val="00734BE9"/>
    <w:rsid w:val="00734F97"/>
    <w:rsid w:val="00734FC2"/>
    <w:rsid w:val="007350EF"/>
    <w:rsid w:val="00735752"/>
    <w:rsid w:val="00735816"/>
    <w:rsid w:val="007358D7"/>
    <w:rsid w:val="00735A5F"/>
    <w:rsid w:val="00735B40"/>
    <w:rsid w:val="00735FB4"/>
    <w:rsid w:val="007360C7"/>
    <w:rsid w:val="007363C5"/>
    <w:rsid w:val="0073645F"/>
    <w:rsid w:val="00736571"/>
    <w:rsid w:val="0073662B"/>
    <w:rsid w:val="007367C2"/>
    <w:rsid w:val="007369A3"/>
    <w:rsid w:val="007369AD"/>
    <w:rsid w:val="00736A81"/>
    <w:rsid w:val="00736C46"/>
    <w:rsid w:val="00736EA6"/>
    <w:rsid w:val="00736EC5"/>
    <w:rsid w:val="00736F1D"/>
    <w:rsid w:val="00736FCA"/>
    <w:rsid w:val="00737457"/>
    <w:rsid w:val="007374D7"/>
    <w:rsid w:val="007377A2"/>
    <w:rsid w:val="00737842"/>
    <w:rsid w:val="007379C2"/>
    <w:rsid w:val="00737AFF"/>
    <w:rsid w:val="00737C67"/>
    <w:rsid w:val="00737F6E"/>
    <w:rsid w:val="00740026"/>
    <w:rsid w:val="00740031"/>
    <w:rsid w:val="00740195"/>
    <w:rsid w:val="0074042D"/>
    <w:rsid w:val="0074063E"/>
    <w:rsid w:val="0074064F"/>
    <w:rsid w:val="007408FD"/>
    <w:rsid w:val="007413D5"/>
    <w:rsid w:val="007415D4"/>
    <w:rsid w:val="007417F8"/>
    <w:rsid w:val="00741AD2"/>
    <w:rsid w:val="00741B46"/>
    <w:rsid w:val="00741F1F"/>
    <w:rsid w:val="00742271"/>
    <w:rsid w:val="00742358"/>
    <w:rsid w:val="007424BE"/>
    <w:rsid w:val="007425E5"/>
    <w:rsid w:val="007426EC"/>
    <w:rsid w:val="007429B0"/>
    <w:rsid w:val="007429FD"/>
    <w:rsid w:val="00742AC9"/>
    <w:rsid w:val="00743338"/>
    <w:rsid w:val="00743545"/>
    <w:rsid w:val="007436DF"/>
    <w:rsid w:val="00743793"/>
    <w:rsid w:val="00743A91"/>
    <w:rsid w:val="00744000"/>
    <w:rsid w:val="00744357"/>
    <w:rsid w:val="00744464"/>
    <w:rsid w:val="00744784"/>
    <w:rsid w:val="007447E5"/>
    <w:rsid w:val="00744FD1"/>
    <w:rsid w:val="0074511F"/>
    <w:rsid w:val="00745157"/>
    <w:rsid w:val="007452C2"/>
    <w:rsid w:val="007454E6"/>
    <w:rsid w:val="007455D5"/>
    <w:rsid w:val="0074575C"/>
    <w:rsid w:val="00745B49"/>
    <w:rsid w:val="00745BD3"/>
    <w:rsid w:val="00746069"/>
    <w:rsid w:val="00746136"/>
    <w:rsid w:val="007461CD"/>
    <w:rsid w:val="0074638D"/>
    <w:rsid w:val="0074686D"/>
    <w:rsid w:val="00746E10"/>
    <w:rsid w:val="00746EAA"/>
    <w:rsid w:val="00746F9C"/>
    <w:rsid w:val="00747266"/>
    <w:rsid w:val="0074735E"/>
    <w:rsid w:val="007474C4"/>
    <w:rsid w:val="00747582"/>
    <w:rsid w:val="007475EE"/>
    <w:rsid w:val="00747635"/>
    <w:rsid w:val="00747645"/>
    <w:rsid w:val="007478F0"/>
    <w:rsid w:val="00747B28"/>
    <w:rsid w:val="00747B76"/>
    <w:rsid w:val="00747BF9"/>
    <w:rsid w:val="00747C09"/>
    <w:rsid w:val="00747D05"/>
    <w:rsid w:val="00747DB5"/>
    <w:rsid w:val="00747F9B"/>
    <w:rsid w:val="00750ED0"/>
    <w:rsid w:val="00750F38"/>
    <w:rsid w:val="00750FEA"/>
    <w:rsid w:val="00751291"/>
    <w:rsid w:val="007512FE"/>
    <w:rsid w:val="0075138B"/>
    <w:rsid w:val="007513BC"/>
    <w:rsid w:val="00751633"/>
    <w:rsid w:val="00751699"/>
    <w:rsid w:val="007519CC"/>
    <w:rsid w:val="00751ABA"/>
    <w:rsid w:val="00751AD2"/>
    <w:rsid w:val="00751F7B"/>
    <w:rsid w:val="00751FB1"/>
    <w:rsid w:val="00751FDA"/>
    <w:rsid w:val="00752003"/>
    <w:rsid w:val="00752317"/>
    <w:rsid w:val="00752324"/>
    <w:rsid w:val="00752401"/>
    <w:rsid w:val="00752772"/>
    <w:rsid w:val="007529C5"/>
    <w:rsid w:val="007529D0"/>
    <w:rsid w:val="00752A18"/>
    <w:rsid w:val="00752B3D"/>
    <w:rsid w:val="00752BE8"/>
    <w:rsid w:val="00752EC9"/>
    <w:rsid w:val="0075305F"/>
    <w:rsid w:val="007530E8"/>
    <w:rsid w:val="007530F2"/>
    <w:rsid w:val="00753263"/>
    <w:rsid w:val="007535B3"/>
    <w:rsid w:val="0075399C"/>
    <w:rsid w:val="007539B1"/>
    <w:rsid w:val="007539E6"/>
    <w:rsid w:val="00753C7D"/>
    <w:rsid w:val="00753E07"/>
    <w:rsid w:val="00753F67"/>
    <w:rsid w:val="00754203"/>
    <w:rsid w:val="0075435E"/>
    <w:rsid w:val="00754366"/>
    <w:rsid w:val="0075462D"/>
    <w:rsid w:val="0075467E"/>
    <w:rsid w:val="00754924"/>
    <w:rsid w:val="00754BCC"/>
    <w:rsid w:val="00755319"/>
    <w:rsid w:val="00755875"/>
    <w:rsid w:val="007558A5"/>
    <w:rsid w:val="00755A13"/>
    <w:rsid w:val="00755CE6"/>
    <w:rsid w:val="0075603A"/>
    <w:rsid w:val="007562C8"/>
    <w:rsid w:val="00756557"/>
    <w:rsid w:val="007565FF"/>
    <w:rsid w:val="0075694C"/>
    <w:rsid w:val="00756F33"/>
    <w:rsid w:val="00756F5F"/>
    <w:rsid w:val="00756F6B"/>
    <w:rsid w:val="0075710E"/>
    <w:rsid w:val="0075726F"/>
    <w:rsid w:val="00757286"/>
    <w:rsid w:val="007574DB"/>
    <w:rsid w:val="00757593"/>
    <w:rsid w:val="007575E3"/>
    <w:rsid w:val="00757702"/>
    <w:rsid w:val="00757780"/>
    <w:rsid w:val="007577EA"/>
    <w:rsid w:val="00757932"/>
    <w:rsid w:val="00757D27"/>
    <w:rsid w:val="00757EA2"/>
    <w:rsid w:val="00757F4E"/>
    <w:rsid w:val="007600CE"/>
    <w:rsid w:val="007600D4"/>
    <w:rsid w:val="007601CF"/>
    <w:rsid w:val="00760360"/>
    <w:rsid w:val="007604EF"/>
    <w:rsid w:val="00760893"/>
    <w:rsid w:val="007609E1"/>
    <w:rsid w:val="00760B85"/>
    <w:rsid w:val="00760BF3"/>
    <w:rsid w:val="00760E44"/>
    <w:rsid w:val="0076106C"/>
    <w:rsid w:val="00761100"/>
    <w:rsid w:val="007611BF"/>
    <w:rsid w:val="0076131E"/>
    <w:rsid w:val="00761A0F"/>
    <w:rsid w:val="00761A8F"/>
    <w:rsid w:val="007620DA"/>
    <w:rsid w:val="0076211C"/>
    <w:rsid w:val="007622C8"/>
    <w:rsid w:val="007629B9"/>
    <w:rsid w:val="00762F08"/>
    <w:rsid w:val="00762F0C"/>
    <w:rsid w:val="0076333B"/>
    <w:rsid w:val="00763352"/>
    <w:rsid w:val="00763377"/>
    <w:rsid w:val="007635C9"/>
    <w:rsid w:val="0076383E"/>
    <w:rsid w:val="007639DD"/>
    <w:rsid w:val="00763BDC"/>
    <w:rsid w:val="00763C28"/>
    <w:rsid w:val="00763D7E"/>
    <w:rsid w:val="00763FAD"/>
    <w:rsid w:val="00764099"/>
    <w:rsid w:val="00764273"/>
    <w:rsid w:val="00764371"/>
    <w:rsid w:val="007644D6"/>
    <w:rsid w:val="007644FB"/>
    <w:rsid w:val="007645BA"/>
    <w:rsid w:val="0076460A"/>
    <w:rsid w:val="00764828"/>
    <w:rsid w:val="00764BC7"/>
    <w:rsid w:val="00764C0A"/>
    <w:rsid w:val="00764D53"/>
    <w:rsid w:val="00764F4A"/>
    <w:rsid w:val="00764FB7"/>
    <w:rsid w:val="00765362"/>
    <w:rsid w:val="0076545D"/>
    <w:rsid w:val="00765501"/>
    <w:rsid w:val="00765880"/>
    <w:rsid w:val="00765AA6"/>
    <w:rsid w:val="00765C67"/>
    <w:rsid w:val="007666F8"/>
    <w:rsid w:val="00766B04"/>
    <w:rsid w:val="00766D92"/>
    <w:rsid w:val="00766F65"/>
    <w:rsid w:val="00766F95"/>
    <w:rsid w:val="00767044"/>
    <w:rsid w:val="007672DB"/>
    <w:rsid w:val="0076730A"/>
    <w:rsid w:val="00767370"/>
    <w:rsid w:val="00767503"/>
    <w:rsid w:val="00767665"/>
    <w:rsid w:val="00767A29"/>
    <w:rsid w:val="00767B5C"/>
    <w:rsid w:val="00767FC4"/>
    <w:rsid w:val="007700AE"/>
    <w:rsid w:val="0077014A"/>
    <w:rsid w:val="00770634"/>
    <w:rsid w:val="00770844"/>
    <w:rsid w:val="00770B1F"/>
    <w:rsid w:val="00770B82"/>
    <w:rsid w:val="00770EE3"/>
    <w:rsid w:val="00770FEA"/>
    <w:rsid w:val="0077138F"/>
    <w:rsid w:val="00771423"/>
    <w:rsid w:val="0077164A"/>
    <w:rsid w:val="0077168D"/>
    <w:rsid w:val="00771B18"/>
    <w:rsid w:val="00771D57"/>
    <w:rsid w:val="00771FC7"/>
    <w:rsid w:val="00772128"/>
    <w:rsid w:val="0077228B"/>
    <w:rsid w:val="007722DB"/>
    <w:rsid w:val="007723C7"/>
    <w:rsid w:val="00772514"/>
    <w:rsid w:val="0077269F"/>
    <w:rsid w:val="00772781"/>
    <w:rsid w:val="007728F4"/>
    <w:rsid w:val="0077294D"/>
    <w:rsid w:val="00772BEE"/>
    <w:rsid w:val="00772F15"/>
    <w:rsid w:val="00773434"/>
    <w:rsid w:val="0077348E"/>
    <w:rsid w:val="007736B6"/>
    <w:rsid w:val="00773AF8"/>
    <w:rsid w:val="00773FD6"/>
    <w:rsid w:val="00774459"/>
    <w:rsid w:val="00774782"/>
    <w:rsid w:val="00774AC4"/>
    <w:rsid w:val="00774D56"/>
    <w:rsid w:val="00774E80"/>
    <w:rsid w:val="00774FE8"/>
    <w:rsid w:val="00775113"/>
    <w:rsid w:val="00775B19"/>
    <w:rsid w:val="00775BCF"/>
    <w:rsid w:val="00775CBD"/>
    <w:rsid w:val="00775DC5"/>
    <w:rsid w:val="0077606C"/>
    <w:rsid w:val="00776219"/>
    <w:rsid w:val="00776228"/>
    <w:rsid w:val="007762EF"/>
    <w:rsid w:val="0077661D"/>
    <w:rsid w:val="007766A9"/>
    <w:rsid w:val="00776783"/>
    <w:rsid w:val="007767A9"/>
    <w:rsid w:val="007767C7"/>
    <w:rsid w:val="007767DB"/>
    <w:rsid w:val="007768FB"/>
    <w:rsid w:val="00776931"/>
    <w:rsid w:val="00776A16"/>
    <w:rsid w:val="00776A32"/>
    <w:rsid w:val="007770B2"/>
    <w:rsid w:val="0077722E"/>
    <w:rsid w:val="00777394"/>
    <w:rsid w:val="007773B4"/>
    <w:rsid w:val="00777504"/>
    <w:rsid w:val="0077796B"/>
    <w:rsid w:val="00777A0A"/>
    <w:rsid w:val="00777B5B"/>
    <w:rsid w:val="00777E7E"/>
    <w:rsid w:val="00780388"/>
    <w:rsid w:val="007804D7"/>
    <w:rsid w:val="0078098E"/>
    <w:rsid w:val="00780BB2"/>
    <w:rsid w:val="00780DB6"/>
    <w:rsid w:val="00780DEA"/>
    <w:rsid w:val="00780E88"/>
    <w:rsid w:val="00780EE5"/>
    <w:rsid w:val="00780FCA"/>
    <w:rsid w:val="00781104"/>
    <w:rsid w:val="00781116"/>
    <w:rsid w:val="00781560"/>
    <w:rsid w:val="00781A3B"/>
    <w:rsid w:val="00781D1E"/>
    <w:rsid w:val="00781DDD"/>
    <w:rsid w:val="0078240C"/>
    <w:rsid w:val="007824ED"/>
    <w:rsid w:val="007824F0"/>
    <w:rsid w:val="00782769"/>
    <w:rsid w:val="0078294F"/>
    <w:rsid w:val="00782EE2"/>
    <w:rsid w:val="007837E8"/>
    <w:rsid w:val="00783CAE"/>
    <w:rsid w:val="00784115"/>
    <w:rsid w:val="007848D3"/>
    <w:rsid w:val="007849CF"/>
    <w:rsid w:val="00784A16"/>
    <w:rsid w:val="00784B0F"/>
    <w:rsid w:val="00784D2D"/>
    <w:rsid w:val="00784E9A"/>
    <w:rsid w:val="00784FE7"/>
    <w:rsid w:val="0078503A"/>
    <w:rsid w:val="00785170"/>
    <w:rsid w:val="00785189"/>
    <w:rsid w:val="007853C9"/>
    <w:rsid w:val="0078570F"/>
    <w:rsid w:val="00785A95"/>
    <w:rsid w:val="00785C0E"/>
    <w:rsid w:val="00785F89"/>
    <w:rsid w:val="007865F2"/>
    <w:rsid w:val="007867A8"/>
    <w:rsid w:val="007869E2"/>
    <w:rsid w:val="00786FBC"/>
    <w:rsid w:val="00787045"/>
    <w:rsid w:val="0078714A"/>
    <w:rsid w:val="00787282"/>
    <w:rsid w:val="00787AC2"/>
    <w:rsid w:val="00787D1C"/>
    <w:rsid w:val="00787ED3"/>
    <w:rsid w:val="0079011A"/>
    <w:rsid w:val="0079033C"/>
    <w:rsid w:val="00790716"/>
    <w:rsid w:val="00790BCE"/>
    <w:rsid w:val="00790EAA"/>
    <w:rsid w:val="00790F81"/>
    <w:rsid w:val="007914BD"/>
    <w:rsid w:val="007916A0"/>
    <w:rsid w:val="007916F6"/>
    <w:rsid w:val="0079197F"/>
    <w:rsid w:val="00791BA9"/>
    <w:rsid w:val="00791DE6"/>
    <w:rsid w:val="00792192"/>
    <w:rsid w:val="00792674"/>
    <w:rsid w:val="007927C0"/>
    <w:rsid w:val="00792862"/>
    <w:rsid w:val="00792A5E"/>
    <w:rsid w:val="00792C79"/>
    <w:rsid w:val="00792D16"/>
    <w:rsid w:val="00792DA9"/>
    <w:rsid w:val="0079310B"/>
    <w:rsid w:val="0079320C"/>
    <w:rsid w:val="0079349D"/>
    <w:rsid w:val="007934D7"/>
    <w:rsid w:val="00793544"/>
    <w:rsid w:val="00793EA6"/>
    <w:rsid w:val="00794363"/>
    <w:rsid w:val="0079444F"/>
    <w:rsid w:val="0079480C"/>
    <w:rsid w:val="00794A6F"/>
    <w:rsid w:val="00794AA6"/>
    <w:rsid w:val="00794BF1"/>
    <w:rsid w:val="00794D5B"/>
    <w:rsid w:val="007951F9"/>
    <w:rsid w:val="0079527C"/>
    <w:rsid w:val="007953D2"/>
    <w:rsid w:val="007953D9"/>
    <w:rsid w:val="007954D1"/>
    <w:rsid w:val="00795BD7"/>
    <w:rsid w:val="00795C01"/>
    <w:rsid w:val="00795C14"/>
    <w:rsid w:val="00795E13"/>
    <w:rsid w:val="0079634D"/>
    <w:rsid w:val="007964FE"/>
    <w:rsid w:val="00796878"/>
    <w:rsid w:val="00796E82"/>
    <w:rsid w:val="007972E8"/>
    <w:rsid w:val="007974A6"/>
    <w:rsid w:val="00797768"/>
    <w:rsid w:val="0079778B"/>
    <w:rsid w:val="007978A2"/>
    <w:rsid w:val="007A0021"/>
    <w:rsid w:val="007A003C"/>
    <w:rsid w:val="007A013C"/>
    <w:rsid w:val="007A02F5"/>
    <w:rsid w:val="007A038E"/>
    <w:rsid w:val="007A0473"/>
    <w:rsid w:val="007A049F"/>
    <w:rsid w:val="007A051A"/>
    <w:rsid w:val="007A07DA"/>
    <w:rsid w:val="007A08C8"/>
    <w:rsid w:val="007A0BFC"/>
    <w:rsid w:val="007A0C3D"/>
    <w:rsid w:val="007A19D7"/>
    <w:rsid w:val="007A1B4E"/>
    <w:rsid w:val="007A1B87"/>
    <w:rsid w:val="007A1C81"/>
    <w:rsid w:val="007A1D23"/>
    <w:rsid w:val="007A1F45"/>
    <w:rsid w:val="007A1FA8"/>
    <w:rsid w:val="007A2277"/>
    <w:rsid w:val="007A2869"/>
    <w:rsid w:val="007A2877"/>
    <w:rsid w:val="007A2C5E"/>
    <w:rsid w:val="007A2E32"/>
    <w:rsid w:val="007A2F3F"/>
    <w:rsid w:val="007A3052"/>
    <w:rsid w:val="007A3084"/>
    <w:rsid w:val="007A3196"/>
    <w:rsid w:val="007A399A"/>
    <w:rsid w:val="007A3BEC"/>
    <w:rsid w:val="007A3E9D"/>
    <w:rsid w:val="007A3EC3"/>
    <w:rsid w:val="007A405A"/>
    <w:rsid w:val="007A41B0"/>
    <w:rsid w:val="007A42F5"/>
    <w:rsid w:val="007A4453"/>
    <w:rsid w:val="007A44F5"/>
    <w:rsid w:val="007A48D4"/>
    <w:rsid w:val="007A4B2A"/>
    <w:rsid w:val="007A4CFA"/>
    <w:rsid w:val="007A4D34"/>
    <w:rsid w:val="007A4D62"/>
    <w:rsid w:val="007A4E4D"/>
    <w:rsid w:val="007A502E"/>
    <w:rsid w:val="007A5316"/>
    <w:rsid w:val="007A587F"/>
    <w:rsid w:val="007A58F3"/>
    <w:rsid w:val="007A59B4"/>
    <w:rsid w:val="007A5A25"/>
    <w:rsid w:val="007A5AD5"/>
    <w:rsid w:val="007A5B6D"/>
    <w:rsid w:val="007A5C0A"/>
    <w:rsid w:val="007A5CAE"/>
    <w:rsid w:val="007A602C"/>
    <w:rsid w:val="007A60AA"/>
    <w:rsid w:val="007A60CF"/>
    <w:rsid w:val="007A614D"/>
    <w:rsid w:val="007A6325"/>
    <w:rsid w:val="007A6697"/>
    <w:rsid w:val="007A6788"/>
    <w:rsid w:val="007A6A32"/>
    <w:rsid w:val="007A71BC"/>
    <w:rsid w:val="007A71F9"/>
    <w:rsid w:val="007A7449"/>
    <w:rsid w:val="007A76F9"/>
    <w:rsid w:val="007A7A93"/>
    <w:rsid w:val="007A7C5A"/>
    <w:rsid w:val="007A7FCD"/>
    <w:rsid w:val="007A7FE1"/>
    <w:rsid w:val="007B0010"/>
    <w:rsid w:val="007B02E1"/>
    <w:rsid w:val="007B0320"/>
    <w:rsid w:val="007B07CE"/>
    <w:rsid w:val="007B07FB"/>
    <w:rsid w:val="007B0830"/>
    <w:rsid w:val="007B0D08"/>
    <w:rsid w:val="007B0EB6"/>
    <w:rsid w:val="007B0EBC"/>
    <w:rsid w:val="007B0F10"/>
    <w:rsid w:val="007B0F95"/>
    <w:rsid w:val="007B0FB8"/>
    <w:rsid w:val="007B1078"/>
    <w:rsid w:val="007B1271"/>
    <w:rsid w:val="007B16CF"/>
    <w:rsid w:val="007B171B"/>
    <w:rsid w:val="007B1853"/>
    <w:rsid w:val="007B185E"/>
    <w:rsid w:val="007B19AF"/>
    <w:rsid w:val="007B1A91"/>
    <w:rsid w:val="007B1B08"/>
    <w:rsid w:val="007B1C6D"/>
    <w:rsid w:val="007B1D5C"/>
    <w:rsid w:val="007B1F0B"/>
    <w:rsid w:val="007B2089"/>
    <w:rsid w:val="007B2184"/>
    <w:rsid w:val="007B256B"/>
    <w:rsid w:val="007B262B"/>
    <w:rsid w:val="007B296C"/>
    <w:rsid w:val="007B29B2"/>
    <w:rsid w:val="007B2D46"/>
    <w:rsid w:val="007B2E6D"/>
    <w:rsid w:val="007B2F83"/>
    <w:rsid w:val="007B35A7"/>
    <w:rsid w:val="007B37DE"/>
    <w:rsid w:val="007B3995"/>
    <w:rsid w:val="007B3A48"/>
    <w:rsid w:val="007B3B4B"/>
    <w:rsid w:val="007B3E88"/>
    <w:rsid w:val="007B3FD3"/>
    <w:rsid w:val="007B417E"/>
    <w:rsid w:val="007B478E"/>
    <w:rsid w:val="007B4A50"/>
    <w:rsid w:val="007B4C07"/>
    <w:rsid w:val="007B4C73"/>
    <w:rsid w:val="007B4E44"/>
    <w:rsid w:val="007B5105"/>
    <w:rsid w:val="007B5178"/>
    <w:rsid w:val="007B522F"/>
    <w:rsid w:val="007B5680"/>
    <w:rsid w:val="007B5715"/>
    <w:rsid w:val="007B5718"/>
    <w:rsid w:val="007B5750"/>
    <w:rsid w:val="007B576A"/>
    <w:rsid w:val="007B58FE"/>
    <w:rsid w:val="007B5A9C"/>
    <w:rsid w:val="007B5D54"/>
    <w:rsid w:val="007B5E73"/>
    <w:rsid w:val="007B5ED7"/>
    <w:rsid w:val="007B6117"/>
    <w:rsid w:val="007B61B8"/>
    <w:rsid w:val="007B6293"/>
    <w:rsid w:val="007B63DF"/>
    <w:rsid w:val="007B6431"/>
    <w:rsid w:val="007B6477"/>
    <w:rsid w:val="007B6959"/>
    <w:rsid w:val="007B69E4"/>
    <w:rsid w:val="007B6B74"/>
    <w:rsid w:val="007B6C4F"/>
    <w:rsid w:val="007B6DE9"/>
    <w:rsid w:val="007B716B"/>
    <w:rsid w:val="007B73CF"/>
    <w:rsid w:val="007B75D0"/>
    <w:rsid w:val="007B77EC"/>
    <w:rsid w:val="007B782D"/>
    <w:rsid w:val="007B795C"/>
    <w:rsid w:val="007B7A5F"/>
    <w:rsid w:val="007B7DB1"/>
    <w:rsid w:val="007B7F3D"/>
    <w:rsid w:val="007C04F9"/>
    <w:rsid w:val="007C07CF"/>
    <w:rsid w:val="007C0846"/>
    <w:rsid w:val="007C0B43"/>
    <w:rsid w:val="007C0C31"/>
    <w:rsid w:val="007C11DB"/>
    <w:rsid w:val="007C121D"/>
    <w:rsid w:val="007C130A"/>
    <w:rsid w:val="007C134A"/>
    <w:rsid w:val="007C13F2"/>
    <w:rsid w:val="007C1A7E"/>
    <w:rsid w:val="007C1AEB"/>
    <w:rsid w:val="007C2129"/>
    <w:rsid w:val="007C22CE"/>
    <w:rsid w:val="007C2698"/>
    <w:rsid w:val="007C2731"/>
    <w:rsid w:val="007C28BF"/>
    <w:rsid w:val="007C2BEC"/>
    <w:rsid w:val="007C2F6B"/>
    <w:rsid w:val="007C2F72"/>
    <w:rsid w:val="007C2F8A"/>
    <w:rsid w:val="007C3639"/>
    <w:rsid w:val="007C37E1"/>
    <w:rsid w:val="007C3813"/>
    <w:rsid w:val="007C390B"/>
    <w:rsid w:val="007C39B2"/>
    <w:rsid w:val="007C39FA"/>
    <w:rsid w:val="007C3E34"/>
    <w:rsid w:val="007C3EC0"/>
    <w:rsid w:val="007C3F4B"/>
    <w:rsid w:val="007C40B9"/>
    <w:rsid w:val="007C4104"/>
    <w:rsid w:val="007C456D"/>
    <w:rsid w:val="007C458A"/>
    <w:rsid w:val="007C478F"/>
    <w:rsid w:val="007C4CCD"/>
    <w:rsid w:val="007C4D20"/>
    <w:rsid w:val="007C4E3D"/>
    <w:rsid w:val="007C4FA9"/>
    <w:rsid w:val="007C51AC"/>
    <w:rsid w:val="007C5310"/>
    <w:rsid w:val="007C56F9"/>
    <w:rsid w:val="007C5DDD"/>
    <w:rsid w:val="007C5DFF"/>
    <w:rsid w:val="007C5E53"/>
    <w:rsid w:val="007C5FA4"/>
    <w:rsid w:val="007C61AC"/>
    <w:rsid w:val="007C642F"/>
    <w:rsid w:val="007C65D2"/>
    <w:rsid w:val="007C6BFC"/>
    <w:rsid w:val="007C6C72"/>
    <w:rsid w:val="007C6F70"/>
    <w:rsid w:val="007C7093"/>
    <w:rsid w:val="007C7156"/>
    <w:rsid w:val="007C71C4"/>
    <w:rsid w:val="007C7230"/>
    <w:rsid w:val="007C726C"/>
    <w:rsid w:val="007C74BD"/>
    <w:rsid w:val="007C755C"/>
    <w:rsid w:val="007C77E7"/>
    <w:rsid w:val="007C7801"/>
    <w:rsid w:val="007C781F"/>
    <w:rsid w:val="007C791E"/>
    <w:rsid w:val="007C7AE1"/>
    <w:rsid w:val="007D02F0"/>
    <w:rsid w:val="007D02FF"/>
    <w:rsid w:val="007D055C"/>
    <w:rsid w:val="007D07B0"/>
    <w:rsid w:val="007D0816"/>
    <w:rsid w:val="007D0906"/>
    <w:rsid w:val="007D090B"/>
    <w:rsid w:val="007D09C4"/>
    <w:rsid w:val="007D0AD3"/>
    <w:rsid w:val="007D0D73"/>
    <w:rsid w:val="007D0E02"/>
    <w:rsid w:val="007D0E9A"/>
    <w:rsid w:val="007D130B"/>
    <w:rsid w:val="007D1320"/>
    <w:rsid w:val="007D170C"/>
    <w:rsid w:val="007D1869"/>
    <w:rsid w:val="007D1C49"/>
    <w:rsid w:val="007D1D40"/>
    <w:rsid w:val="007D1D83"/>
    <w:rsid w:val="007D1EBA"/>
    <w:rsid w:val="007D2115"/>
    <w:rsid w:val="007D2440"/>
    <w:rsid w:val="007D26B1"/>
    <w:rsid w:val="007D26B4"/>
    <w:rsid w:val="007D280D"/>
    <w:rsid w:val="007D2891"/>
    <w:rsid w:val="007D2A8D"/>
    <w:rsid w:val="007D2BF3"/>
    <w:rsid w:val="007D2C13"/>
    <w:rsid w:val="007D2C4A"/>
    <w:rsid w:val="007D2E03"/>
    <w:rsid w:val="007D2F75"/>
    <w:rsid w:val="007D3123"/>
    <w:rsid w:val="007D3331"/>
    <w:rsid w:val="007D33CA"/>
    <w:rsid w:val="007D34F0"/>
    <w:rsid w:val="007D37AC"/>
    <w:rsid w:val="007D37D5"/>
    <w:rsid w:val="007D3A5A"/>
    <w:rsid w:val="007D3CE0"/>
    <w:rsid w:val="007D3D7A"/>
    <w:rsid w:val="007D3E3B"/>
    <w:rsid w:val="007D3EC9"/>
    <w:rsid w:val="007D4313"/>
    <w:rsid w:val="007D45A7"/>
    <w:rsid w:val="007D498D"/>
    <w:rsid w:val="007D4A19"/>
    <w:rsid w:val="007D4BF6"/>
    <w:rsid w:val="007D4E3E"/>
    <w:rsid w:val="007D4EA0"/>
    <w:rsid w:val="007D4EC1"/>
    <w:rsid w:val="007D54EE"/>
    <w:rsid w:val="007D54F3"/>
    <w:rsid w:val="007D557F"/>
    <w:rsid w:val="007D5655"/>
    <w:rsid w:val="007D57AE"/>
    <w:rsid w:val="007D5851"/>
    <w:rsid w:val="007D5C4A"/>
    <w:rsid w:val="007D61FB"/>
    <w:rsid w:val="007D6273"/>
    <w:rsid w:val="007D62BD"/>
    <w:rsid w:val="007D64A6"/>
    <w:rsid w:val="007D65A3"/>
    <w:rsid w:val="007D683E"/>
    <w:rsid w:val="007D6918"/>
    <w:rsid w:val="007D6AD2"/>
    <w:rsid w:val="007D6C2A"/>
    <w:rsid w:val="007D6CB0"/>
    <w:rsid w:val="007D6E19"/>
    <w:rsid w:val="007D707C"/>
    <w:rsid w:val="007D711F"/>
    <w:rsid w:val="007D7255"/>
    <w:rsid w:val="007D76B5"/>
    <w:rsid w:val="007D7768"/>
    <w:rsid w:val="007D79EB"/>
    <w:rsid w:val="007D79ED"/>
    <w:rsid w:val="007D7A6A"/>
    <w:rsid w:val="007D7BEE"/>
    <w:rsid w:val="007D7D99"/>
    <w:rsid w:val="007D7FE9"/>
    <w:rsid w:val="007E0074"/>
    <w:rsid w:val="007E0574"/>
    <w:rsid w:val="007E0FA5"/>
    <w:rsid w:val="007E1294"/>
    <w:rsid w:val="007E12A2"/>
    <w:rsid w:val="007E12AB"/>
    <w:rsid w:val="007E135F"/>
    <w:rsid w:val="007E1471"/>
    <w:rsid w:val="007E14B1"/>
    <w:rsid w:val="007E1523"/>
    <w:rsid w:val="007E152E"/>
    <w:rsid w:val="007E15D4"/>
    <w:rsid w:val="007E177A"/>
    <w:rsid w:val="007E1E37"/>
    <w:rsid w:val="007E1EB4"/>
    <w:rsid w:val="007E2219"/>
    <w:rsid w:val="007E2333"/>
    <w:rsid w:val="007E26F8"/>
    <w:rsid w:val="007E278B"/>
    <w:rsid w:val="007E28E4"/>
    <w:rsid w:val="007E2B40"/>
    <w:rsid w:val="007E2F5F"/>
    <w:rsid w:val="007E339D"/>
    <w:rsid w:val="007E3825"/>
    <w:rsid w:val="007E3B2E"/>
    <w:rsid w:val="007E3C56"/>
    <w:rsid w:val="007E3EB6"/>
    <w:rsid w:val="007E3F93"/>
    <w:rsid w:val="007E403D"/>
    <w:rsid w:val="007E41B6"/>
    <w:rsid w:val="007E4337"/>
    <w:rsid w:val="007E44B1"/>
    <w:rsid w:val="007E45F0"/>
    <w:rsid w:val="007E4736"/>
    <w:rsid w:val="007E48E4"/>
    <w:rsid w:val="007E4924"/>
    <w:rsid w:val="007E49A1"/>
    <w:rsid w:val="007E4CFB"/>
    <w:rsid w:val="007E5310"/>
    <w:rsid w:val="007E57A8"/>
    <w:rsid w:val="007E5A5A"/>
    <w:rsid w:val="007E5B97"/>
    <w:rsid w:val="007E5D14"/>
    <w:rsid w:val="007E60BA"/>
    <w:rsid w:val="007E6177"/>
    <w:rsid w:val="007E6271"/>
    <w:rsid w:val="007E6287"/>
    <w:rsid w:val="007E63AF"/>
    <w:rsid w:val="007E6484"/>
    <w:rsid w:val="007E676E"/>
    <w:rsid w:val="007E6931"/>
    <w:rsid w:val="007E6A0D"/>
    <w:rsid w:val="007E6B12"/>
    <w:rsid w:val="007E6BD2"/>
    <w:rsid w:val="007E6CFC"/>
    <w:rsid w:val="007E72A5"/>
    <w:rsid w:val="007E7339"/>
    <w:rsid w:val="007E73C3"/>
    <w:rsid w:val="007E79B1"/>
    <w:rsid w:val="007E7DAE"/>
    <w:rsid w:val="007F00FB"/>
    <w:rsid w:val="007F016C"/>
    <w:rsid w:val="007F027E"/>
    <w:rsid w:val="007F0625"/>
    <w:rsid w:val="007F0869"/>
    <w:rsid w:val="007F09AE"/>
    <w:rsid w:val="007F0D58"/>
    <w:rsid w:val="007F0D5A"/>
    <w:rsid w:val="007F0F35"/>
    <w:rsid w:val="007F0F9E"/>
    <w:rsid w:val="007F1029"/>
    <w:rsid w:val="007F144A"/>
    <w:rsid w:val="007F177D"/>
    <w:rsid w:val="007F17EB"/>
    <w:rsid w:val="007F18DD"/>
    <w:rsid w:val="007F1A60"/>
    <w:rsid w:val="007F1F54"/>
    <w:rsid w:val="007F1FCB"/>
    <w:rsid w:val="007F2394"/>
    <w:rsid w:val="007F23C2"/>
    <w:rsid w:val="007F2747"/>
    <w:rsid w:val="007F294B"/>
    <w:rsid w:val="007F29F9"/>
    <w:rsid w:val="007F2E57"/>
    <w:rsid w:val="007F2EEF"/>
    <w:rsid w:val="007F2F92"/>
    <w:rsid w:val="007F2FAC"/>
    <w:rsid w:val="007F2FE3"/>
    <w:rsid w:val="007F33FC"/>
    <w:rsid w:val="007F3BD0"/>
    <w:rsid w:val="007F3CA1"/>
    <w:rsid w:val="007F3D51"/>
    <w:rsid w:val="007F3E6E"/>
    <w:rsid w:val="007F40D1"/>
    <w:rsid w:val="007F4472"/>
    <w:rsid w:val="007F4854"/>
    <w:rsid w:val="007F491A"/>
    <w:rsid w:val="007F49BC"/>
    <w:rsid w:val="007F4A20"/>
    <w:rsid w:val="007F4BCF"/>
    <w:rsid w:val="007F4D37"/>
    <w:rsid w:val="007F4D61"/>
    <w:rsid w:val="007F4DF8"/>
    <w:rsid w:val="007F4F14"/>
    <w:rsid w:val="007F506B"/>
    <w:rsid w:val="007F5153"/>
    <w:rsid w:val="007F518C"/>
    <w:rsid w:val="007F5743"/>
    <w:rsid w:val="007F59E1"/>
    <w:rsid w:val="007F5CCB"/>
    <w:rsid w:val="007F5FDB"/>
    <w:rsid w:val="007F6197"/>
    <w:rsid w:val="007F6268"/>
    <w:rsid w:val="007F630A"/>
    <w:rsid w:val="007F6358"/>
    <w:rsid w:val="007F635A"/>
    <w:rsid w:val="007F64DE"/>
    <w:rsid w:val="007F6753"/>
    <w:rsid w:val="007F6A55"/>
    <w:rsid w:val="007F6C8B"/>
    <w:rsid w:val="007F7938"/>
    <w:rsid w:val="007F79ED"/>
    <w:rsid w:val="007F7E0A"/>
    <w:rsid w:val="007F7F09"/>
    <w:rsid w:val="00800280"/>
    <w:rsid w:val="00800305"/>
    <w:rsid w:val="008003EB"/>
    <w:rsid w:val="00800BD2"/>
    <w:rsid w:val="00800DF7"/>
    <w:rsid w:val="00801373"/>
    <w:rsid w:val="0080170D"/>
    <w:rsid w:val="0080175A"/>
    <w:rsid w:val="008017E8"/>
    <w:rsid w:val="00801875"/>
    <w:rsid w:val="00801AF0"/>
    <w:rsid w:val="00801C51"/>
    <w:rsid w:val="00801DC1"/>
    <w:rsid w:val="00801E02"/>
    <w:rsid w:val="00801E7B"/>
    <w:rsid w:val="008020FE"/>
    <w:rsid w:val="0080240D"/>
    <w:rsid w:val="00802435"/>
    <w:rsid w:val="00802485"/>
    <w:rsid w:val="008028A3"/>
    <w:rsid w:val="008028F7"/>
    <w:rsid w:val="00803106"/>
    <w:rsid w:val="008033F7"/>
    <w:rsid w:val="008034A5"/>
    <w:rsid w:val="00803507"/>
    <w:rsid w:val="00803C80"/>
    <w:rsid w:val="00803EC9"/>
    <w:rsid w:val="0080433E"/>
    <w:rsid w:val="00804672"/>
    <w:rsid w:val="00804700"/>
    <w:rsid w:val="0080482C"/>
    <w:rsid w:val="00804AE2"/>
    <w:rsid w:val="00804E0D"/>
    <w:rsid w:val="008052ED"/>
    <w:rsid w:val="008053B3"/>
    <w:rsid w:val="00805437"/>
    <w:rsid w:val="00805804"/>
    <w:rsid w:val="00805822"/>
    <w:rsid w:val="00805969"/>
    <w:rsid w:val="00805A00"/>
    <w:rsid w:val="00805AD0"/>
    <w:rsid w:val="00806194"/>
    <w:rsid w:val="008061F0"/>
    <w:rsid w:val="0080621C"/>
    <w:rsid w:val="00806308"/>
    <w:rsid w:val="00806836"/>
    <w:rsid w:val="00806B6B"/>
    <w:rsid w:val="00806C41"/>
    <w:rsid w:val="00806CBD"/>
    <w:rsid w:val="00806EEC"/>
    <w:rsid w:val="00806FEE"/>
    <w:rsid w:val="00807010"/>
    <w:rsid w:val="0080705E"/>
    <w:rsid w:val="00807186"/>
    <w:rsid w:val="00807528"/>
    <w:rsid w:val="008075FF"/>
    <w:rsid w:val="00807A34"/>
    <w:rsid w:val="00807A88"/>
    <w:rsid w:val="00807BB6"/>
    <w:rsid w:val="00807CD9"/>
    <w:rsid w:val="00807FEF"/>
    <w:rsid w:val="0081002E"/>
    <w:rsid w:val="00810092"/>
    <w:rsid w:val="008102E6"/>
    <w:rsid w:val="008104FB"/>
    <w:rsid w:val="008106C2"/>
    <w:rsid w:val="00810865"/>
    <w:rsid w:val="00810D08"/>
    <w:rsid w:val="00811150"/>
    <w:rsid w:val="00811517"/>
    <w:rsid w:val="00811625"/>
    <w:rsid w:val="0081181D"/>
    <w:rsid w:val="008119BD"/>
    <w:rsid w:val="00811DD2"/>
    <w:rsid w:val="00811E25"/>
    <w:rsid w:val="00811F09"/>
    <w:rsid w:val="00811F9D"/>
    <w:rsid w:val="00812009"/>
    <w:rsid w:val="0081207E"/>
    <w:rsid w:val="0081214A"/>
    <w:rsid w:val="008126AD"/>
    <w:rsid w:val="008126C0"/>
    <w:rsid w:val="0081270D"/>
    <w:rsid w:val="008127F0"/>
    <w:rsid w:val="008127FE"/>
    <w:rsid w:val="008128E4"/>
    <w:rsid w:val="00812932"/>
    <w:rsid w:val="00812947"/>
    <w:rsid w:val="00812EE5"/>
    <w:rsid w:val="0081314F"/>
    <w:rsid w:val="00813937"/>
    <w:rsid w:val="0081399F"/>
    <w:rsid w:val="00813A25"/>
    <w:rsid w:val="00813B4A"/>
    <w:rsid w:val="00813BB7"/>
    <w:rsid w:val="00813C1F"/>
    <w:rsid w:val="00813F4C"/>
    <w:rsid w:val="00814082"/>
    <w:rsid w:val="00814212"/>
    <w:rsid w:val="008142AD"/>
    <w:rsid w:val="008142DE"/>
    <w:rsid w:val="00814400"/>
    <w:rsid w:val="00814638"/>
    <w:rsid w:val="00814741"/>
    <w:rsid w:val="00814B71"/>
    <w:rsid w:val="00814EB3"/>
    <w:rsid w:val="00814EC7"/>
    <w:rsid w:val="00814F8A"/>
    <w:rsid w:val="00815056"/>
    <w:rsid w:val="00815247"/>
    <w:rsid w:val="0081552A"/>
    <w:rsid w:val="00815568"/>
    <w:rsid w:val="008155F5"/>
    <w:rsid w:val="008156DC"/>
    <w:rsid w:val="00815759"/>
    <w:rsid w:val="008157C3"/>
    <w:rsid w:val="00815979"/>
    <w:rsid w:val="00815BB1"/>
    <w:rsid w:val="00815BEE"/>
    <w:rsid w:val="00815D37"/>
    <w:rsid w:val="00815EA2"/>
    <w:rsid w:val="008161C1"/>
    <w:rsid w:val="0081624D"/>
    <w:rsid w:val="008163A5"/>
    <w:rsid w:val="00816452"/>
    <w:rsid w:val="00816652"/>
    <w:rsid w:val="00816BC8"/>
    <w:rsid w:val="00816C06"/>
    <w:rsid w:val="00816C8E"/>
    <w:rsid w:val="00816DC8"/>
    <w:rsid w:val="00816E09"/>
    <w:rsid w:val="00817087"/>
    <w:rsid w:val="0081715B"/>
    <w:rsid w:val="008171D5"/>
    <w:rsid w:val="008174CE"/>
    <w:rsid w:val="008202DC"/>
    <w:rsid w:val="008204B9"/>
    <w:rsid w:val="008205E6"/>
    <w:rsid w:val="00820665"/>
    <w:rsid w:val="00820823"/>
    <w:rsid w:val="00820A3C"/>
    <w:rsid w:val="00820B38"/>
    <w:rsid w:val="008211F4"/>
    <w:rsid w:val="00821595"/>
    <w:rsid w:val="0082164F"/>
    <w:rsid w:val="00821B14"/>
    <w:rsid w:val="00821B78"/>
    <w:rsid w:val="00821BAC"/>
    <w:rsid w:val="00821D77"/>
    <w:rsid w:val="0082204D"/>
    <w:rsid w:val="0082245C"/>
    <w:rsid w:val="0082252E"/>
    <w:rsid w:val="008227C6"/>
    <w:rsid w:val="008235E3"/>
    <w:rsid w:val="0082373F"/>
    <w:rsid w:val="00823746"/>
    <w:rsid w:val="008237FB"/>
    <w:rsid w:val="0082391E"/>
    <w:rsid w:val="00823B62"/>
    <w:rsid w:val="00823C3A"/>
    <w:rsid w:val="00824134"/>
    <w:rsid w:val="00824517"/>
    <w:rsid w:val="00824646"/>
    <w:rsid w:val="00824872"/>
    <w:rsid w:val="008248A9"/>
    <w:rsid w:val="008249B6"/>
    <w:rsid w:val="00824B08"/>
    <w:rsid w:val="00824BFC"/>
    <w:rsid w:val="00824C3F"/>
    <w:rsid w:val="00824CB1"/>
    <w:rsid w:val="00824D32"/>
    <w:rsid w:val="008251BC"/>
    <w:rsid w:val="00825305"/>
    <w:rsid w:val="008253DE"/>
    <w:rsid w:val="0082577B"/>
    <w:rsid w:val="00825803"/>
    <w:rsid w:val="00825986"/>
    <w:rsid w:val="00825996"/>
    <w:rsid w:val="00825C3A"/>
    <w:rsid w:val="0082613D"/>
    <w:rsid w:val="00826169"/>
    <w:rsid w:val="008261A1"/>
    <w:rsid w:val="00826270"/>
    <w:rsid w:val="008263FF"/>
    <w:rsid w:val="00826454"/>
    <w:rsid w:val="008265B5"/>
    <w:rsid w:val="008266FC"/>
    <w:rsid w:val="0082673B"/>
    <w:rsid w:val="008268A9"/>
    <w:rsid w:val="00826992"/>
    <w:rsid w:val="00826C72"/>
    <w:rsid w:val="00826D00"/>
    <w:rsid w:val="00826E64"/>
    <w:rsid w:val="0082706C"/>
    <w:rsid w:val="008271EA"/>
    <w:rsid w:val="008272AF"/>
    <w:rsid w:val="008272E7"/>
    <w:rsid w:val="008275F6"/>
    <w:rsid w:val="008277B3"/>
    <w:rsid w:val="0082796E"/>
    <w:rsid w:val="00827D74"/>
    <w:rsid w:val="00827EE3"/>
    <w:rsid w:val="00827F52"/>
    <w:rsid w:val="00827F6D"/>
    <w:rsid w:val="0083007B"/>
    <w:rsid w:val="00830247"/>
    <w:rsid w:val="0083036C"/>
    <w:rsid w:val="00830632"/>
    <w:rsid w:val="008307BD"/>
    <w:rsid w:val="00830823"/>
    <w:rsid w:val="00830A6A"/>
    <w:rsid w:val="00830F76"/>
    <w:rsid w:val="00831401"/>
    <w:rsid w:val="008314C2"/>
    <w:rsid w:val="00831923"/>
    <w:rsid w:val="00831B8A"/>
    <w:rsid w:val="00831C3E"/>
    <w:rsid w:val="00831C58"/>
    <w:rsid w:val="00831CD9"/>
    <w:rsid w:val="00832529"/>
    <w:rsid w:val="00832757"/>
    <w:rsid w:val="00832845"/>
    <w:rsid w:val="008328EE"/>
    <w:rsid w:val="00832B04"/>
    <w:rsid w:val="00832B2A"/>
    <w:rsid w:val="00832C1B"/>
    <w:rsid w:val="008330B2"/>
    <w:rsid w:val="008330C8"/>
    <w:rsid w:val="0083317E"/>
    <w:rsid w:val="008331AA"/>
    <w:rsid w:val="00833280"/>
    <w:rsid w:val="008332EA"/>
    <w:rsid w:val="008334D6"/>
    <w:rsid w:val="0083366A"/>
    <w:rsid w:val="00833960"/>
    <w:rsid w:val="00833CFE"/>
    <w:rsid w:val="00833D18"/>
    <w:rsid w:val="00834079"/>
    <w:rsid w:val="0083458F"/>
    <w:rsid w:val="00834690"/>
    <w:rsid w:val="00834803"/>
    <w:rsid w:val="00834BE1"/>
    <w:rsid w:val="00834C68"/>
    <w:rsid w:val="00834D54"/>
    <w:rsid w:val="00834DEA"/>
    <w:rsid w:val="00834F5C"/>
    <w:rsid w:val="00835308"/>
    <w:rsid w:val="00835659"/>
    <w:rsid w:val="008356E6"/>
    <w:rsid w:val="008358E7"/>
    <w:rsid w:val="00835B51"/>
    <w:rsid w:val="00835B5D"/>
    <w:rsid w:val="00836025"/>
    <w:rsid w:val="00836114"/>
    <w:rsid w:val="00836196"/>
    <w:rsid w:val="00836257"/>
    <w:rsid w:val="00836467"/>
    <w:rsid w:val="00836A04"/>
    <w:rsid w:val="00836AC7"/>
    <w:rsid w:val="00836AD7"/>
    <w:rsid w:val="00836C63"/>
    <w:rsid w:val="00836E52"/>
    <w:rsid w:val="00837006"/>
    <w:rsid w:val="008374F5"/>
    <w:rsid w:val="00837A15"/>
    <w:rsid w:val="00837A9B"/>
    <w:rsid w:val="00837B4A"/>
    <w:rsid w:val="00837BDF"/>
    <w:rsid w:val="00837E4F"/>
    <w:rsid w:val="00837FF9"/>
    <w:rsid w:val="00837FFA"/>
    <w:rsid w:val="00840237"/>
    <w:rsid w:val="008403CA"/>
    <w:rsid w:val="00840429"/>
    <w:rsid w:val="00840467"/>
    <w:rsid w:val="00840AE8"/>
    <w:rsid w:val="00840C41"/>
    <w:rsid w:val="00840DC7"/>
    <w:rsid w:val="00840FF4"/>
    <w:rsid w:val="00841739"/>
    <w:rsid w:val="00841BA0"/>
    <w:rsid w:val="00841E38"/>
    <w:rsid w:val="00841F7B"/>
    <w:rsid w:val="00842350"/>
    <w:rsid w:val="00842377"/>
    <w:rsid w:val="00842610"/>
    <w:rsid w:val="008428BC"/>
    <w:rsid w:val="00842B02"/>
    <w:rsid w:val="008430CE"/>
    <w:rsid w:val="0084333B"/>
    <w:rsid w:val="008435C5"/>
    <w:rsid w:val="008436B3"/>
    <w:rsid w:val="00843CA1"/>
    <w:rsid w:val="00843CF8"/>
    <w:rsid w:val="00843D23"/>
    <w:rsid w:val="00843F72"/>
    <w:rsid w:val="00844126"/>
    <w:rsid w:val="008441AA"/>
    <w:rsid w:val="008448C4"/>
    <w:rsid w:val="00844AE3"/>
    <w:rsid w:val="00844DE3"/>
    <w:rsid w:val="00844E19"/>
    <w:rsid w:val="00844FB7"/>
    <w:rsid w:val="00845188"/>
    <w:rsid w:val="0084567D"/>
    <w:rsid w:val="008456DD"/>
    <w:rsid w:val="0084595F"/>
    <w:rsid w:val="008459CB"/>
    <w:rsid w:val="00845C7D"/>
    <w:rsid w:val="00845D4A"/>
    <w:rsid w:val="00845DE7"/>
    <w:rsid w:val="00846216"/>
    <w:rsid w:val="0084630D"/>
    <w:rsid w:val="0084638F"/>
    <w:rsid w:val="008463D1"/>
    <w:rsid w:val="00846558"/>
    <w:rsid w:val="008468EE"/>
    <w:rsid w:val="00846A0B"/>
    <w:rsid w:val="00846E77"/>
    <w:rsid w:val="00846EFD"/>
    <w:rsid w:val="00847038"/>
    <w:rsid w:val="008474B7"/>
    <w:rsid w:val="00847605"/>
    <w:rsid w:val="008476CC"/>
    <w:rsid w:val="008477A8"/>
    <w:rsid w:val="00847B87"/>
    <w:rsid w:val="00847D79"/>
    <w:rsid w:val="008501F3"/>
    <w:rsid w:val="008505DC"/>
    <w:rsid w:val="00850617"/>
    <w:rsid w:val="0085090F"/>
    <w:rsid w:val="0085093C"/>
    <w:rsid w:val="00850952"/>
    <w:rsid w:val="00850E30"/>
    <w:rsid w:val="00850F8C"/>
    <w:rsid w:val="008511F2"/>
    <w:rsid w:val="00851521"/>
    <w:rsid w:val="0085174A"/>
    <w:rsid w:val="008518BD"/>
    <w:rsid w:val="00851E5B"/>
    <w:rsid w:val="008522AE"/>
    <w:rsid w:val="0085271A"/>
    <w:rsid w:val="00852C69"/>
    <w:rsid w:val="00852F77"/>
    <w:rsid w:val="00853594"/>
    <w:rsid w:val="00853659"/>
    <w:rsid w:val="00853AF6"/>
    <w:rsid w:val="00853D9F"/>
    <w:rsid w:val="00854178"/>
    <w:rsid w:val="008545DA"/>
    <w:rsid w:val="008549F6"/>
    <w:rsid w:val="008549F7"/>
    <w:rsid w:val="00854B9C"/>
    <w:rsid w:val="00855390"/>
    <w:rsid w:val="008554E4"/>
    <w:rsid w:val="00855711"/>
    <w:rsid w:val="00855997"/>
    <w:rsid w:val="00855D39"/>
    <w:rsid w:val="00855E97"/>
    <w:rsid w:val="00855FA4"/>
    <w:rsid w:val="008560D6"/>
    <w:rsid w:val="008563DF"/>
    <w:rsid w:val="00856500"/>
    <w:rsid w:val="00856640"/>
    <w:rsid w:val="008567E2"/>
    <w:rsid w:val="00856810"/>
    <w:rsid w:val="008568EC"/>
    <w:rsid w:val="008568EF"/>
    <w:rsid w:val="00857581"/>
    <w:rsid w:val="008575DD"/>
    <w:rsid w:val="00857621"/>
    <w:rsid w:val="00857853"/>
    <w:rsid w:val="008578DD"/>
    <w:rsid w:val="00857906"/>
    <w:rsid w:val="008579FD"/>
    <w:rsid w:val="00857A61"/>
    <w:rsid w:val="00857ADE"/>
    <w:rsid w:val="00857BED"/>
    <w:rsid w:val="00857C76"/>
    <w:rsid w:val="00857D28"/>
    <w:rsid w:val="00857E92"/>
    <w:rsid w:val="00860015"/>
    <w:rsid w:val="008601DF"/>
    <w:rsid w:val="008601EE"/>
    <w:rsid w:val="008603C4"/>
    <w:rsid w:val="008603F8"/>
    <w:rsid w:val="00860428"/>
    <w:rsid w:val="008604F2"/>
    <w:rsid w:val="0086073D"/>
    <w:rsid w:val="008609C4"/>
    <w:rsid w:val="00860B11"/>
    <w:rsid w:val="00860DA3"/>
    <w:rsid w:val="00860E39"/>
    <w:rsid w:val="00860EE2"/>
    <w:rsid w:val="00861487"/>
    <w:rsid w:val="008616C0"/>
    <w:rsid w:val="00861C11"/>
    <w:rsid w:val="00861CAF"/>
    <w:rsid w:val="00861FDB"/>
    <w:rsid w:val="0086248C"/>
    <w:rsid w:val="0086283C"/>
    <w:rsid w:val="00862B26"/>
    <w:rsid w:val="00862D48"/>
    <w:rsid w:val="00862FA9"/>
    <w:rsid w:val="00862FE8"/>
    <w:rsid w:val="0086307B"/>
    <w:rsid w:val="0086352A"/>
    <w:rsid w:val="00863548"/>
    <w:rsid w:val="0086356A"/>
    <w:rsid w:val="00863662"/>
    <w:rsid w:val="008636ED"/>
    <w:rsid w:val="008642F3"/>
    <w:rsid w:val="00864559"/>
    <w:rsid w:val="0086491F"/>
    <w:rsid w:val="008649C7"/>
    <w:rsid w:val="00864F43"/>
    <w:rsid w:val="008650BC"/>
    <w:rsid w:val="00865268"/>
    <w:rsid w:val="008652F6"/>
    <w:rsid w:val="008656CC"/>
    <w:rsid w:val="00865801"/>
    <w:rsid w:val="00865803"/>
    <w:rsid w:val="00865AF5"/>
    <w:rsid w:val="00865BFC"/>
    <w:rsid w:val="00865CC8"/>
    <w:rsid w:val="00865E66"/>
    <w:rsid w:val="008661EB"/>
    <w:rsid w:val="0086636D"/>
    <w:rsid w:val="0086659F"/>
    <w:rsid w:val="008668DB"/>
    <w:rsid w:val="0086693F"/>
    <w:rsid w:val="008669BD"/>
    <w:rsid w:val="00866BDF"/>
    <w:rsid w:val="00866EEB"/>
    <w:rsid w:val="00867165"/>
    <w:rsid w:val="008671B8"/>
    <w:rsid w:val="0086721A"/>
    <w:rsid w:val="00867557"/>
    <w:rsid w:val="008678D6"/>
    <w:rsid w:val="008678F4"/>
    <w:rsid w:val="00867CEF"/>
    <w:rsid w:val="00867E45"/>
    <w:rsid w:val="008703AB"/>
    <w:rsid w:val="008707C8"/>
    <w:rsid w:val="008709E1"/>
    <w:rsid w:val="00870A44"/>
    <w:rsid w:val="00870E49"/>
    <w:rsid w:val="00870E6A"/>
    <w:rsid w:val="00871016"/>
    <w:rsid w:val="00871201"/>
    <w:rsid w:val="00871372"/>
    <w:rsid w:val="008713E8"/>
    <w:rsid w:val="00871538"/>
    <w:rsid w:val="00871625"/>
    <w:rsid w:val="008716B3"/>
    <w:rsid w:val="00871D79"/>
    <w:rsid w:val="00871DFA"/>
    <w:rsid w:val="0087205E"/>
    <w:rsid w:val="008720B4"/>
    <w:rsid w:val="0087240F"/>
    <w:rsid w:val="0087243D"/>
    <w:rsid w:val="008726D4"/>
    <w:rsid w:val="008727D5"/>
    <w:rsid w:val="00872B5D"/>
    <w:rsid w:val="008732CA"/>
    <w:rsid w:val="00873352"/>
    <w:rsid w:val="00873A0D"/>
    <w:rsid w:val="00873DA0"/>
    <w:rsid w:val="00873F3C"/>
    <w:rsid w:val="00873F41"/>
    <w:rsid w:val="00873FEB"/>
    <w:rsid w:val="008743CD"/>
    <w:rsid w:val="008744E1"/>
    <w:rsid w:val="00874578"/>
    <w:rsid w:val="0087492F"/>
    <w:rsid w:val="00874AFD"/>
    <w:rsid w:val="00874B79"/>
    <w:rsid w:val="00874B97"/>
    <w:rsid w:val="00874BD5"/>
    <w:rsid w:val="00875072"/>
    <w:rsid w:val="008750F2"/>
    <w:rsid w:val="00875212"/>
    <w:rsid w:val="00875827"/>
    <w:rsid w:val="00875B62"/>
    <w:rsid w:val="00875CB8"/>
    <w:rsid w:val="0087605A"/>
    <w:rsid w:val="00876447"/>
    <w:rsid w:val="00876AF9"/>
    <w:rsid w:val="00876D98"/>
    <w:rsid w:val="00876DF4"/>
    <w:rsid w:val="008772EC"/>
    <w:rsid w:val="008773CF"/>
    <w:rsid w:val="00877601"/>
    <w:rsid w:val="0087776F"/>
    <w:rsid w:val="008777AA"/>
    <w:rsid w:val="00877F58"/>
    <w:rsid w:val="00877F6D"/>
    <w:rsid w:val="008802F9"/>
    <w:rsid w:val="00880593"/>
    <w:rsid w:val="0088064B"/>
    <w:rsid w:val="008806AA"/>
    <w:rsid w:val="008806EC"/>
    <w:rsid w:val="00880720"/>
    <w:rsid w:val="008807E1"/>
    <w:rsid w:val="0088098B"/>
    <w:rsid w:val="008809A3"/>
    <w:rsid w:val="00880C7D"/>
    <w:rsid w:val="00881198"/>
    <w:rsid w:val="0088120A"/>
    <w:rsid w:val="008813F3"/>
    <w:rsid w:val="00881471"/>
    <w:rsid w:val="00881475"/>
    <w:rsid w:val="00881565"/>
    <w:rsid w:val="00881A02"/>
    <w:rsid w:val="00881ABF"/>
    <w:rsid w:val="00881AD0"/>
    <w:rsid w:val="00881DC1"/>
    <w:rsid w:val="00881F9D"/>
    <w:rsid w:val="008824B9"/>
    <w:rsid w:val="00882B77"/>
    <w:rsid w:val="00883063"/>
    <w:rsid w:val="00883122"/>
    <w:rsid w:val="00883408"/>
    <w:rsid w:val="00883788"/>
    <w:rsid w:val="00883B05"/>
    <w:rsid w:val="00883B24"/>
    <w:rsid w:val="00883F30"/>
    <w:rsid w:val="00884021"/>
    <w:rsid w:val="0088451F"/>
    <w:rsid w:val="008847F4"/>
    <w:rsid w:val="00884855"/>
    <w:rsid w:val="00884B46"/>
    <w:rsid w:val="00884B7B"/>
    <w:rsid w:val="00884CC0"/>
    <w:rsid w:val="00884D1A"/>
    <w:rsid w:val="00884EF5"/>
    <w:rsid w:val="00885030"/>
    <w:rsid w:val="008850E7"/>
    <w:rsid w:val="00885133"/>
    <w:rsid w:val="008851BD"/>
    <w:rsid w:val="008853D8"/>
    <w:rsid w:val="008854AF"/>
    <w:rsid w:val="008854D7"/>
    <w:rsid w:val="008856E2"/>
    <w:rsid w:val="00885B22"/>
    <w:rsid w:val="00885D17"/>
    <w:rsid w:val="00885F91"/>
    <w:rsid w:val="008861A6"/>
    <w:rsid w:val="0088657D"/>
    <w:rsid w:val="00886877"/>
    <w:rsid w:val="0088689B"/>
    <w:rsid w:val="008868B4"/>
    <w:rsid w:val="00886A92"/>
    <w:rsid w:val="00886DD4"/>
    <w:rsid w:val="0088719C"/>
    <w:rsid w:val="00887283"/>
    <w:rsid w:val="0088737B"/>
    <w:rsid w:val="008874FB"/>
    <w:rsid w:val="0088759C"/>
    <w:rsid w:val="0088795F"/>
    <w:rsid w:val="0089055B"/>
    <w:rsid w:val="008906DB"/>
    <w:rsid w:val="00890714"/>
    <w:rsid w:val="00890CE3"/>
    <w:rsid w:val="00890F53"/>
    <w:rsid w:val="0089147A"/>
    <w:rsid w:val="0089149E"/>
    <w:rsid w:val="00891D09"/>
    <w:rsid w:val="008920E4"/>
    <w:rsid w:val="0089258E"/>
    <w:rsid w:val="00892AD4"/>
    <w:rsid w:val="00892C96"/>
    <w:rsid w:val="00892EC4"/>
    <w:rsid w:val="00893304"/>
    <w:rsid w:val="00893989"/>
    <w:rsid w:val="00893C14"/>
    <w:rsid w:val="00893C17"/>
    <w:rsid w:val="00893EE0"/>
    <w:rsid w:val="00893F38"/>
    <w:rsid w:val="00894254"/>
    <w:rsid w:val="00894479"/>
    <w:rsid w:val="0089459E"/>
    <w:rsid w:val="00894622"/>
    <w:rsid w:val="0089463D"/>
    <w:rsid w:val="0089486C"/>
    <w:rsid w:val="00894B06"/>
    <w:rsid w:val="00894CED"/>
    <w:rsid w:val="0089503D"/>
    <w:rsid w:val="008954AA"/>
    <w:rsid w:val="008954AD"/>
    <w:rsid w:val="00895543"/>
    <w:rsid w:val="0089584A"/>
    <w:rsid w:val="008959F7"/>
    <w:rsid w:val="00895C75"/>
    <w:rsid w:val="00895D16"/>
    <w:rsid w:val="00895D98"/>
    <w:rsid w:val="00895EFC"/>
    <w:rsid w:val="00895FBD"/>
    <w:rsid w:val="00895FF6"/>
    <w:rsid w:val="0089611E"/>
    <w:rsid w:val="008967B1"/>
    <w:rsid w:val="00896C31"/>
    <w:rsid w:val="00896CC3"/>
    <w:rsid w:val="00897029"/>
    <w:rsid w:val="00897498"/>
    <w:rsid w:val="008974B4"/>
    <w:rsid w:val="00897534"/>
    <w:rsid w:val="00897581"/>
    <w:rsid w:val="008979AB"/>
    <w:rsid w:val="00897B71"/>
    <w:rsid w:val="00897CDF"/>
    <w:rsid w:val="008A0620"/>
    <w:rsid w:val="008A0767"/>
    <w:rsid w:val="008A081D"/>
    <w:rsid w:val="008A09EA"/>
    <w:rsid w:val="008A0BBB"/>
    <w:rsid w:val="008A0C38"/>
    <w:rsid w:val="008A0CFE"/>
    <w:rsid w:val="008A0E59"/>
    <w:rsid w:val="008A109B"/>
    <w:rsid w:val="008A1326"/>
    <w:rsid w:val="008A14C6"/>
    <w:rsid w:val="008A1879"/>
    <w:rsid w:val="008A19D2"/>
    <w:rsid w:val="008A1AFC"/>
    <w:rsid w:val="008A1AFE"/>
    <w:rsid w:val="008A1D09"/>
    <w:rsid w:val="008A1F37"/>
    <w:rsid w:val="008A2235"/>
    <w:rsid w:val="008A2422"/>
    <w:rsid w:val="008A2456"/>
    <w:rsid w:val="008A2791"/>
    <w:rsid w:val="008A28BC"/>
    <w:rsid w:val="008A290A"/>
    <w:rsid w:val="008A2C29"/>
    <w:rsid w:val="008A3201"/>
    <w:rsid w:val="008A3209"/>
    <w:rsid w:val="008A3401"/>
    <w:rsid w:val="008A343A"/>
    <w:rsid w:val="008A3A93"/>
    <w:rsid w:val="008A3CFA"/>
    <w:rsid w:val="008A3DD7"/>
    <w:rsid w:val="008A3E2E"/>
    <w:rsid w:val="008A3E56"/>
    <w:rsid w:val="008A4084"/>
    <w:rsid w:val="008A4306"/>
    <w:rsid w:val="008A44FE"/>
    <w:rsid w:val="008A4CC9"/>
    <w:rsid w:val="008A5219"/>
    <w:rsid w:val="008A5472"/>
    <w:rsid w:val="008A5739"/>
    <w:rsid w:val="008A57B7"/>
    <w:rsid w:val="008A5810"/>
    <w:rsid w:val="008A5A2B"/>
    <w:rsid w:val="008A6017"/>
    <w:rsid w:val="008A61EB"/>
    <w:rsid w:val="008A6270"/>
    <w:rsid w:val="008A637C"/>
    <w:rsid w:val="008A65ED"/>
    <w:rsid w:val="008A6786"/>
    <w:rsid w:val="008A68F2"/>
    <w:rsid w:val="008A6AE4"/>
    <w:rsid w:val="008A6BA5"/>
    <w:rsid w:val="008A6E25"/>
    <w:rsid w:val="008A70E2"/>
    <w:rsid w:val="008A7214"/>
    <w:rsid w:val="008A74EA"/>
    <w:rsid w:val="008A750F"/>
    <w:rsid w:val="008A7581"/>
    <w:rsid w:val="008A764F"/>
    <w:rsid w:val="008A7B48"/>
    <w:rsid w:val="008A7D23"/>
    <w:rsid w:val="008A7EB0"/>
    <w:rsid w:val="008B0019"/>
    <w:rsid w:val="008B01FA"/>
    <w:rsid w:val="008B03EF"/>
    <w:rsid w:val="008B04A0"/>
    <w:rsid w:val="008B06E9"/>
    <w:rsid w:val="008B0892"/>
    <w:rsid w:val="008B0BED"/>
    <w:rsid w:val="008B0CA5"/>
    <w:rsid w:val="008B0CC3"/>
    <w:rsid w:val="008B0DF7"/>
    <w:rsid w:val="008B10CE"/>
    <w:rsid w:val="008B1247"/>
    <w:rsid w:val="008B12CA"/>
    <w:rsid w:val="008B1381"/>
    <w:rsid w:val="008B13B4"/>
    <w:rsid w:val="008B1401"/>
    <w:rsid w:val="008B1475"/>
    <w:rsid w:val="008B14C5"/>
    <w:rsid w:val="008B155C"/>
    <w:rsid w:val="008B192C"/>
    <w:rsid w:val="008B1A4A"/>
    <w:rsid w:val="008B1A7A"/>
    <w:rsid w:val="008B1A96"/>
    <w:rsid w:val="008B1B44"/>
    <w:rsid w:val="008B1C64"/>
    <w:rsid w:val="008B1C85"/>
    <w:rsid w:val="008B1DAB"/>
    <w:rsid w:val="008B1ED7"/>
    <w:rsid w:val="008B1F5C"/>
    <w:rsid w:val="008B221C"/>
    <w:rsid w:val="008B2730"/>
    <w:rsid w:val="008B2A85"/>
    <w:rsid w:val="008B2DE8"/>
    <w:rsid w:val="008B308A"/>
    <w:rsid w:val="008B30AC"/>
    <w:rsid w:val="008B30F9"/>
    <w:rsid w:val="008B32B5"/>
    <w:rsid w:val="008B3EA2"/>
    <w:rsid w:val="008B4177"/>
    <w:rsid w:val="008B4443"/>
    <w:rsid w:val="008B4478"/>
    <w:rsid w:val="008B4554"/>
    <w:rsid w:val="008B4F49"/>
    <w:rsid w:val="008B4F59"/>
    <w:rsid w:val="008B5026"/>
    <w:rsid w:val="008B50F5"/>
    <w:rsid w:val="008B5256"/>
    <w:rsid w:val="008B54AC"/>
    <w:rsid w:val="008B5524"/>
    <w:rsid w:val="008B5711"/>
    <w:rsid w:val="008B574C"/>
    <w:rsid w:val="008B577B"/>
    <w:rsid w:val="008B5865"/>
    <w:rsid w:val="008B58F0"/>
    <w:rsid w:val="008B59AA"/>
    <w:rsid w:val="008B5D73"/>
    <w:rsid w:val="008B5F70"/>
    <w:rsid w:val="008B6428"/>
    <w:rsid w:val="008B6669"/>
    <w:rsid w:val="008B6851"/>
    <w:rsid w:val="008B6BDB"/>
    <w:rsid w:val="008B6E4B"/>
    <w:rsid w:val="008B6EBB"/>
    <w:rsid w:val="008B70ED"/>
    <w:rsid w:val="008B713D"/>
    <w:rsid w:val="008B7226"/>
    <w:rsid w:val="008B72A3"/>
    <w:rsid w:val="008B72C8"/>
    <w:rsid w:val="008B7388"/>
    <w:rsid w:val="008B7597"/>
    <w:rsid w:val="008B7698"/>
    <w:rsid w:val="008B76CB"/>
    <w:rsid w:val="008B7852"/>
    <w:rsid w:val="008B7917"/>
    <w:rsid w:val="008B79AB"/>
    <w:rsid w:val="008B7CD0"/>
    <w:rsid w:val="008B7F16"/>
    <w:rsid w:val="008C003C"/>
    <w:rsid w:val="008C019D"/>
    <w:rsid w:val="008C0308"/>
    <w:rsid w:val="008C0453"/>
    <w:rsid w:val="008C0585"/>
    <w:rsid w:val="008C076F"/>
    <w:rsid w:val="008C0892"/>
    <w:rsid w:val="008C0B28"/>
    <w:rsid w:val="008C0C52"/>
    <w:rsid w:val="008C0CEE"/>
    <w:rsid w:val="008C0F0C"/>
    <w:rsid w:val="008C0F3A"/>
    <w:rsid w:val="008C115F"/>
    <w:rsid w:val="008C11A6"/>
    <w:rsid w:val="008C1C20"/>
    <w:rsid w:val="008C1D2C"/>
    <w:rsid w:val="008C1FA4"/>
    <w:rsid w:val="008C2525"/>
    <w:rsid w:val="008C259B"/>
    <w:rsid w:val="008C25AC"/>
    <w:rsid w:val="008C2881"/>
    <w:rsid w:val="008C2A7E"/>
    <w:rsid w:val="008C2C4A"/>
    <w:rsid w:val="008C2D98"/>
    <w:rsid w:val="008C2E8D"/>
    <w:rsid w:val="008C31F3"/>
    <w:rsid w:val="008C35DE"/>
    <w:rsid w:val="008C3626"/>
    <w:rsid w:val="008C36D3"/>
    <w:rsid w:val="008C3714"/>
    <w:rsid w:val="008C37CA"/>
    <w:rsid w:val="008C38F7"/>
    <w:rsid w:val="008C3A7D"/>
    <w:rsid w:val="008C3B65"/>
    <w:rsid w:val="008C3C18"/>
    <w:rsid w:val="008C3EF1"/>
    <w:rsid w:val="008C40AA"/>
    <w:rsid w:val="008C43E5"/>
    <w:rsid w:val="008C440B"/>
    <w:rsid w:val="008C464F"/>
    <w:rsid w:val="008C4681"/>
    <w:rsid w:val="008C4918"/>
    <w:rsid w:val="008C4935"/>
    <w:rsid w:val="008C4CEA"/>
    <w:rsid w:val="008C4FE4"/>
    <w:rsid w:val="008C507F"/>
    <w:rsid w:val="008C5254"/>
    <w:rsid w:val="008C53E4"/>
    <w:rsid w:val="008C54B6"/>
    <w:rsid w:val="008C56A4"/>
    <w:rsid w:val="008C59DE"/>
    <w:rsid w:val="008C5C14"/>
    <w:rsid w:val="008C5CAB"/>
    <w:rsid w:val="008C63D1"/>
    <w:rsid w:val="008C6543"/>
    <w:rsid w:val="008C67C0"/>
    <w:rsid w:val="008C6CB2"/>
    <w:rsid w:val="008C703F"/>
    <w:rsid w:val="008C7075"/>
    <w:rsid w:val="008C777E"/>
    <w:rsid w:val="008C7998"/>
    <w:rsid w:val="008C7BED"/>
    <w:rsid w:val="008C7F70"/>
    <w:rsid w:val="008D003F"/>
    <w:rsid w:val="008D036B"/>
    <w:rsid w:val="008D04A1"/>
    <w:rsid w:val="008D0629"/>
    <w:rsid w:val="008D06DB"/>
    <w:rsid w:val="008D07B4"/>
    <w:rsid w:val="008D0C18"/>
    <w:rsid w:val="008D1153"/>
    <w:rsid w:val="008D121C"/>
    <w:rsid w:val="008D15CA"/>
    <w:rsid w:val="008D1798"/>
    <w:rsid w:val="008D199A"/>
    <w:rsid w:val="008D1A80"/>
    <w:rsid w:val="008D1BF2"/>
    <w:rsid w:val="008D1DDB"/>
    <w:rsid w:val="008D1F8A"/>
    <w:rsid w:val="008D216A"/>
    <w:rsid w:val="008D22D7"/>
    <w:rsid w:val="008D2565"/>
    <w:rsid w:val="008D2AC6"/>
    <w:rsid w:val="008D2C06"/>
    <w:rsid w:val="008D2F38"/>
    <w:rsid w:val="008D2F60"/>
    <w:rsid w:val="008D3029"/>
    <w:rsid w:val="008D32EC"/>
    <w:rsid w:val="008D34E2"/>
    <w:rsid w:val="008D35C2"/>
    <w:rsid w:val="008D3986"/>
    <w:rsid w:val="008D3D5A"/>
    <w:rsid w:val="008D417B"/>
    <w:rsid w:val="008D458C"/>
    <w:rsid w:val="008D4861"/>
    <w:rsid w:val="008D4A7D"/>
    <w:rsid w:val="008D4C08"/>
    <w:rsid w:val="008D4D35"/>
    <w:rsid w:val="008D5070"/>
    <w:rsid w:val="008D5377"/>
    <w:rsid w:val="008D54DE"/>
    <w:rsid w:val="008D553A"/>
    <w:rsid w:val="008D5741"/>
    <w:rsid w:val="008D5B0E"/>
    <w:rsid w:val="008D5C8C"/>
    <w:rsid w:val="008D63A5"/>
    <w:rsid w:val="008D6714"/>
    <w:rsid w:val="008D680E"/>
    <w:rsid w:val="008D69CB"/>
    <w:rsid w:val="008D6AC3"/>
    <w:rsid w:val="008D6DD1"/>
    <w:rsid w:val="008D6E02"/>
    <w:rsid w:val="008D6F3F"/>
    <w:rsid w:val="008D70E4"/>
    <w:rsid w:val="008D71B9"/>
    <w:rsid w:val="008D7285"/>
    <w:rsid w:val="008D736D"/>
    <w:rsid w:val="008D7370"/>
    <w:rsid w:val="008D73E4"/>
    <w:rsid w:val="008D7447"/>
    <w:rsid w:val="008D749F"/>
    <w:rsid w:val="008D77CA"/>
    <w:rsid w:val="008D7806"/>
    <w:rsid w:val="008D781D"/>
    <w:rsid w:val="008D78B8"/>
    <w:rsid w:val="008D78D7"/>
    <w:rsid w:val="008D7D58"/>
    <w:rsid w:val="008D7F57"/>
    <w:rsid w:val="008E05EE"/>
    <w:rsid w:val="008E0663"/>
    <w:rsid w:val="008E068F"/>
    <w:rsid w:val="008E0AA1"/>
    <w:rsid w:val="008E0B86"/>
    <w:rsid w:val="008E0C16"/>
    <w:rsid w:val="008E0DC3"/>
    <w:rsid w:val="008E15B6"/>
    <w:rsid w:val="008E15DB"/>
    <w:rsid w:val="008E1AB6"/>
    <w:rsid w:val="008E1B26"/>
    <w:rsid w:val="008E1EC0"/>
    <w:rsid w:val="008E1FEE"/>
    <w:rsid w:val="008E2209"/>
    <w:rsid w:val="008E240C"/>
    <w:rsid w:val="008E283A"/>
    <w:rsid w:val="008E2898"/>
    <w:rsid w:val="008E28DB"/>
    <w:rsid w:val="008E2F22"/>
    <w:rsid w:val="008E2FEF"/>
    <w:rsid w:val="008E3705"/>
    <w:rsid w:val="008E37F0"/>
    <w:rsid w:val="008E37FA"/>
    <w:rsid w:val="008E3A07"/>
    <w:rsid w:val="008E3AF5"/>
    <w:rsid w:val="008E3B31"/>
    <w:rsid w:val="008E3B9F"/>
    <w:rsid w:val="008E3F0E"/>
    <w:rsid w:val="008E4064"/>
    <w:rsid w:val="008E43E7"/>
    <w:rsid w:val="008E43F3"/>
    <w:rsid w:val="008E44A1"/>
    <w:rsid w:val="008E4E3A"/>
    <w:rsid w:val="008E4F5A"/>
    <w:rsid w:val="008E504A"/>
    <w:rsid w:val="008E52FF"/>
    <w:rsid w:val="008E5327"/>
    <w:rsid w:val="008E5407"/>
    <w:rsid w:val="008E541B"/>
    <w:rsid w:val="008E5902"/>
    <w:rsid w:val="008E59C1"/>
    <w:rsid w:val="008E5E13"/>
    <w:rsid w:val="008E5F21"/>
    <w:rsid w:val="008E5F4A"/>
    <w:rsid w:val="008E5FE8"/>
    <w:rsid w:val="008E62A4"/>
    <w:rsid w:val="008E634E"/>
    <w:rsid w:val="008E6387"/>
    <w:rsid w:val="008E6502"/>
    <w:rsid w:val="008E65AE"/>
    <w:rsid w:val="008E6F8F"/>
    <w:rsid w:val="008E7116"/>
    <w:rsid w:val="008E74F1"/>
    <w:rsid w:val="008E77B5"/>
    <w:rsid w:val="008E7A9A"/>
    <w:rsid w:val="008E7F24"/>
    <w:rsid w:val="008F0006"/>
    <w:rsid w:val="008F02CF"/>
    <w:rsid w:val="008F0391"/>
    <w:rsid w:val="008F0934"/>
    <w:rsid w:val="008F094D"/>
    <w:rsid w:val="008F0B52"/>
    <w:rsid w:val="008F0C71"/>
    <w:rsid w:val="008F12FD"/>
    <w:rsid w:val="008F1495"/>
    <w:rsid w:val="008F1596"/>
    <w:rsid w:val="008F166E"/>
    <w:rsid w:val="008F1857"/>
    <w:rsid w:val="008F19CA"/>
    <w:rsid w:val="008F1B5E"/>
    <w:rsid w:val="008F1E0A"/>
    <w:rsid w:val="008F2018"/>
    <w:rsid w:val="008F2290"/>
    <w:rsid w:val="008F2369"/>
    <w:rsid w:val="008F2594"/>
    <w:rsid w:val="008F267A"/>
    <w:rsid w:val="008F2A7A"/>
    <w:rsid w:val="008F2E42"/>
    <w:rsid w:val="008F328E"/>
    <w:rsid w:val="008F32E9"/>
    <w:rsid w:val="008F3407"/>
    <w:rsid w:val="008F388F"/>
    <w:rsid w:val="008F3949"/>
    <w:rsid w:val="008F42F7"/>
    <w:rsid w:val="008F4312"/>
    <w:rsid w:val="008F4695"/>
    <w:rsid w:val="008F47BC"/>
    <w:rsid w:val="008F4A2C"/>
    <w:rsid w:val="008F4A6A"/>
    <w:rsid w:val="008F4B0C"/>
    <w:rsid w:val="008F506D"/>
    <w:rsid w:val="008F5087"/>
    <w:rsid w:val="008F511C"/>
    <w:rsid w:val="008F53B3"/>
    <w:rsid w:val="008F5627"/>
    <w:rsid w:val="008F575E"/>
    <w:rsid w:val="008F5AF4"/>
    <w:rsid w:val="008F5B40"/>
    <w:rsid w:val="008F5DC4"/>
    <w:rsid w:val="008F5F21"/>
    <w:rsid w:val="008F636D"/>
    <w:rsid w:val="008F6395"/>
    <w:rsid w:val="008F63DF"/>
    <w:rsid w:val="008F687F"/>
    <w:rsid w:val="008F69A9"/>
    <w:rsid w:val="008F6F7E"/>
    <w:rsid w:val="008F7092"/>
    <w:rsid w:val="008F7603"/>
    <w:rsid w:val="008F76D1"/>
    <w:rsid w:val="008F7AC9"/>
    <w:rsid w:val="008F7BD3"/>
    <w:rsid w:val="008F7CFB"/>
    <w:rsid w:val="008F7D09"/>
    <w:rsid w:val="008F7EDE"/>
    <w:rsid w:val="008F7EE4"/>
    <w:rsid w:val="008F7F21"/>
    <w:rsid w:val="008F7F3A"/>
    <w:rsid w:val="008F7FDC"/>
    <w:rsid w:val="00900015"/>
    <w:rsid w:val="00900365"/>
    <w:rsid w:val="00900782"/>
    <w:rsid w:val="009007AB"/>
    <w:rsid w:val="0090080A"/>
    <w:rsid w:val="0090080E"/>
    <w:rsid w:val="00900BB6"/>
    <w:rsid w:val="00900D0D"/>
    <w:rsid w:val="00900D42"/>
    <w:rsid w:val="00901112"/>
    <w:rsid w:val="009011B3"/>
    <w:rsid w:val="00901267"/>
    <w:rsid w:val="0090127D"/>
    <w:rsid w:val="009012F8"/>
    <w:rsid w:val="009015FC"/>
    <w:rsid w:val="00901668"/>
    <w:rsid w:val="0090185F"/>
    <w:rsid w:val="00901BE6"/>
    <w:rsid w:val="00901CFE"/>
    <w:rsid w:val="009022F2"/>
    <w:rsid w:val="009026C0"/>
    <w:rsid w:val="0090273B"/>
    <w:rsid w:val="009027CA"/>
    <w:rsid w:val="00902B41"/>
    <w:rsid w:val="00903266"/>
    <w:rsid w:val="00903EA6"/>
    <w:rsid w:val="00904004"/>
    <w:rsid w:val="009041FE"/>
    <w:rsid w:val="00904639"/>
    <w:rsid w:val="009049CE"/>
    <w:rsid w:val="00904CB3"/>
    <w:rsid w:val="00904CFB"/>
    <w:rsid w:val="00904D67"/>
    <w:rsid w:val="00904ED2"/>
    <w:rsid w:val="00904F11"/>
    <w:rsid w:val="00904F16"/>
    <w:rsid w:val="0090500B"/>
    <w:rsid w:val="0090513A"/>
    <w:rsid w:val="0090522F"/>
    <w:rsid w:val="0090527B"/>
    <w:rsid w:val="00905283"/>
    <w:rsid w:val="009053E9"/>
    <w:rsid w:val="009056C1"/>
    <w:rsid w:val="00905797"/>
    <w:rsid w:val="009057D4"/>
    <w:rsid w:val="009058EA"/>
    <w:rsid w:val="00905957"/>
    <w:rsid w:val="00905D2E"/>
    <w:rsid w:val="009060FD"/>
    <w:rsid w:val="00906144"/>
    <w:rsid w:val="009064F3"/>
    <w:rsid w:val="009065A9"/>
    <w:rsid w:val="0090667C"/>
    <w:rsid w:val="00906A44"/>
    <w:rsid w:val="00906BBA"/>
    <w:rsid w:val="00907787"/>
    <w:rsid w:val="0090780B"/>
    <w:rsid w:val="00907AD4"/>
    <w:rsid w:val="00907B38"/>
    <w:rsid w:val="00907B63"/>
    <w:rsid w:val="009100DF"/>
    <w:rsid w:val="009101F8"/>
    <w:rsid w:val="009103E0"/>
    <w:rsid w:val="00910547"/>
    <w:rsid w:val="00910B6D"/>
    <w:rsid w:val="00910CA1"/>
    <w:rsid w:val="00910CB3"/>
    <w:rsid w:val="00910E60"/>
    <w:rsid w:val="00910E7C"/>
    <w:rsid w:val="00910F24"/>
    <w:rsid w:val="00911170"/>
    <w:rsid w:val="009117B7"/>
    <w:rsid w:val="00911AE8"/>
    <w:rsid w:val="00911F66"/>
    <w:rsid w:val="00911F74"/>
    <w:rsid w:val="0091220F"/>
    <w:rsid w:val="009123F6"/>
    <w:rsid w:val="00912607"/>
    <w:rsid w:val="009128A9"/>
    <w:rsid w:val="0091290D"/>
    <w:rsid w:val="00912920"/>
    <w:rsid w:val="00912998"/>
    <w:rsid w:val="009129CA"/>
    <w:rsid w:val="00912B99"/>
    <w:rsid w:val="00912C8E"/>
    <w:rsid w:val="00912F39"/>
    <w:rsid w:val="00913091"/>
    <w:rsid w:val="00913396"/>
    <w:rsid w:val="0091375E"/>
    <w:rsid w:val="0091380E"/>
    <w:rsid w:val="0091393E"/>
    <w:rsid w:val="00913AC0"/>
    <w:rsid w:val="00913B14"/>
    <w:rsid w:val="00913CA7"/>
    <w:rsid w:val="00913FD9"/>
    <w:rsid w:val="009144A0"/>
    <w:rsid w:val="009148F2"/>
    <w:rsid w:val="009149A6"/>
    <w:rsid w:val="00914ABF"/>
    <w:rsid w:val="00914B1F"/>
    <w:rsid w:val="00914CF0"/>
    <w:rsid w:val="009153B4"/>
    <w:rsid w:val="00915481"/>
    <w:rsid w:val="00915510"/>
    <w:rsid w:val="009157F1"/>
    <w:rsid w:val="00915B78"/>
    <w:rsid w:val="00915E2D"/>
    <w:rsid w:val="00915FA7"/>
    <w:rsid w:val="00915FE9"/>
    <w:rsid w:val="009160F5"/>
    <w:rsid w:val="009165AB"/>
    <w:rsid w:val="0091664E"/>
    <w:rsid w:val="009166EF"/>
    <w:rsid w:val="009167EF"/>
    <w:rsid w:val="00916B84"/>
    <w:rsid w:val="00916CA3"/>
    <w:rsid w:val="00916D07"/>
    <w:rsid w:val="00916ED9"/>
    <w:rsid w:val="00917092"/>
    <w:rsid w:val="009172F1"/>
    <w:rsid w:val="0091751F"/>
    <w:rsid w:val="009177AF"/>
    <w:rsid w:val="009179F6"/>
    <w:rsid w:val="00917B96"/>
    <w:rsid w:val="00917E3D"/>
    <w:rsid w:val="00917EB4"/>
    <w:rsid w:val="009200F6"/>
    <w:rsid w:val="0092010F"/>
    <w:rsid w:val="0092035D"/>
    <w:rsid w:val="009204F7"/>
    <w:rsid w:val="00920B49"/>
    <w:rsid w:val="00920C3F"/>
    <w:rsid w:val="00920F9A"/>
    <w:rsid w:val="00920FB0"/>
    <w:rsid w:val="00920FC5"/>
    <w:rsid w:val="00921138"/>
    <w:rsid w:val="009213DF"/>
    <w:rsid w:val="0092148A"/>
    <w:rsid w:val="009214B3"/>
    <w:rsid w:val="00921625"/>
    <w:rsid w:val="00921B84"/>
    <w:rsid w:val="00921BD1"/>
    <w:rsid w:val="00921E77"/>
    <w:rsid w:val="00921E98"/>
    <w:rsid w:val="00921F8F"/>
    <w:rsid w:val="00922051"/>
    <w:rsid w:val="00922067"/>
    <w:rsid w:val="009220CE"/>
    <w:rsid w:val="00922236"/>
    <w:rsid w:val="0092276E"/>
    <w:rsid w:val="009227FC"/>
    <w:rsid w:val="00922BF0"/>
    <w:rsid w:val="00922C4D"/>
    <w:rsid w:val="00922E3D"/>
    <w:rsid w:val="00922E86"/>
    <w:rsid w:val="00922E8B"/>
    <w:rsid w:val="00922EA5"/>
    <w:rsid w:val="00923074"/>
    <w:rsid w:val="0092377F"/>
    <w:rsid w:val="0092382A"/>
    <w:rsid w:val="0092386D"/>
    <w:rsid w:val="00923B2D"/>
    <w:rsid w:val="00923E59"/>
    <w:rsid w:val="0092401E"/>
    <w:rsid w:val="009241C1"/>
    <w:rsid w:val="009241C7"/>
    <w:rsid w:val="00924205"/>
    <w:rsid w:val="009242FE"/>
    <w:rsid w:val="00924845"/>
    <w:rsid w:val="00924F08"/>
    <w:rsid w:val="00924FDE"/>
    <w:rsid w:val="00925270"/>
    <w:rsid w:val="009254CA"/>
    <w:rsid w:val="009255E9"/>
    <w:rsid w:val="0092568D"/>
    <w:rsid w:val="00925692"/>
    <w:rsid w:val="00925729"/>
    <w:rsid w:val="0092576A"/>
    <w:rsid w:val="00925A1D"/>
    <w:rsid w:val="00925E4C"/>
    <w:rsid w:val="0092635B"/>
    <w:rsid w:val="00926437"/>
    <w:rsid w:val="009264D1"/>
    <w:rsid w:val="009267C9"/>
    <w:rsid w:val="009268B2"/>
    <w:rsid w:val="009268B7"/>
    <w:rsid w:val="00926B96"/>
    <w:rsid w:val="00926D43"/>
    <w:rsid w:val="0092702D"/>
    <w:rsid w:val="00927271"/>
    <w:rsid w:val="00927424"/>
    <w:rsid w:val="00927513"/>
    <w:rsid w:val="00927725"/>
    <w:rsid w:val="009277D6"/>
    <w:rsid w:val="009278E3"/>
    <w:rsid w:val="00927AF0"/>
    <w:rsid w:val="00927AF3"/>
    <w:rsid w:val="00927D42"/>
    <w:rsid w:val="00927D72"/>
    <w:rsid w:val="00927E4F"/>
    <w:rsid w:val="00930580"/>
    <w:rsid w:val="00930789"/>
    <w:rsid w:val="00930804"/>
    <w:rsid w:val="00930975"/>
    <w:rsid w:val="00930991"/>
    <w:rsid w:val="00930D53"/>
    <w:rsid w:val="00930E7B"/>
    <w:rsid w:val="00930EED"/>
    <w:rsid w:val="009310D5"/>
    <w:rsid w:val="009310DD"/>
    <w:rsid w:val="0093119C"/>
    <w:rsid w:val="009314D3"/>
    <w:rsid w:val="009316DD"/>
    <w:rsid w:val="00931B09"/>
    <w:rsid w:val="00931DA7"/>
    <w:rsid w:val="00931DC6"/>
    <w:rsid w:val="00931E67"/>
    <w:rsid w:val="009320A2"/>
    <w:rsid w:val="009320D9"/>
    <w:rsid w:val="00932194"/>
    <w:rsid w:val="009325AB"/>
    <w:rsid w:val="00932CC5"/>
    <w:rsid w:val="00932DF5"/>
    <w:rsid w:val="00932EE2"/>
    <w:rsid w:val="0093303F"/>
    <w:rsid w:val="0093326D"/>
    <w:rsid w:val="0093338B"/>
    <w:rsid w:val="009336E8"/>
    <w:rsid w:val="0093370C"/>
    <w:rsid w:val="0093375C"/>
    <w:rsid w:val="00933766"/>
    <w:rsid w:val="009337EB"/>
    <w:rsid w:val="00933D7C"/>
    <w:rsid w:val="00933D83"/>
    <w:rsid w:val="00933FEC"/>
    <w:rsid w:val="009340C9"/>
    <w:rsid w:val="00934190"/>
    <w:rsid w:val="009341B2"/>
    <w:rsid w:val="00934349"/>
    <w:rsid w:val="00934437"/>
    <w:rsid w:val="00934AE8"/>
    <w:rsid w:val="00934E23"/>
    <w:rsid w:val="00934EA8"/>
    <w:rsid w:val="00934F3D"/>
    <w:rsid w:val="00935154"/>
    <w:rsid w:val="009351ED"/>
    <w:rsid w:val="00935B3B"/>
    <w:rsid w:val="00935EA8"/>
    <w:rsid w:val="009362AC"/>
    <w:rsid w:val="009362D5"/>
    <w:rsid w:val="00936379"/>
    <w:rsid w:val="00936815"/>
    <w:rsid w:val="00936A59"/>
    <w:rsid w:val="00936FFD"/>
    <w:rsid w:val="00937267"/>
    <w:rsid w:val="009376D7"/>
    <w:rsid w:val="00937831"/>
    <w:rsid w:val="00937A8B"/>
    <w:rsid w:val="00937BB7"/>
    <w:rsid w:val="00937CC6"/>
    <w:rsid w:val="00937DBD"/>
    <w:rsid w:val="00940088"/>
    <w:rsid w:val="00940386"/>
    <w:rsid w:val="009406F3"/>
    <w:rsid w:val="00940822"/>
    <w:rsid w:val="009409EE"/>
    <w:rsid w:val="00940B94"/>
    <w:rsid w:val="00940E76"/>
    <w:rsid w:val="00940F76"/>
    <w:rsid w:val="0094105A"/>
    <w:rsid w:val="0094143E"/>
    <w:rsid w:val="009419F9"/>
    <w:rsid w:val="00941C0C"/>
    <w:rsid w:val="00941D23"/>
    <w:rsid w:val="00941EB8"/>
    <w:rsid w:val="00941EB9"/>
    <w:rsid w:val="00941F29"/>
    <w:rsid w:val="00941F89"/>
    <w:rsid w:val="00942176"/>
    <w:rsid w:val="00942992"/>
    <w:rsid w:val="009429BD"/>
    <w:rsid w:val="00942A59"/>
    <w:rsid w:val="00942CC6"/>
    <w:rsid w:val="00943034"/>
    <w:rsid w:val="00943067"/>
    <w:rsid w:val="0094306B"/>
    <w:rsid w:val="0094347A"/>
    <w:rsid w:val="00943493"/>
    <w:rsid w:val="0094356B"/>
    <w:rsid w:val="0094384C"/>
    <w:rsid w:val="00943DAF"/>
    <w:rsid w:val="00943DB6"/>
    <w:rsid w:val="00943E71"/>
    <w:rsid w:val="00943F0D"/>
    <w:rsid w:val="00943F66"/>
    <w:rsid w:val="009444D9"/>
    <w:rsid w:val="00944517"/>
    <w:rsid w:val="00944962"/>
    <w:rsid w:val="009449B0"/>
    <w:rsid w:val="00944A68"/>
    <w:rsid w:val="00944AAD"/>
    <w:rsid w:val="00944D2A"/>
    <w:rsid w:val="009455B1"/>
    <w:rsid w:val="00945A18"/>
    <w:rsid w:val="00945C76"/>
    <w:rsid w:val="00945EC1"/>
    <w:rsid w:val="0094605A"/>
    <w:rsid w:val="00946489"/>
    <w:rsid w:val="00946765"/>
    <w:rsid w:val="0094683A"/>
    <w:rsid w:val="009469C3"/>
    <w:rsid w:val="00946E19"/>
    <w:rsid w:val="0094742F"/>
    <w:rsid w:val="00947543"/>
    <w:rsid w:val="009475F9"/>
    <w:rsid w:val="0094776F"/>
    <w:rsid w:val="009477E9"/>
    <w:rsid w:val="0094782B"/>
    <w:rsid w:val="00947CFB"/>
    <w:rsid w:val="00950141"/>
    <w:rsid w:val="009502AB"/>
    <w:rsid w:val="00950941"/>
    <w:rsid w:val="00950995"/>
    <w:rsid w:val="00950B71"/>
    <w:rsid w:val="00950E22"/>
    <w:rsid w:val="00950E25"/>
    <w:rsid w:val="00950FAF"/>
    <w:rsid w:val="009510B0"/>
    <w:rsid w:val="009511D2"/>
    <w:rsid w:val="00951258"/>
    <w:rsid w:val="009514D6"/>
    <w:rsid w:val="00951ACC"/>
    <w:rsid w:val="00951B39"/>
    <w:rsid w:val="00951B43"/>
    <w:rsid w:val="00951B61"/>
    <w:rsid w:val="00951E3E"/>
    <w:rsid w:val="00951F48"/>
    <w:rsid w:val="00952150"/>
    <w:rsid w:val="00952354"/>
    <w:rsid w:val="00952536"/>
    <w:rsid w:val="0095265D"/>
    <w:rsid w:val="009526B2"/>
    <w:rsid w:val="0095284D"/>
    <w:rsid w:val="00952CC3"/>
    <w:rsid w:val="00952CC9"/>
    <w:rsid w:val="00952F85"/>
    <w:rsid w:val="00953299"/>
    <w:rsid w:val="00953714"/>
    <w:rsid w:val="00953861"/>
    <w:rsid w:val="00953A95"/>
    <w:rsid w:val="00953C56"/>
    <w:rsid w:val="00953D96"/>
    <w:rsid w:val="00953E77"/>
    <w:rsid w:val="00953EFD"/>
    <w:rsid w:val="00953F35"/>
    <w:rsid w:val="009543A7"/>
    <w:rsid w:val="009545FB"/>
    <w:rsid w:val="00954657"/>
    <w:rsid w:val="00954767"/>
    <w:rsid w:val="0095476F"/>
    <w:rsid w:val="00954829"/>
    <w:rsid w:val="00954A73"/>
    <w:rsid w:val="00954B8D"/>
    <w:rsid w:val="009550E1"/>
    <w:rsid w:val="00955398"/>
    <w:rsid w:val="009554A5"/>
    <w:rsid w:val="00955774"/>
    <w:rsid w:val="00955E52"/>
    <w:rsid w:val="00955F3C"/>
    <w:rsid w:val="00955F60"/>
    <w:rsid w:val="009560A4"/>
    <w:rsid w:val="00956163"/>
    <w:rsid w:val="00956529"/>
    <w:rsid w:val="00956D60"/>
    <w:rsid w:val="00956FA2"/>
    <w:rsid w:val="0095738B"/>
    <w:rsid w:val="009576BD"/>
    <w:rsid w:val="009577AD"/>
    <w:rsid w:val="00957FEC"/>
    <w:rsid w:val="00960080"/>
    <w:rsid w:val="00960286"/>
    <w:rsid w:val="009603E6"/>
    <w:rsid w:val="00960439"/>
    <w:rsid w:val="009604BE"/>
    <w:rsid w:val="00960561"/>
    <w:rsid w:val="009605DF"/>
    <w:rsid w:val="00960606"/>
    <w:rsid w:val="0096063C"/>
    <w:rsid w:val="0096066D"/>
    <w:rsid w:val="00960821"/>
    <w:rsid w:val="00960C9F"/>
    <w:rsid w:val="00960F67"/>
    <w:rsid w:val="00960FAE"/>
    <w:rsid w:val="00961266"/>
    <w:rsid w:val="00961502"/>
    <w:rsid w:val="009615A4"/>
    <w:rsid w:val="00961B9F"/>
    <w:rsid w:val="00961E07"/>
    <w:rsid w:val="00961E8E"/>
    <w:rsid w:val="00961FED"/>
    <w:rsid w:val="00962298"/>
    <w:rsid w:val="0096245E"/>
    <w:rsid w:val="009624FE"/>
    <w:rsid w:val="00962622"/>
    <w:rsid w:val="00962624"/>
    <w:rsid w:val="00962827"/>
    <w:rsid w:val="0096295C"/>
    <w:rsid w:val="00962BF0"/>
    <w:rsid w:val="00962CCE"/>
    <w:rsid w:val="00962F6D"/>
    <w:rsid w:val="00963279"/>
    <w:rsid w:val="009632F5"/>
    <w:rsid w:val="00963327"/>
    <w:rsid w:val="009635CB"/>
    <w:rsid w:val="00963906"/>
    <w:rsid w:val="00963B01"/>
    <w:rsid w:val="00963CA0"/>
    <w:rsid w:val="0096404E"/>
    <w:rsid w:val="009640A5"/>
    <w:rsid w:val="0096426A"/>
    <w:rsid w:val="00964295"/>
    <w:rsid w:val="009642E6"/>
    <w:rsid w:val="009642FD"/>
    <w:rsid w:val="0096490E"/>
    <w:rsid w:val="00964D30"/>
    <w:rsid w:val="00964DF0"/>
    <w:rsid w:val="00965B49"/>
    <w:rsid w:val="00965C92"/>
    <w:rsid w:val="00965CBB"/>
    <w:rsid w:val="00965CC1"/>
    <w:rsid w:val="00965FBD"/>
    <w:rsid w:val="00965FCC"/>
    <w:rsid w:val="00965FE7"/>
    <w:rsid w:val="009663A1"/>
    <w:rsid w:val="009665F3"/>
    <w:rsid w:val="00966A73"/>
    <w:rsid w:val="00966AFF"/>
    <w:rsid w:val="0096749E"/>
    <w:rsid w:val="009674EC"/>
    <w:rsid w:val="009675DF"/>
    <w:rsid w:val="00967638"/>
    <w:rsid w:val="0096778B"/>
    <w:rsid w:val="009678E1"/>
    <w:rsid w:val="00967A48"/>
    <w:rsid w:val="00967BDF"/>
    <w:rsid w:val="00967E43"/>
    <w:rsid w:val="00967EB1"/>
    <w:rsid w:val="00967F94"/>
    <w:rsid w:val="009701E3"/>
    <w:rsid w:val="00970232"/>
    <w:rsid w:val="00970519"/>
    <w:rsid w:val="00970596"/>
    <w:rsid w:val="00970BA2"/>
    <w:rsid w:val="00970CD8"/>
    <w:rsid w:val="00970D04"/>
    <w:rsid w:val="009711F2"/>
    <w:rsid w:val="009712C5"/>
    <w:rsid w:val="00971333"/>
    <w:rsid w:val="009713C8"/>
    <w:rsid w:val="00971427"/>
    <w:rsid w:val="00971468"/>
    <w:rsid w:val="00971570"/>
    <w:rsid w:val="00971590"/>
    <w:rsid w:val="009716F0"/>
    <w:rsid w:val="00971855"/>
    <w:rsid w:val="009718B8"/>
    <w:rsid w:val="00971AB6"/>
    <w:rsid w:val="00971BB0"/>
    <w:rsid w:val="00971C21"/>
    <w:rsid w:val="00971C51"/>
    <w:rsid w:val="00971D5A"/>
    <w:rsid w:val="0097201A"/>
    <w:rsid w:val="0097223F"/>
    <w:rsid w:val="00972296"/>
    <w:rsid w:val="009727EB"/>
    <w:rsid w:val="00972AA4"/>
    <w:rsid w:val="00972ABA"/>
    <w:rsid w:val="00972D3D"/>
    <w:rsid w:val="00972D48"/>
    <w:rsid w:val="00972DDE"/>
    <w:rsid w:val="00972DFC"/>
    <w:rsid w:val="00972F99"/>
    <w:rsid w:val="009730ED"/>
    <w:rsid w:val="0097313C"/>
    <w:rsid w:val="0097315D"/>
    <w:rsid w:val="00973626"/>
    <w:rsid w:val="00973A08"/>
    <w:rsid w:val="00973A57"/>
    <w:rsid w:val="00973D20"/>
    <w:rsid w:val="00973E86"/>
    <w:rsid w:val="009740DA"/>
    <w:rsid w:val="009744AB"/>
    <w:rsid w:val="00974A12"/>
    <w:rsid w:val="00974C0E"/>
    <w:rsid w:val="00974C71"/>
    <w:rsid w:val="00974EE3"/>
    <w:rsid w:val="00975163"/>
    <w:rsid w:val="00975404"/>
    <w:rsid w:val="0097543F"/>
    <w:rsid w:val="009754B7"/>
    <w:rsid w:val="00975AF8"/>
    <w:rsid w:val="00976D06"/>
    <w:rsid w:val="0097714D"/>
    <w:rsid w:val="009776AB"/>
    <w:rsid w:val="00977832"/>
    <w:rsid w:val="0097784D"/>
    <w:rsid w:val="00977BFB"/>
    <w:rsid w:val="00977DBE"/>
    <w:rsid w:val="00977FA4"/>
    <w:rsid w:val="00980450"/>
    <w:rsid w:val="009804E7"/>
    <w:rsid w:val="00980611"/>
    <w:rsid w:val="00980758"/>
    <w:rsid w:val="0098085B"/>
    <w:rsid w:val="009809D7"/>
    <w:rsid w:val="00980A2D"/>
    <w:rsid w:val="00980AD9"/>
    <w:rsid w:val="00980ECF"/>
    <w:rsid w:val="00980FC2"/>
    <w:rsid w:val="009810D5"/>
    <w:rsid w:val="00981326"/>
    <w:rsid w:val="00981612"/>
    <w:rsid w:val="0098192B"/>
    <w:rsid w:val="00981C18"/>
    <w:rsid w:val="009822FA"/>
    <w:rsid w:val="00982355"/>
    <w:rsid w:val="009823FC"/>
    <w:rsid w:val="00982453"/>
    <w:rsid w:val="009827C1"/>
    <w:rsid w:val="00982BB0"/>
    <w:rsid w:val="00982BDD"/>
    <w:rsid w:val="00982C82"/>
    <w:rsid w:val="00982E9D"/>
    <w:rsid w:val="00982ECA"/>
    <w:rsid w:val="00982FFF"/>
    <w:rsid w:val="00983091"/>
    <w:rsid w:val="00983142"/>
    <w:rsid w:val="009831AB"/>
    <w:rsid w:val="009831E2"/>
    <w:rsid w:val="00983390"/>
    <w:rsid w:val="0098359F"/>
    <w:rsid w:val="009835D1"/>
    <w:rsid w:val="009835ED"/>
    <w:rsid w:val="00983703"/>
    <w:rsid w:val="009838D5"/>
    <w:rsid w:val="009839B7"/>
    <w:rsid w:val="00983B1E"/>
    <w:rsid w:val="00983BE6"/>
    <w:rsid w:val="00983C8A"/>
    <w:rsid w:val="00983C92"/>
    <w:rsid w:val="00983D4B"/>
    <w:rsid w:val="00983D61"/>
    <w:rsid w:val="009841D2"/>
    <w:rsid w:val="00984319"/>
    <w:rsid w:val="0098479F"/>
    <w:rsid w:val="009847C9"/>
    <w:rsid w:val="009849E2"/>
    <w:rsid w:val="00984A2E"/>
    <w:rsid w:val="00984C5D"/>
    <w:rsid w:val="00984EBA"/>
    <w:rsid w:val="00985143"/>
    <w:rsid w:val="0098515C"/>
    <w:rsid w:val="009857B8"/>
    <w:rsid w:val="009857BE"/>
    <w:rsid w:val="00985EF5"/>
    <w:rsid w:val="00985FCA"/>
    <w:rsid w:val="00985FDE"/>
    <w:rsid w:val="00986108"/>
    <w:rsid w:val="00986231"/>
    <w:rsid w:val="0098639C"/>
    <w:rsid w:val="00986457"/>
    <w:rsid w:val="009864A8"/>
    <w:rsid w:val="009864E3"/>
    <w:rsid w:val="0098682C"/>
    <w:rsid w:val="00986865"/>
    <w:rsid w:val="00986B0C"/>
    <w:rsid w:val="00986B3C"/>
    <w:rsid w:val="00986BC9"/>
    <w:rsid w:val="00986C54"/>
    <w:rsid w:val="00986DF0"/>
    <w:rsid w:val="009872A1"/>
    <w:rsid w:val="00987547"/>
    <w:rsid w:val="009875B1"/>
    <w:rsid w:val="00987714"/>
    <w:rsid w:val="009878D3"/>
    <w:rsid w:val="00987974"/>
    <w:rsid w:val="00987BE8"/>
    <w:rsid w:val="00987CFB"/>
    <w:rsid w:val="00987F04"/>
    <w:rsid w:val="00990229"/>
    <w:rsid w:val="00990233"/>
    <w:rsid w:val="00990388"/>
    <w:rsid w:val="00990600"/>
    <w:rsid w:val="009906A2"/>
    <w:rsid w:val="009907D4"/>
    <w:rsid w:val="00990826"/>
    <w:rsid w:val="009908D8"/>
    <w:rsid w:val="009909F4"/>
    <w:rsid w:val="00990AA3"/>
    <w:rsid w:val="00990B7F"/>
    <w:rsid w:val="00990DA4"/>
    <w:rsid w:val="00990DF4"/>
    <w:rsid w:val="00990E26"/>
    <w:rsid w:val="00990FA5"/>
    <w:rsid w:val="00990FC6"/>
    <w:rsid w:val="0099111B"/>
    <w:rsid w:val="0099116E"/>
    <w:rsid w:val="009915E7"/>
    <w:rsid w:val="00991631"/>
    <w:rsid w:val="00991639"/>
    <w:rsid w:val="00991687"/>
    <w:rsid w:val="009917C2"/>
    <w:rsid w:val="00991B55"/>
    <w:rsid w:val="00991E7D"/>
    <w:rsid w:val="00991FB6"/>
    <w:rsid w:val="0099274F"/>
    <w:rsid w:val="0099281F"/>
    <w:rsid w:val="00992A50"/>
    <w:rsid w:val="00992BC6"/>
    <w:rsid w:val="00992E69"/>
    <w:rsid w:val="00992E6D"/>
    <w:rsid w:val="00993B0B"/>
    <w:rsid w:val="00993B55"/>
    <w:rsid w:val="00993EBE"/>
    <w:rsid w:val="00993FB0"/>
    <w:rsid w:val="00994038"/>
    <w:rsid w:val="00994231"/>
    <w:rsid w:val="00994335"/>
    <w:rsid w:val="00994394"/>
    <w:rsid w:val="00994403"/>
    <w:rsid w:val="00994497"/>
    <w:rsid w:val="009945E3"/>
    <w:rsid w:val="00994772"/>
    <w:rsid w:val="00994D47"/>
    <w:rsid w:val="00994F9D"/>
    <w:rsid w:val="00994FE6"/>
    <w:rsid w:val="009950CD"/>
    <w:rsid w:val="00995554"/>
    <w:rsid w:val="00995734"/>
    <w:rsid w:val="00995753"/>
    <w:rsid w:val="00995978"/>
    <w:rsid w:val="00995A61"/>
    <w:rsid w:val="00995BE7"/>
    <w:rsid w:val="00995EA1"/>
    <w:rsid w:val="00995F51"/>
    <w:rsid w:val="009960CA"/>
    <w:rsid w:val="00996144"/>
    <w:rsid w:val="0099640C"/>
    <w:rsid w:val="009968F8"/>
    <w:rsid w:val="00996E92"/>
    <w:rsid w:val="00996F19"/>
    <w:rsid w:val="0099734C"/>
    <w:rsid w:val="00997384"/>
    <w:rsid w:val="0099747C"/>
    <w:rsid w:val="009974C0"/>
    <w:rsid w:val="00997565"/>
    <w:rsid w:val="009976FB"/>
    <w:rsid w:val="00997914"/>
    <w:rsid w:val="00997D7F"/>
    <w:rsid w:val="00997E74"/>
    <w:rsid w:val="00997F99"/>
    <w:rsid w:val="009A046F"/>
    <w:rsid w:val="009A04EF"/>
    <w:rsid w:val="009A08EB"/>
    <w:rsid w:val="009A0AA3"/>
    <w:rsid w:val="009A121F"/>
    <w:rsid w:val="009A135F"/>
    <w:rsid w:val="009A164A"/>
    <w:rsid w:val="009A19DE"/>
    <w:rsid w:val="009A19E8"/>
    <w:rsid w:val="009A1A8C"/>
    <w:rsid w:val="009A1AAF"/>
    <w:rsid w:val="009A1D02"/>
    <w:rsid w:val="009A2044"/>
    <w:rsid w:val="009A23A2"/>
    <w:rsid w:val="009A2B56"/>
    <w:rsid w:val="009A3232"/>
    <w:rsid w:val="009A32F1"/>
    <w:rsid w:val="009A33CC"/>
    <w:rsid w:val="009A3682"/>
    <w:rsid w:val="009A3749"/>
    <w:rsid w:val="009A39E3"/>
    <w:rsid w:val="009A3A40"/>
    <w:rsid w:val="009A3B5F"/>
    <w:rsid w:val="009A3C2D"/>
    <w:rsid w:val="009A3F5E"/>
    <w:rsid w:val="009A40B2"/>
    <w:rsid w:val="009A4239"/>
    <w:rsid w:val="009A44B0"/>
    <w:rsid w:val="009A44D4"/>
    <w:rsid w:val="009A458F"/>
    <w:rsid w:val="009A4868"/>
    <w:rsid w:val="009A48F9"/>
    <w:rsid w:val="009A49A6"/>
    <w:rsid w:val="009A4BAB"/>
    <w:rsid w:val="009A4DDE"/>
    <w:rsid w:val="009A4E20"/>
    <w:rsid w:val="009A50AE"/>
    <w:rsid w:val="009A53F2"/>
    <w:rsid w:val="009A5552"/>
    <w:rsid w:val="009A56A3"/>
    <w:rsid w:val="009A581A"/>
    <w:rsid w:val="009A585B"/>
    <w:rsid w:val="009A594D"/>
    <w:rsid w:val="009A5984"/>
    <w:rsid w:val="009A5A1F"/>
    <w:rsid w:val="009A5A3A"/>
    <w:rsid w:val="009A6352"/>
    <w:rsid w:val="009A63A5"/>
    <w:rsid w:val="009A63DB"/>
    <w:rsid w:val="009A6460"/>
    <w:rsid w:val="009A6463"/>
    <w:rsid w:val="009A6532"/>
    <w:rsid w:val="009A675C"/>
    <w:rsid w:val="009A70F4"/>
    <w:rsid w:val="009A7429"/>
    <w:rsid w:val="009A7496"/>
    <w:rsid w:val="009A7752"/>
    <w:rsid w:val="009A7916"/>
    <w:rsid w:val="009A7A41"/>
    <w:rsid w:val="009A7E2B"/>
    <w:rsid w:val="009B002C"/>
    <w:rsid w:val="009B02C5"/>
    <w:rsid w:val="009B039E"/>
    <w:rsid w:val="009B03B9"/>
    <w:rsid w:val="009B03BD"/>
    <w:rsid w:val="009B04E6"/>
    <w:rsid w:val="009B0C2E"/>
    <w:rsid w:val="009B0C6C"/>
    <w:rsid w:val="009B0DB0"/>
    <w:rsid w:val="009B103E"/>
    <w:rsid w:val="009B113D"/>
    <w:rsid w:val="009B13E4"/>
    <w:rsid w:val="009B16CD"/>
    <w:rsid w:val="009B175A"/>
    <w:rsid w:val="009B1CB8"/>
    <w:rsid w:val="009B1D5E"/>
    <w:rsid w:val="009B1EC8"/>
    <w:rsid w:val="009B1ED0"/>
    <w:rsid w:val="009B222D"/>
    <w:rsid w:val="009B267F"/>
    <w:rsid w:val="009B271D"/>
    <w:rsid w:val="009B273F"/>
    <w:rsid w:val="009B2F5C"/>
    <w:rsid w:val="009B30D8"/>
    <w:rsid w:val="009B31F0"/>
    <w:rsid w:val="009B36D5"/>
    <w:rsid w:val="009B3884"/>
    <w:rsid w:val="009B38E1"/>
    <w:rsid w:val="009B3B1C"/>
    <w:rsid w:val="009B3B40"/>
    <w:rsid w:val="009B3D66"/>
    <w:rsid w:val="009B4034"/>
    <w:rsid w:val="009B4371"/>
    <w:rsid w:val="009B45FA"/>
    <w:rsid w:val="009B45FB"/>
    <w:rsid w:val="009B4685"/>
    <w:rsid w:val="009B489E"/>
    <w:rsid w:val="009B4BCA"/>
    <w:rsid w:val="009B4D3A"/>
    <w:rsid w:val="009B515E"/>
    <w:rsid w:val="009B53CD"/>
    <w:rsid w:val="009B5571"/>
    <w:rsid w:val="009B5CD1"/>
    <w:rsid w:val="009B6052"/>
    <w:rsid w:val="009B6443"/>
    <w:rsid w:val="009B6582"/>
    <w:rsid w:val="009B67FA"/>
    <w:rsid w:val="009B6851"/>
    <w:rsid w:val="009B6DAF"/>
    <w:rsid w:val="009B6F57"/>
    <w:rsid w:val="009B70F4"/>
    <w:rsid w:val="009B7270"/>
    <w:rsid w:val="009B75BA"/>
    <w:rsid w:val="009B780F"/>
    <w:rsid w:val="009B7863"/>
    <w:rsid w:val="009B7CF0"/>
    <w:rsid w:val="009B7FEB"/>
    <w:rsid w:val="009C003B"/>
    <w:rsid w:val="009C0063"/>
    <w:rsid w:val="009C0274"/>
    <w:rsid w:val="009C085F"/>
    <w:rsid w:val="009C09D1"/>
    <w:rsid w:val="009C0B66"/>
    <w:rsid w:val="009C0C86"/>
    <w:rsid w:val="009C0CCB"/>
    <w:rsid w:val="009C10D0"/>
    <w:rsid w:val="009C1382"/>
    <w:rsid w:val="009C13A1"/>
    <w:rsid w:val="009C1419"/>
    <w:rsid w:val="009C1710"/>
    <w:rsid w:val="009C1814"/>
    <w:rsid w:val="009C18EB"/>
    <w:rsid w:val="009C1A0B"/>
    <w:rsid w:val="009C1A54"/>
    <w:rsid w:val="009C1A89"/>
    <w:rsid w:val="009C1B04"/>
    <w:rsid w:val="009C1F3D"/>
    <w:rsid w:val="009C251D"/>
    <w:rsid w:val="009C2644"/>
    <w:rsid w:val="009C264E"/>
    <w:rsid w:val="009C2723"/>
    <w:rsid w:val="009C28BF"/>
    <w:rsid w:val="009C2943"/>
    <w:rsid w:val="009C2E83"/>
    <w:rsid w:val="009C325B"/>
    <w:rsid w:val="009C3270"/>
    <w:rsid w:val="009C3373"/>
    <w:rsid w:val="009C33DB"/>
    <w:rsid w:val="009C3866"/>
    <w:rsid w:val="009C3919"/>
    <w:rsid w:val="009C3971"/>
    <w:rsid w:val="009C3A7C"/>
    <w:rsid w:val="009C3E1C"/>
    <w:rsid w:val="009C3E66"/>
    <w:rsid w:val="009C3E87"/>
    <w:rsid w:val="009C3FB3"/>
    <w:rsid w:val="009C403A"/>
    <w:rsid w:val="009C4161"/>
    <w:rsid w:val="009C41D8"/>
    <w:rsid w:val="009C41F1"/>
    <w:rsid w:val="009C4577"/>
    <w:rsid w:val="009C460B"/>
    <w:rsid w:val="009C46A6"/>
    <w:rsid w:val="009C4937"/>
    <w:rsid w:val="009C49A0"/>
    <w:rsid w:val="009C49C8"/>
    <w:rsid w:val="009C4B30"/>
    <w:rsid w:val="009C4D81"/>
    <w:rsid w:val="009C51EB"/>
    <w:rsid w:val="009C576F"/>
    <w:rsid w:val="009C5C3E"/>
    <w:rsid w:val="009C5D71"/>
    <w:rsid w:val="009C5EA2"/>
    <w:rsid w:val="009C60AB"/>
    <w:rsid w:val="009C6432"/>
    <w:rsid w:val="009C664B"/>
    <w:rsid w:val="009C681C"/>
    <w:rsid w:val="009C69DB"/>
    <w:rsid w:val="009C6CF8"/>
    <w:rsid w:val="009C6E36"/>
    <w:rsid w:val="009C7334"/>
    <w:rsid w:val="009C7A88"/>
    <w:rsid w:val="009C7D6B"/>
    <w:rsid w:val="009C7F4F"/>
    <w:rsid w:val="009D01DD"/>
    <w:rsid w:val="009D01EF"/>
    <w:rsid w:val="009D02BD"/>
    <w:rsid w:val="009D033C"/>
    <w:rsid w:val="009D08E9"/>
    <w:rsid w:val="009D08FE"/>
    <w:rsid w:val="009D0B7A"/>
    <w:rsid w:val="009D103B"/>
    <w:rsid w:val="009D114D"/>
    <w:rsid w:val="009D1442"/>
    <w:rsid w:val="009D1473"/>
    <w:rsid w:val="009D15DD"/>
    <w:rsid w:val="009D15E0"/>
    <w:rsid w:val="009D184B"/>
    <w:rsid w:val="009D1854"/>
    <w:rsid w:val="009D1A93"/>
    <w:rsid w:val="009D1D3F"/>
    <w:rsid w:val="009D1F82"/>
    <w:rsid w:val="009D1FD1"/>
    <w:rsid w:val="009D2176"/>
    <w:rsid w:val="009D2230"/>
    <w:rsid w:val="009D2274"/>
    <w:rsid w:val="009D22AD"/>
    <w:rsid w:val="009D22D5"/>
    <w:rsid w:val="009D24EB"/>
    <w:rsid w:val="009D2508"/>
    <w:rsid w:val="009D25BF"/>
    <w:rsid w:val="009D2CFA"/>
    <w:rsid w:val="009D3527"/>
    <w:rsid w:val="009D3B88"/>
    <w:rsid w:val="009D3C92"/>
    <w:rsid w:val="009D3EF5"/>
    <w:rsid w:val="009D3F58"/>
    <w:rsid w:val="009D4275"/>
    <w:rsid w:val="009D467E"/>
    <w:rsid w:val="009D4792"/>
    <w:rsid w:val="009D4844"/>
    <w:rsid w:val="009D48FD"/>
    <w:rsid w:val="009D4C38"/>
    <w:rsid w:val="009D5044"/>
    <w:rsid w:val="009D5147"/>
    <w:rsid w:val="009D5196"/>
    <w:rsid w:val="009D56DE"/>
    <w:rsid w:val="009D5799"/>
    <w:rsid w:val="009D5918"/>
    <w:rsid w:val="009D5957"/>
    <w:rsid w:val="009D5B79"/>
    <w:rsid w:val="009D62A8"/>
    <w:rsid w:val="009D63FE"/>
    <w:rsid w:val="009D6528"/>
    <w:rsid w:val="009D6953"/>
    <w:rsid w:val="009D6F9C"/>
    <w:rsid w:val="009D74C6"/>
    <w:rsid w:val="009D78DB"/>
    <w:rsid w:val="009D7900"/>
    <w:rsid w:val="009D7ABA"/>
    <w:rsid w:val="009D7B86"/>
    <w:rsid w:val="009D7C59"/>
    <w:rsid w:val="009D7CB0"/>
    <w:rsid w:val="009E008B"/>
    <w:rsid w:val="009E0276"/>
    <w:rsid w:val="009E0735"/>
    <w:rsid w:val="009E07B8"/>
    <w:rsid w:val="009E0BE6"/>
    <w:rsid w:val="009E0BF8"/>
    <w:rsid w:val="009E0F65"/>
    <w:rsid w:val="009E123E"/>
    <w:rsid w:val="009E127D"/>
    <w:rsid w:val="009E1554"/>
    <w:rsid w:val="009E15C1"/>
    <w:rsid w:val="009E1894"/>
    <w:rsid w:val="009E1938"/>
    <w:rsid w:val="009E19F5"/>
    <w:rsid w:val="009E1AEC"/>
    <w:rsid w:val="009E1D92"/>
    <w:rsid w:val="009E236C"/>
    <w:rsid w:val="009E255C"/>
    <w:rsid w:val="009E26E2"/>
    <w:rsid w:val="009E2B35"/>
    <w:rsid w:val="009E2BBD"/>
    <w:rsid w:val="009E2F44"/>
    <w:rsid w:val="009E2F61"/>
    <w:rsid w:val="009E32A1"/>
    <w:rsid w:val="009E3399"/>
    <w:rsid w:val="009E356D"/>
    <w:rsid w:val="009E3C00"/>
    <w:rsid w:val="009E3D0C"/>
    <w:rsid w:val="009E3F3A"/>
    <w:rsid w:val="009E3F5C"/>
    <w:rsid w:val="009E3F76"/>
    <w:rsid w:val="009E3FCB"/>
    <w:rsid w:val="009E405B"/>
    <w:rsid w:val="009E41F0"/>
    <w:rsid w:val="009E4694"/>
    <w:rsid w:val="009E4713"/>
    <w:rsid w:val="009E499B"/>
    <w:rsid w:val="009E501F"/>
    <w:rsid w:val="009E52E2"/>
    <w:rsid w:val="009E5444"/>
    <w:rsid w:val="009E5649"/>
    <w:rsid w:val="009E5868"/>
    <w:rsid w:val="009E58F8"/>
    <w:rsid w:val="009E59CB"/>
    <w:rsid w:val="009E5A44"/>
    <w:rsid w:val="009E60B2"/>
    <w:rsid w:val="009E61CD"/>
    <w:rsid w:val="009E62AD"/>
    <w:rsid w:val="009E6646"/>
    <w:rsid w:val="009E6B2D"/>
    <w:rsid w:val="009E6B47"/>
    <w:rsid w:val="009E6C7E"/>
    <w:rsid w:val="009E6FAF"/>
    <w:rsid w:val="009E7188"/>
    <w:rsid w:val="009E72CF"/>
    <w:rsid w:val="009E7B94"/>
    <w:rsid w:val="009E7BC9"/>
    <w:rsid w:val="009E7FCA"/>
    <w:rsid w:val="009F0150"/>
    <w:rsid w:val="009F0446"/>
    <w:rsid w:val="009F09C2"/>
    <w:rsid w:val="009F0CC9"/>
    <w:rsid w:val="009F0DCE"/>
    <w:rsid w:val="009F0EB7"/>
    <w:rsid w:val="009F0FFF"/>
    <w:rsid w:val="009F1502"/>
    <w:rsid w:val="009F15E2"/>
    <w:rsid w:val="009F18CF"/>
    <w:rsid w:val="009F1FC0"/>
    <w:rsid w:val="009F22B4"/>
    <w:rsid w:val="009F22EA"/>
    <w:rsid w:val="009F2401"/>
    <w:rsid w:val="009F25DE"/>
    <w:rsid w:val="009F2E39"/>
    <w:rsid w:val="009F3482"/>
    <w:rsid w:val="009F37D2"/>
    <w:rsid w:val="009F37DC"/>
    <w:rsid w:val="009F3854"/>
    <w:rsid w:val="009F39EE"/>
    <w:rsid w:val="009F3CF5"/>
    <w:rsid w:val="009F3E8E"/>
    <w:rsid w:val="009F3EE1"/>
    <w:rsid w:val="009F3FB4"/>
    <w:rsid w:val="009F4053"/>
    <w:rsid w:val="009F42C3"/>
    <w:rsid w:val="009F439C"/>
    <w:rsid w:val="009F456B"/>
    <w:rsid w:val="009F4617"/>
    <w:rsid w:val="009F46ED"/>
    <w:rsid w:val="009F4A20"/>
    <w:rsid w:val="009F4E29"/>
    <w:rsid w:val="009F4F3E"/>
    <w:rsid w:val="009F5539"/>
    <w:rsid w:val="009F5A22"/>
    <w:rsid w:val="009F5A5A"/>
    <w:rsid w:val="009F61AD"/>
    <w:rsid w:val="009F6371"/>
    <w:rsid w:val="009F675B"/>
    <w:rsid w:val="009F69D8"/>
    <w:rsid w:val="009F6B46"/>
    <w:rsid w:val="009F6D1A"/>
    <w:rsid w:val="009F6F5E"/>
    <w:rsid w:val="009F7080"/>
    <w:rsid w:val="009F7207"/>
    <w:rsid w:val="009F729D"/>
    <w:rsid w:val="009F7744"/>
    <w:rsid w:val="009F7823"/>
    <w:rsid w:val="009F7B7A"/>
    <w:rsid w:val="009F7B91"/>
    <w:rsid w:val="009F7BC9"/>
    <w:rsid w:val="009F7C2E"/>
    <w:rsid w:val="009F7D84"/>
    <w:rsid w:val="009F7ED6"/>
    <w:rsid w:val="009F7FA0"/>
    <w:rsid w:val="00A00043"/>
    <w:rsid w:val="00A00058"/>
    <w:rsid w:val="00A0072A"/>
    <w:rsid w:val="00A007CD"/>
    <w:rsid w:val="00A010A5"/>
    <w:rsid w:val="00A010D9"/>
    <w:rsid w:val="00A01166"/>
    <w:rsid w:val="00A011E3"/>
    <w:rsid w:val="00A01200"/>
    <w:rsid w:val="00A01399"/>
    <w:rsid w:val="00A013C9"/>
    <w:rsid w:val="00A015E1"/>
    <w:rsid w:val="00A01BAF"/>
    <w:rsid w:val="00A01BB6"/>
    <w:rsid w:val="00A01D64"/>
    <w:rsid w:val="00A0211A"/>
    <w:rsid w:val="00A0216A"/>
    <w:rsid w:val="00A02488"/>
    <w:rsid w:val="00A025AA"/>
    <w:rsid w:val="00A0261D"/>
    <w:rsid w:val="00A02677"/>
    <w:rsid w:val="00A02711"/>
    <w:rsid w:val="00A02DB4"/>
    <w:rsid w:val="00A03151"/>
    <w:rsid w:val="00A03225"/>
    <w:rsid w:val="00A0349A"/>
    <w:rsid w:val="00A03580"/>
    <w:rsid w:val="00A035F3"/>
    <w:rsid w:val="00A0362C"/>
    <w:rsid w:val="00A03939"/>
    <w:rsid w:val="00A03979"/>
    <w:rsid w:val="00A03BE4"/>
    <w:rsid w:val="00A03BF0"/>
    <w:rsid w:val="00A03C15"/>
    <w:rsid w:val="00A03DDF"/>
    <w:rsid w:val="00A0432B"/>
    <w:rsid w:val="00A0436B"/>
    <w:rsid w:val="00A04B0C"/>
    <w:rsid w:val="00A04D49"/>
    <w:rsid w:val="00A04FB0"/>
    <w:rsid w:val="00A0518D"/>
    <w:rsid w:val="00A05396"/>
    <w:rsid w:val="00A05576"/>
    <w:rsid w:val="00A05B28"/>
    <w:rsid w:val="00A05CD7"/>
    <w:rsid w:val="00A05D27"/>
    <w:rsid w:val="00A05E20"/>
    <w:rsid w:val="00A05F2B"/>
    <w:rsid w:val="00A061E5"/>
    <w:rsid w:val="00A06219"/>
    <w:rsid w:val="00A06344"/>
    <w:rsid w:val="00A063D1"/>
    <w:rsid w:val="00A06562"/>
    <w:rsid w:val="00A06BFD"/>
    <w:rsid w:val="00A072F3"/>
    <w:rsid w:val="00A07677"/>
    <w:rsid w:val="00A07964"/>
    <w:rsid w:val="00A07A71"/>
    <w:rsid w:val="00A10320"/>
    <w:rsid w:val="00A108D1"/>
    <w:rsid w:val="00A109D1"/>
    <w:rsid w:val="00A10AA0"/>
    <w:rsid w:val="00A10BF2"/>
    <w:rsid w:val="00A10DC4"/>
    <w:rsid w:val="00A113B3"/>
    <w:rsid w:val="00A11828"/>
    <w:rsid w:val="00A119E3"/>
    <w:rsid w:val="00A11B9B"/>
    <w:rsid w:val="00A11CC8"/>
    <w:rsid w:val="00A12141"/>
    <w:rsid w:val="00A12345"/>
    <w:rsid w:val="00A124B9"/>
    <w:rsid w:val="00A12811"/>
    <w:rsid w:val="00A12A25"/>
    <w:rsid w:val="00A12D8E"/>
    <w:rsid w:val="00A1317B"/>
    <w:rsid w:val="00A13346"/>
    <w:rsid w:val="00A133B8"/>
    <w:rsid w:val="00A133D4"/>
    <w:rsid w:val="00A1346B"/>
    <w:rsid w:val="00A1358B"/>
    <w:rsid w:val="00A136B2"/>
    <w:rsid w:val="00A139F9"/>
    <w:rsid w:val="00A13AA5"/>
    <w:rsid w:val="00A13F9A"/>
    <w:rsid w:val="00A143AF"/>
    <w:rsid w:val="00A146EA"/>
    <w:rsid w:val="00A154C5"/>
    <w:rsid w:val="00A155B2"/>
    <w:rsid w:val="00A15684"/>
    <w:rsid w:val="00A156F4"/>
    <w:rsid w:val="00A15BD5"/>
    <w:rsid w:val="00A15FB8"/>
    <w:rsid w:val="00A163E1"/>
    <w:rsid w:val="00A1659B"/>
    <w:rsid w:val="00A16642"/>
    <w:rsid w:val="00A16883"/>
    <w:rsid w:val="00A16AA9"/>
    <w:rsid w:val="00A16E4D"/>
    <w:rsid w:val="00A1701F"/>
    <w:rsid w:val="00A170C0"/>
    <w:rsid w:val="00A17409"/>
    <w:rsid w:val="00A175B1"/>
    <w:rsid w:val="00A175D0"/>
    <w:rsid w:val="00A175E2"/>
    <w:rsid w:val="00A17617"/>
    <w:rsid w:val="00A179BA"/>
    <w:rsid w:val="00A17B27"/>
    <w:rsid w:val="00A17BD5"/>
    <w:rsid w:val="00A17BE7"/>
    <w:rsid w:val="00A17D3C"/>
    <w:rsid w:val="00A2003E"/>
    <w:rsid w:val="00A20126"/>
    <w:rsid w:val="00A20189"/>
    <w:rsid w:val="00A205F5"/>
    <w:rsid w:val="00A20755"/>
    <w:rsid w:val="00A2097D"/>
    <w:rsid w:val="00A20AEB"/>
    <w:rsid w:val="00A20C27"/>
    <w:rsid w:val="00A20C8D"/>
    <w:rsid w:val="00A20D25"/>
    <w:rsid w:val="00A20F11"/>
    <w:rsid w:val="00A20F99"/>
    <w:rsid w:val="00A2188A"/>
    <w:rsid w:val="00A21951"/>
    <w:rsid w:val="00A21BE3"/>
    <w:rsid w:val="00A21FBA"/>
    <w:rsid w:val="00A223F0"/>
    <w:rsid w:val="00A229AE"/>
    <w:rsid w:val="00A229DF"/>
    <w:rsid w:val="00A23337"/>
    <w:rsid w:val="00A23443"/>
    <w:rsid w:val="00A23500"/>
    <w:rsid w:val="00A235C9"/>
    <w:rsid w:val="00A236E7"/>
    <w:rsid w:val="00A237CF"/>
    <w:rsid w:val="00A238E6"/>
    <w:rsid w:val="00A23BC7"/>
    <w:rsid w:val="00A23C0B"/>
    <w:rsid w:val="00A23C4C"/>
    <w:rsid w:val="00A23D30"/>
    <w:rsid w:val="00A24166"/>
    <w:rsid w:val="00A242F4"/>
    <w:rsid w:val="00A24335"/>
    <w:rsid w:val="00A2449E"/>
    <w:rsid w:val="00A244BA"/>
    <w:rsid w:val="00A24932"/>
    <w:rsid w:val="00A24A13"/>
    <w:rsid w:val="00A24BA9"/>
    <w:rsid w:val="00A24CCF"/>
    <w:rsid w:val="00A24FA1"/>
    <w:rsid w:val="00A256EA"/>
    <w:rsid w:val="00A25704"/>
    <w:rsid w:val="00A25805"/>
    <w:rsid w:val="00A2591E"/>
    <w:rsid w:val="00A25982"/>
    <w:rsid w:val="00A25988"/>
    <w:rsid w:val="00A259E1"/>
    <w:rsid w:val="00A25DF3"/>
    <w:rsid w:val="00A26031"/>
    <w:rsid w:val="00A2666D"/>
    <w:rsid w:val="00A26970"/>
    <w:rsid w:val="00A26A69"/>
    <w:rsid w:val="00A26BF5"/>
    <w:rsid w:val="00A26C3F"/>
    <w:rsid w:val="00A26D41"/>
    <w:rsid w:val="00A2714C"/>
    <w:rsid w:val="00A275A9"/>
    <w:rsid w:val="00A27742"/>
    <w:rsid w:val="00A277D2"/>
    <w:rsid w:val="00A278D0"/>
    <w:rsid w:val="00A27A3F"/>
    <w:rsid w:val="00A27A8A"/>
    <w:rsid w:val="00A27D37"/>
    <w:rsid w:val="00A27D50"/>
    <w:rsid w:val="00A27DD0"/>
    <w:rsid w:val="00A27F45"/>
    <w:rsid w:val="00A30072"/>
    <w:rsid w:val="00A300A0"/>
    <w:rsid w:val="00A30140"/>
    <w:rsid w:val="00A3063A"/>
    <w:rsid w:val="00A30717"/>
    <w:rsid w:val="00A30B44"/>
    <w:rsid w:val="00A3199B"/>
    <w:rsid w:val="00A31A26"/>
    <w:rsid w:val="00A31B0E"/>
    <w:rsid w:val="00A32119"/>
    <w:rsid w:val="00A32352"/>
    <w:rsid w:val="00A32441"/>
    <w:rsid w:val="00A32863"/>
    <w:rsid w:val="00A3289F"/>
    <w:rsid w:val="00A329EC"/>
    <w:rsid w:val="00A32D4D"/>
    <w:rsid w:val="00A32D8C"/>
    <w:rsid w:val="00A3300B"/>
    <w:rsid w:val="00A33346"/>
    <w:rsid w:val="00A334A7"/>
    <w:rsid w:val="00A33A3B"/>
    <w:rsid w:val="00A33BF8"/>
    <w:rsid w:val="00A3425B"/>
    <w:rsid w:val="00A34351"/>
    <w:rsid w:val="00A344D2"/>
    <w:rsid w:val="00A34533"/>
    <w:rsid w:val="00A345D1"/>
    <w:rsid w:val="00A34627"/>
    <w:rsid w:val="00A34B90"/>
    <w:rsid w:val="00A3514E"/>
    <w:rsid w:val="00A352E1"/>
    <w:rsid w:val="00A357D2"/>
    <w:rsid w:val="00A35976"/>
    <w:rsid w:val="00A359B7"/>
    <w:rsid w:val="00A35AE0"/>
    <w:rsid w:val="00A35B46"/>
    <w:rsid w:val="00A36302"/>
    <w:rsid w:val="00A363F2"/>
    <w:rsid w:val="00A36659"/>
    <w:rsid w:val="00A3698C"/>
    <w:rsid w:val="00A36DED"/>
    <w:rsid w:val="00A36DF4"/>
    <w:rsid w:val="00A36E1B"/>
    <w:rsid w:val="00A36EDE"/>
    <w:rsid w:val="00A37594"/>
    <w:rsid w:val="00A37809"/>
    <w:rsid w:val="00A3787B"/>
    <w:rsid w:val="00A378C4"/>
    <w:rsid w:val="00A37D83"/>
    <w:rsid w:val="00A403A5"/>
    <w:rsid w:val="00A4057A"/>
    <w:rsid w:val="00A4068F"/>
    <w:rsid w:val="00A408FF"/>
    <w:rsid w:val="00A4107A"/>
    <w:rsid w:val="00A411F0"/>
    <w:rsid w:val="00A413BD"/>
    <w:rsid w:val="00A41590"/>
    <w:rsid w:val="00A41656"/>
    <w:rsid w:val="00A417B2"/>
    <w:rsid w:val="00A417B4"/>
    <w:rsid w:val="00A41894"/>
    <w:rsid w:val="00A418AD"/>
    <w:rsid w:val="00A41926"/>
    <w:rsid w:val="00A41940"/>
    <w:rsid w:val="00A41A4A"/>
    <w:rsid w:val="00A41A91"/>
    <w:rsid w:val="00A41C67"/>
    <w:rsid w:val="00A41D0E"/>
    <w:rsid w:val="00A41D99"/>
    <w:rsid w:val="00A41EC2"/>
    <w:rsid w:val="00A4212C"/>
    <w:rsid w:val="00A4218D"/>
    <w:rsid w:val="00A42326"/>
    <w:rsid w:val="00A42774"/>
    <w:rsid w:val="00A429E1"/>
    <w:rsid w:val="00A42D8B"/>
    <w:rsid w:val="00A43303"/>
    <w:rsid w:val="00A43397"/>
    <w:rsid w:val="00A43448"/>
    <w:rsid w:val="00A4353D"/>
    <w:rsid w:val="00A4359A"/>
    <w:rsid w:val="00A4382A"/>
    <w:rsid w:val="00A43986"/>
    <w:rsid w:val="00A43BA9"/>
    <w:rsid w:val="00A43D0B"/>
    <w:rsid w:val="00A43F8F"/>
    <w:rsid w:val="00A4402B"/>
    <w:rsid w:val="00A442C0"/>
    <w:rsid w:val="00A443EA"/>
    <w:rsid w:val="00A4451E"/>
    <w:rsid w:val="00A44757"/>
    <w:rsid w:val="00A44893"/>
    <w:rsid w:val="00A44901"/>
    <w:rsid w:val="00A44A42"/>
    <w:rsid w:val="00A44A4A"/>
    <w:rsid w:val="00A44AA2"/>
    <w:rsid w:val="00A44EA8"/>
    <w:rsid w:val="00A45320"/>
    <w:rsid w:val="00A454BE"/>
    <w:rsid w:val="00A454D0"/>
    <w:rsid w:val="00A45617"/>
    <w:rsid w:val="00A45744"/>
    <w:rsid w:val="00A4578A"/>
    <w:rsid w:val="00A45BDB"/>
    <w:rsid w:val="00A45C12"/>
    <w:rsid w:val="00A45DD8"/>
    <w:rsid w:val="00A45ED6"/>
    <w:rsid w:val="00A46136"/>
    <w:rsid w:val="00A46279"/>
    <w:rsid w:val="00A46582"/>
    <w:rsid w:val="00A465AF"/>
    <w:rsid w:val="00A465E2"/>
    <w:rsid w:val="00A4691A"/>
    <w:rsid w:val="00A46ACB"/>
    <w:rsid w:val="00A46B6A"/>
    <w:rsid w:val="00A46BB6"/>
    <w:rsid w:val="00A46C24"/>
    <w:rsid w:val="00A46CDC"/>
    <w:rsid w:val="00A46F51"/>
    <w:rsid w:val="00A47228"/>
    <w:rsid w:val="00A4725D"/>
    <w:rsid w:val="00A47303"/>
    <w:rsid w:val="00A47716"/>
    <w:rsid w:val="00A47776"/>
    <w:rsid w:val="00A4793C"/>
    <w:rsid w:val="00A47B5B"/>
    <w:rsid w:val="00A47C0F"/>
    <w:rsid w:val="00A47E38"/>
    <w:rsid w:val="00A47ED9"/>
    <w:rsid w:val="00A4E80D"/>
    <w:rsid w:val="00A50036"/>
    <w:rsid w:val="00A50136"/>
    <w:rsid w:val="00A502ED"/>
    <w:rsid w:val="00A50B58"/>
    <w:rsid w:val="00A50EBB"/>
    <w:rsid w:val="00A5156A"/>
    <w:rsid w:val="00A519A4"/>
    <w:rsid w:val="00A51DBF"/>
    <w:rsid w:val="00A520C3"/>
    <w:rsid w:val="00A521B2"/>
    <w:rsid w:val="00A521BE"/>
    <w:rsid w:val="00A52385"/>
    <w:rsid w:val="00A526A5"/>
    <w:rsid w:val="00A526B2"/>
    <w:rsid w:val="00A527AF"/>
    <w:rsid w:val="00A527E7"/>
    <w:rsid w:val="00A52801"/>
    <w:rsid w:val="00A52A1C"/>
    <w:rsid w:val="00A52AFE"/>
    <w:rsid w:val="00A52D0B"/>
    <w:rsid w:val="00A52E5B"/>
    <w:rsid w:val="00A52F24"/>
    <w:rsid w:val="00A53181"/>
    <w:rsid w:val="00A53265"/>
    <w:rsid w:val="00A53272"/>
    <w:rsid w:val="00A5337D"/>
    <w:rsid w:val="00A536C4"/>
    <w:rsid w:val="00A53B05"/>
    <w:rsid w:val="00A53B8E"/>
    <w:rsid w:val="00A53CC0"/>
    <w:rsid w:val="00A53D2F"/>
    <w:rsid w:val="00A540E7"/>
    <w:rsid w:val="00A54206"/>
    <w:rsid w:val="00A5445E"/>
    <w:rsid w:val="00A54529"/>
    <w:rsid w:val="00A54854"/>
    <w:rsid w:val="00A54869"/>
    <w:rsid w:val="00A54A16"/>
    <w:rsid w:val="00A54B8E"/>
    <w:rsid w:val="00A54C76"/>
    <w:rsid w:val="00A54C84"/>
    <w:rsid w:val="00A54D74"/>
    <w:rsid w:val="00A54DFE"/>
    <w:rsid w:val="00A5508F"/>
    <w:rsid w:val="00A55125"/>
    <w:rsid w:val="00A551B1"/>
    <w:rsid w:val="00A55279"/>
    <w:rsid w:val="00A552A8"/>
    <w:rsid w:val="00A553C3"/>
    <w:rsid w:val="00A5567B"/>
    <w:rsid w:val="00A55BDE"/>
    <w:rsid w:val="00A55C9F"/>
    <w:rsid w:val="00A55DCE"/>
    <w:rsid w:val="00A55EC7"/>
    <w:rsid w:val="00A56310"/>
    <w:rsid w:val="00A56415"/>
    <w:rsid w:val="00A564CF"/>
    <w:rsid w:val="00A566CE"/>
    <w:rsid w:val="00A56892"/>
    <w:rsid w:val="00A56950"/>
    <w:rsid w:val="00A56AEB"/>
    <w:rsid w:val="00A56D5B"/>
    <w:rsid w:val="00A56DDF"/>
    <w:rsid w:val="00A56F0E"/>
    <w:rsid w:val="00A57114"/>
    <w:rsid w:val="00A5712C"/>
    <w:rsid w:val="00A57177"/>
    <w:rsid w:val="00A57282"/>
    <w:rsid w:val="00A572C8"/>
    <w:rsid w:val="00A573D5"/>
    <w:rsid w:val="00A574CD"/>
    <w:rsid w:val="00A5754B"/>
    <w:rsid w:val="00A57551"/>
    <w:rsid w:val="00A57840"/>
    <w:rsid w:val="00A57BF9"/>
    <w:rsid w:val="00A57CB6"/>
    <w:rsid w:val="00A57CE3"/>
    <w:rsid w:val="00A57E3F"/>
    <w:rsid w:val="00A57EB6"/>
    <w:rsid w:val="00A600FB"/>
    <w:rsid w:val="00A6026D"/>
    <w:rsid w:val="00A6054F"/>
    <w:rsid w:val="00A6062C"/>
    <w:rsid w:val="00A60871"/>
    <w:rsid w:val="00A60923"/>
    <w:rsid w:val="00A60BA0"/>
    <w:rsid w:val="00A60BD9"/>
    <w:rsid w:val="00A60DB7"/>
    <w:rsid w:val="00A60DF3"/>
    <w:rsid w:val="00A60EE5"/>
    <w:rsid w:val="00A61335"/>
    <w:rsid w:val="00A61788"/>
    <w:rsid w:val="00A618E4"/>
    <w:rsid w:val="00A61A17"/>
    <w:rsid w:val="00A61B0D"/>
    <w:rsid w:val="00A61D19"/>
    <w:rsid w:val="00A61F17"/>
    <w:rsid w:val="00A62444"/>
    <w:rsid w:val="00A62577"/>
    <w:rsid w:val="00A62745"/>
    <w:rsid w:val="00A6279C"/>
    <w:rsid w:val="00A62C53"/>
    <w:rsid w:val="00A62D60"/>
    <w:rsid w:val="00A63001"/>
    <w:rsid w:val="00A633A6"/>
    <w:rsid w:val="00A63625"/>
    <w:rsid w:val="00A6369F"/>
    <w:rsid w:val="00A63873"/>
    <w:rsid w:val="00A645E6"/>
    <w:rsid w:val="00A6467A"/>
    <w:rsid w:val="00A647B2"/>
    <w:rsid w:val="00A648D6"/>
    <w:rsid w:val="00A64A45"/>
    <w:rsid w:val="00A65054"/>
    <w:rsid w:val="00A65175"/>
    <w:rsid w:val="00A65556"/>
    <w:rsid w:val="00A65680"/>
    <w:rsid w:val="00A65707"/>
    <w:rsid w:val="00A65887"/>
    <w:rsid w:val="00A65A26"/>
    <w:rsid w:val="00A65AA6"/>
    <w:rsid w:val="00A65BF6"/>
    <w:rsid w:val="00A65DE1"/>
    <w:rsid w:val="00A65F5C"/>
    <w:rsid w:val="00A65F6F"/>
    <w:rsid w:val="00A6607C"/>
    <w:rsid w:val="00A66114"/>
    <w:rsid w:val="00A6637A"/>
    <w:rsid w:val="00A663BA"/>
    <w:rsid w:val="00A6653A"/>
    <w:rsid w:val="00A6666A"/>
    <w:rsid w:val="00A66A76"/>
    <w:rsid w:val="00A66CB4"/>
    <w:rsid w:val="00A66EC2"/>
    <w:rsid w:val="00A66F3F"/>
    <w:rsid w:val="00A67133"/>
    <w:rsid w:val="00A6768A"/>
    <w:rsid w:val="00A676C5"/>
    <w:rsid w:val="00A677E4"/>
    <w:rsid w:val="00A6781A"/>
    <w:rsid w:val="00A67AD1"/>
    <w:rsid w:val="00A67B4B"/>
    <w:rsid w:val="00A67BF1"/>
    <w:rsid w:val="00A67C7E"/>
    <w:rsid w:val="00A67D31"/>
    <w:rsid w:val="00A67D85"/>
    <w:rsid w:val="00A67EB3"/>
    <w:rsid w:val="00A67F6E"/>
    <w:rsid w:val="00A700B2"/>
    <w:rsid w:val="00A7041A"/>
    <w:rsid w:val="00A70611"/>
    <w:rsid w:val="00A70667"/>
    <w:rsid w:val="00A70993"/>
    <w:rsid w:val="00A70B69"/>
    <w:rsid w:val="00A70C1F"/>
    <w:rsid w:val="00A70E6E"/>
    <w:rsid w:val="00A70F73"/>
    <w:rsid w:val="00A70F89"/>
    <w:rsid w:val="00A70FBB"/>
    <w:rsid w:val="00A71002"/>
    <w:rsid w:val="00A711CA"/>
    <w:rsid w:val="00A71219"/>
    <w:rsid w:val="00A713B1"/>
    <w:rsid w:val="00A714BA"/>
    <w:rsid w:val="00A719A4"/>
    <w:rsid w:val="00A71E5C"/>
    <w:rsid w:val="00A71F5A"/>
    <w:rsid w:val="00A720A2"/>
    <w:rsid w:val="00A72149"/>
    <w:rsid w:val="00A72165"/>
    <w:rsid w:val="00A721E9"/>
    <w:rsid w:val="00A7227C"/>
    <w:rsid w:val="00A726A8"/>
    <w:rsid w:val="00A72778"/>
    <w:rsid w:val="00A72BE4"/>
    <w:rsid w:val="00A72EDF"/>
    <w:rsid w:val="00A72F22"/>
    <w:rsid w:val="00A7351C"/>
    <w:rsid w:val="00A736F7"/>
    <w:rsid w:val="00A7380A"/>
    <w:rsid w:val="00A73BAF"/>
    <w:rsid w:val="00A73E11"/>
    <w:rsid w:val="00A740BD"/>
    <w:rsid w:val="00A7477F"/>
    <w:rsid w:val="00A74803"/>
    <w:rsid w:val="00A74871"/>
    <w:rsid w:val="00A748B7"/>
    <w:rsid w:val="00A74DA9"/>
    <w:rsid w:val="00A74EB3"/>
    <w:rsid w:val="00A7516D"/>
    <w:rsid w:val="00A751E7"/>
    <w:rsid w:val="00A75298"/>
    <w:rsid w:val="00A75304"/>
    <w:rsid w:val="00A7535A"/>
    <w:rsid w:val="00A7555E"/>
    <w:rsid w:val="00A75912"/>
    <w:rsid w:val="00A75A5B"/>
    <w:rsid w:val="00A75C38"/>
    <w:rsid w:val="00A75CBA"/>
    <w:rsid w:val="00A75CC9"/>
    <w:rsid w:val="00A76046"/>
    <w:rsid w:val="00A760F5"/>
    <w:rsid w:val="00A76122"/>
    <w:rsid w:val="00A763AE"/>
    <w:rsid w:val="00A76491"/>
    <w:rsid w:val="00A7675C"/>
    <w:rsid w:val="00A76859"/>
    <w:rsid w:val="00A76882"/>
    <w:rsid w:val="00A76C45"/>
    <w:rsid w:val="00A76DDF"/>
    <w:rsid w:val="00A76EF0"/>
    <w:rsid w:val="00A77339"/>
    <w:rsid w:val="00A77598"/>
    <w:rsid w:val="00A775E8"/>
    <w:rsid w:val="00A775F0"/>
    <w:rsid w:val="00A77653"/>
    <w:rsid w:val="00A777BE"/>
    <w:rsid w:val="00A77D1A"/>
    <w:rsid w:val="00A800B7"/>
    <w:rsid w:val="00A801E5"/>
    <w:rsid w:val="00A803AF"/>
    <w:rsid w:val="00A804E8"/>
    <w:rsid w:val="00A80546"/>
    <w:rsid w:val="00A80A07"/>
    <w:rsid w:val="00A80C72"/>
    <w:rsid w:val="00A80E09"/>
    <w:rsid w:val="00A80E93"/>
    <w:rsid w:val="00A80F47"/>
    <w:rsid w:val="00A80F73"/>
    <w:rsid w:val="00A80FA4"/>
    <w:rsid w:val="00A8105D"/>
    <w:rsid w:val="00A81079"/>
    <w:rsid w:val="00A81141"/>
    <w:rsid w:val="00A813E9"/>
    <w:rsid w:val="00A81454"/>
    <w:rsid w:val="00A81552"/>
    <w:rsid w:val="00A816F8"/>
    <w:rsid w:val="00A8189D"/>
    <w:rsid w:val="00A81BBB"/>
    <w:rsid w:val="00A820CD"/>
    <w:rsid w:val="00A821D8"/>
    <w:rsid w:val="00A821F3"/>
    <w:rsid w:val="00A82223"/>
    <w:rsid w:val="00A825D3"/>
    <w:rsid w:val="00A826E8"/>
    <w:rsid w:val="00A82920"/>
    <w:rsid w:val="00A82B8F"/>
    <w:rsid w:val="00A832D9"/>
    <w:rsid w:val="00A832EA"/>
    <w:rsid w:val="00A83866"/>
    <w:rsid w:val="00A83B98"/>
    <w:rsid w:val="00A83C60"/>
    <w:rsid w:val="00A83CD4"/>
    <w:rsid w:val="00A83F47"/>
    <w:rsid w:val="00A83F5C"/>
    <w:rsid w:val="00A842D9"/>
    <w:rsid w:val="00A844E5"/>
    <w:rsid w:val="00A849DD"/>
    <w:rsid w:val="00A84BA3"/>
    <w:rsid w:val="00A84F06"/>
    <w:rsid w:val="00A84FA2"/>
    <w:rsid w:val="00A850F4"/>
    <w:rsid w:val="00A8517F"/>
    <w:rsid w:val="00A85578"/>
    <w:rsid w:val="00A855E0"/>
    <w:rsid w:val="00A85961"/>
    <w:rsid w:val="00A85F8C"/>
    <w:rsid w:val="00A862FA"/>
    <w:rsid w:val="00A8661D"/>
    <w:rsid w:val="00A8662C"/>
    <w:rsid w:val="00A86632"/>
    <w:rsid w:val="00A86656"/>
    <w:rsid w:val="00A86AB6"/>
    <w:rsid w:val="00A86B1A"/>
    <w:rsid w:val="00A86B9D"/>
    <w:rsid w:val="00A87016"/>
    <w:rsid w:val="00A87021"/>
    <w:rsid w:val="00A871DF"/>
    <w:rsid w:val="00A8723B"/>
    <w:rsid w:val="00A8728A"/>
    <w:rsid w:val="00A875A0"/>
    <w:rsid w:val="00A8778F"/>
    <w:rsid w:val="00A878E0"/>
    <w:rsid w:val="00A87A08"/>
    <w:rsid w:val="00A87C80"/>
    <w:rsid w:val="00A87EEE"/>
    <w:rsid w:val="00A90164"/>
    <w:rsid w:val="00A90D33"/>
    <w:rsid w:val="00A91251"/>
    <w:rsid w:val="00A914D9"/>
    <w:rsid w:val="00A916AC"/>
    <w:rsid w:val="00A9172B"/>
    <w:rsid w:val="00A918D8"/>
    <w:rsid w:val="00A91901"/>
    <w:rsid w:val="00A919DA"/>
    <w:rsid w:val="00A91A9B"/>
    <w:rsid w:val="00A91B50"/>
    <w:rsid w:val="00A91BB3"/>
    <w:rsid w:val="00A91C4D"/>
    <w:rsid w:val="00A91DC8"/>
    <w:rsid w:val="00A91F18"/>
    <w:rsid w:val="00A91FB8"/>
    <w:rsid w:val="00A925DA"/>
    <w:rsid w:val="00A927CC"/>
    <w:rsid w:val="00A92860"/>
    <w:rsid w:val="00A928A8"/>
    <w:rsid w:val="00A930A8"/>
    <w:rsid w:val="00A9334B"/>
    <w:rsid w:val="00A933D3"/>
    <w:rsid w:val="00A933F1"/>
    <w:rsid w:val="00A935D3"/>
    <w:rsid w:val="00A937D3"/>
    <w:rsid w:val="00A93980"/>
    <w:rsid w:val="00A93B70"/>
    <w:rsid w:val="00A94437"/>
    <w:rsid w:val="00A94AC0"/>
    <w:rsid w:val="00A94BC1"/>
    <w:rsid w:val="00A94F5E"/>
    <w:rsid w:val="00A95185"/>
    <w:rsid w:val="00A95254"/>
    <w:rsid w:val="00A95421"/>
    <w:rsid w:val="00A95545"/>
    <w:rsid w:val="00A95586"/>
    <w:rsid w:val="00A955A8"/>
    <w:rsid w:val="00A95615"/>
    <w:rsid w:val="00A95740"/>
    <w:rsid w:val="00A959A6"/>
    <w:rsid w:val="00A95A80"/>
    <w:rsid w:val="00A95C23"/>
    <w:rsid w:val="00A95C89"/>
    <w:rsid w:val="00A96217"/>
    <w:rsid w:val="00A9624A"/>
    <w:rsid w:val="00A96387"/>
    <w:rsid w:val="00A96624"/>
    <w:rsid w:val="00A96AC7"/>
    <w:rsid w:val="00A96C0F"/>
    <w:rsid w:val="00A96DD0"/>
    <w:rsid w:val="00A970B8"/>
    <w:rsid w:val="00A97272"/>
    <w:rsid w:val="00A972E8"/>
    <w:rsid w:val="00A9739B"/>
    <w:rsid w:val="00A9767C"/>
    <w:rsid w:val="00A97C76"/>
    <w:rsid w:val="00A97C7A"/>
    <w:rsid w:val="00A97D84"/>
    <w:rsid w:val="00A97D85"/>
    <w:rsid w:val="00A97DEC"/>
    <w:rsid w:val="00AA00B0"/>
    <w:rsid w:val="00AA05FB"/>
    <w:rsid w:val="00AA066B"/>
    <w:rsid w:val="00AA0863"/>
    <w:rsid w:val="00AA0924"/>
    <w:rsid w:val="00AA09A9"/>
    <w:rsid w:val="00AA0A9B"/>
    <w:rsid w:val="00AA0E60"/>
    <w:rsid w:val="00AA1158"/>
    <w:rsid w:val="00AA1298"/>
    <w:rsid w:val="00AA15EC"/>
    <w:rsid w:val="00AA15F3"/>
    <w:rsid w:val="00AA1633"/>
    <w:rsid w:val="00AA184B"/>
    <w:rsid w:val="00AA186B"/>
    <w:rsid w:val="00AA1939"/>
    <w:rsid w:val="00AA1A94"/>
    <w:rsid w:val="00AA1BFD"/>
    <w:rsid w:val="00AA1D36"/>
    <w:rsid w:val="00AA1E49"/>
    <w:rsid w:val="00AA233D"/>
    <w:rsid w:val="00AA23BB"/>
    <w:rsid w:val="00AA280E"/>
    <w:rsid w:val="00AA2895"/>
    <w:rsid w:val="00AA28A0"/>
    <w:rsid w:val="00AA2AC7"/>
    <w:rsid w:val="00AA2C49"/>
    <w:rsid w:val="00AA2F64"/>
    <w:rsid w:val="00AA303C"/>
    <w:rsid w:val="00AA30E4"/>
    <w:rsid w:val="00AA31CF"/>
    <w:rsid w:val="00AA32BA"/>
    <w:rsid w:val="00AA35D3"/>
    <w:rsid w:val="00AA37D1"/>
    <w:rsid w:val="00AA37F5"/>
    <w:rsid w:val="00AA3B7C"/>
    <w:rsid w:val="00AA40F5"/>
    <w:rsid w:val="00AA4365"/>
    <w:rsid w:val="00AA4732"/>
    <w:rsid w:val="00AA4D98"/>
    <w:rsid w:val="00AA4DAA"/>
    <w:rsid w:val="00AA4F7C"/>
    <w:rsid w:val="00AA5064"/>
    <w:rsid w:val="00AA5315"/>
    <w:rsid w:val="00AA552A"/>
    <w:rsid w:val="00AA57F2"/>
    <w:rsid w:val="00AA58F5"/>
    <w:rsid w:val="00AA5952"/>
    <w:rsid w:val="00AA5AA1"/>
    <w:rsid w:val="00AA5B91"/>
    <w:rsid w:val="00AA5CA8"/>
    <w:rsid w:val="00AA5DD1"/>
    <w:rsid w:val="00AA6309"/>
    <w:rsid w:val="00AA648F"/>
    <w:rsid w:val="00AA6620"/>
    <w:rsid w:val="00AA6BB2"/>
    <w:rsid w:val="00AA6C78"/>
    <w:rsid w:val="00AA70EE"/>
    <w:rsid w:val="00AA71F9"/>
    <w:rsid w:val="00AA7393"/>
    <w:rsid w:val="00AA73A1"/>
    <w:rsid w:val="00AA7649"/>
    <w:rsid w:val="00AA79EF"/>
    <w:rsid w:val="00AB014B"/>
    <w:rsid w:val="00AB0161"/>
    <w:rsid w:val="00AB04D1"/>
    <w:rsid w:val="00AB0A8A"/>
    <w:rsid w:val="00AB0B35"/>
    <w:rsid w:val="00AB0D78"/>
    <w:rsid w:val="00AB0DC7"/>
    <w:rsid w:val="00AB0E33"/>
    <w:rsid w:val="00AB0F8D"/>
    <w:rsid w:val="00AB10C5"/>
    <w:rsid w:val="00AB1524"/>
    <w:rsid w:val="00AB1915"/>
    <w:rsid w:val="00AB1952"/>
    <w:rsid w:val="00AB1BEA"/>
    <w:rsid w:val="00AB1C4E"/>
    <w:rsid w:val="00AB22A2"/>
    <w:rsid w:val="00AB2330"/>
    <w:rsid w:val="00AB242B"/>
    <w:rsid w:val="00AB2508"/>
    <w:rsid w:val="00AB26E8"/>
    <w:rsid w:val="00AB27CC"/>
    <w:rsid w:val="00AB289A"/>
    <w:rsid w:val="00AB28C8"/>
    <w:rsid w:val="00AB2B85"/>
    <w:rsid w:val="00AB2E85"/>
    <w:rsid w:val="00AB2EFE"/>
    <w:rsid w:val="00AB324D"/>
    <w:rsid w:val="00AB332A"/>
    <w:rsid w:val="00AB34E7"/>
    <w:rsid w:val="00AB350D"/>
    <w:rsid w:val="00AB38EF"/>
    <w:rsid w:val="00AB3908"/>
    <w:rsid w:val="00AB391E"/>
    <w:rsid w:val="00AB392F"/>
    <w:rsid w:val="00AB3A67"/>
    <w:rsid w:val="00AB3A9F"/>
    <w:rsid w:val="00AB3CE9"/>
    <w:rsid w:val="00AB43CE"/>
    <w:rsid w:val="00AB4695"/>
    <w:rsid w:val="00AB4941"/>
    <w:rsid w:val="00AB4B78"/>
    <w:rsid w:val="00AB509C"/>
    <w:rsid w:val="00AB50A1"/>
    <w:rsid w:val="00AB54C4"/>
    <w:rsid w:val="00AB5669"/>
    <w:rsid w:val="00AB5849"/>
    <w:rsid w:val="00AB588E"/>
    <w:rsid w:val="00AB5ACC"/>
    <w:rsid w:val="00AB6762"/>
    <w:rsid w:val="00AB6E5F"/>
    <w:rsid w:val="00AB7370"/>
    <w:rsid w:val="00AB7407"/>
    <w:rsid w:val="00AB740A"/>
    <w:rsid w:val="00AB74A1"/>
    <w:rsid w:val="00AB76CF"/>
    <w:rsid w:val="00AB76E4"/>
    <w:rsid w:val="00AB7738"/>
    <w:rsid w:val="00AB789F"/>
    <w:rsid w:val="00AB7A41"/>
    <w:rsid w:val="00AB7AE7"/>
    <w:rsid w:val="00AB7BC5"/>
    <w:rsid w:val="00AB7C90"/>
    <w:rsid w:val="00AC01EB"/>
    <w:rsid w:val="00AC01FE"/>
    <w:rsid w:val="00AC0219"/>
    <w:rsid w:val="00AC03E2"/>
    <w:rsid w:val="00AC043E"/>
    <w:rsid w:val="00AC0824"/>
    <w:rsid w:val="00AC0B50"/>
    <w:rsid w:val="00AC0BA7"/>
    <w:rsid w:val="00AC0D39"/>
    <w:rsid w:val="00AC0DAC"/>
    <w:rsid w:val="00AC0F0C"/>
    <w:rsid w:val="00AC0F27"/>
    <w:rsid w:val="00AC0F97"/>
    <w:rsid w:val="00AC1289"/>
    <w:rsid w:val="00AC144A"/>
    <w:rsid w:val="00AC1982"/>
    <w:rsid w:val="00AC1AFE"/>
    <w:rsid w:val="00AC1C55"/>
    <w:rsid w:val="00AC1DB1"/>
    <w:rsid w:val="00AC1EC9"/>
    <w:rsid w:val="00AC2052"/>
    <w:rsid w:val="00AC20C3"/>
    <w:rsid w:val="00AC28BB"/>
    <w:rsid w:val="00AC2965"/>
    <w:rsid w:val="00AC2978"/>
    <w:rsid w:val="00AC306B"/>
    <w:rsid w:val="00AC357C"/>
    <w:rsid w:val="00AC368F"/>
    <w:rsid w:val="00AC37E1"/>
    <w:rsid w:val="00AC3B41"/>
    <w:rsid w:val="00AC3B48"/>
    <w:rsid w:val="00AC3B64"/>
    <w:rsid w:val="00AC3D17"/>
    <w:rsid w:val="00AC3D88"/>
    <w:rsid w:val="00AC3DFF"/>
    <w:rsid w:val="00AC3E42"/>
    <w:rsid w:val="00AC3EC6"/>
    <w:rsid w:val="00AC3ED7"/>
    <w:rsid w:val="00AC4047"/>
    <w:rsid w:val="00AC40C0"/>
    <w:rsid w:val="00AC4136"/>
    <w:rsid w:val="00AC43A7"/>
    <w:rsid w:val="00AC45F0"/>
    <w:rsid w:val="00AC4671"/>
    <w:rsid w:val="00AC469E"/>
    <w:rsid w:val="00AC4AAF"/>
    <w:rsid w:val="00AC4D39"/>
    <w:rsid w:val="00AC4D3D"/>
    <w:rsid w:val="00AC4E44"/>
    <w:rsid w:val="00AC4E4D"/>
    <w:rsid w:val="00AC4FB9"/>
    <w:rsid w:val="00AC5009"/>
    <w:rsid w:val="00AC55DD"/>
    <w:rsid w:val="00AC56C8"/>
    <w:rsid w:val="00AC5CCB"/>
    <w:rsid w:val="00AC5EFD"/>
    <w:rsid w:val="00AC645B"/>
    <w:rsid w:val="00AC65F9"/>
    <w:rsid w:val="00AC6677"/>
    <w:rsid w:val="00AC697B"/>
    <w:rsid w:val="00AC6E23"/>
    <w:rsid w:val="00AC7003"/>
    <w:rsid w:val="00AC72A5"/>
    <w:rsid w:val="00AC7311"/>
    <w:rsid w:val="00AC734C"/>
    <w:rsid w:val="00AC7472"/>
    <w:rsid w:val="00AC76F4"/>
    <w:rsid w:val="00AC7757"/>
    <w:rsid w:val="00AC783A"/>
    <w:rsid w:val="00AC783B"/>
    <w:rsid w:val="00AC7B08"/>
    <w:rsid w:val="00AD00C3"/>
    <w:rsid w:val="00AD0279"/>
    <w:rsid w:val="00AD0344"/>
    <w:rsid w:val="00AD035E"/>
    <w:rsid w:val="00AD0369"/>
    <w:rsid w:val="00AD0432"/>
    <w:rsid w:val="00AD0699"/>
    <w:rsid w:val="00AD06EE"/>
    <w:rsid w:val="00AD0769"/>
    <w:rsid w:val="00AD0A2D"/>
    <w:rsid w:val="00AD0CE0"/>
    <w:rsid w:val="00AD0F44"/>
    <w:rsid w:val="00AD0FD8"/>
    <w:rsid w:val="00AD0FF5"/>
    <w:rsid w:val="00AD110F"/>
    <w:rsid w:val="00AD15A8"/>
    <w:rsid w:val="00AD1616"/>
    <w:rsid w:val="00AD1822"/>
    <w:rsid w:val="00AD1833"/>
    <w:rsid w:val="00AD19C6"/>
    <w:rsid w:val="00AD1D76"/>
    <w:rsid w:val="00AD1E53"/>
    <w:rsid w:val="00AD1FBC"/>
    <w:rsid w:val="00AD1FD7"/>
    <w:rsid w:val="00AD259E"/>
    <w:rsid w:val="00AD2751"/>
    <w:rsid w:val="00AD275B"/>
    <w:rsid w:val="00AD28A2"/>
    <w:rsid w:val="00AD28B8"/>
    <w:rsid w:val="00AD2AB6"/>
    <w:rsid w:val="00AD2B95"/>
    <w:rsid w:val="00AD2F3D"/>
    <w:rsid w:val="00AD2F54"/>
    <w:rsid w:val="00AD2FA2"/>
    <w:rsid w:val="00AD3324"/>
    <w:rsid w:val="00AD336A"/>
    <w:rsid w:val="00AD344C"/>
    <w:rsid w:val="00AD3685"/>
    <w:rsid w:val="00AD3839"/>
    <w:rsid w:val="00AD4052"/>
    <w:rsid w:val="00AD40C0"/>
    <w:rsid w:val="00AD40DB"/>
    <w:rsid w:val="00AD4FDB"/>
    <w:rsid w:val="00AD51AB"/>
    <w:rsid w:val="00AD5321"/>
    <w:rsid w:val="00AD5684"/>
    <w:rsid w:val="00AD5767"/>
    <w:rsid w:val="00AD5C5E"/>
    <w:rsid w:val="00AD61FC"/>
    <w:rsid w:val="00AD6426"/>
    <w:rsid w:val="00AD6455"/>
    <w:rsid w:val="00AD67C0"/>
    <w:rsid w:val="00AD6937"/>
    <w:rsid w:val="00AD6A62"/>
    <w:rsid w:val="00AD6B59"/>
    <w:rsid w:val="00AD6D0E"/>
    <w:rsid w:val="00AD6DE0"/>
    <w:rsid w:val="00AD6E3B"/>
    <w:rsid w:val="00AD6EF8"/>
    <w:rsid w:val="00AD6F74"/>
    <w:rsid w:val="00AD700C"/>
    <w:rsid w:val="00AD728B"/>
    <w:rsid w:val="00AD72AB"/>
    <w:rsid w:val="00AD73DD"/>
    <w:rsid w:val="00AD76EE"/>
    <w:rsid w:val="00AD7706"/>
    <w:rsid w:val="00AD7800"/>
    <w:rsid w:val="00AD7904"/>
    <w:rsid w:val="00AD7B7E"/>
    <w:rsid w:val="00AD7BE8"/>
    <w:rsid w:val="00AD7ECE"/>
    <w:rsid w:val="00AE0284"/>
    <w:rsid w:val="00AE02FF"/>
    <w:rsid w:val="00AE031C"/>
    <w:rsid w:val="00AE05EA"/>
    <w:rsid w:val="00AE06D4"/>
    <w:rsid w:val="00AE0A82"/>
    <w:rsid w:val="00AE0D3D"/>
    <w:rsid w:val="00AE0E14"/>
    <w:rsid w:val="00AE0E81"/>
    <w:rsid w:val="00AE155D"/>
    <w:rsid w:val="00AE184B"/>
    <w:rsid w:val="00AE1AAF"/>
    <w:rsid w:val="00AE1DA8"/>
    <w:rsid w:val="00AE1E9E"/>
    <w:rsid w:val="00AE20F0"/>
    <w:rsid w:val="00AE23D4"/>
    <w:rsid w:val="00AE2491"/>
    <w:rsid w:val="00AE2657"/>
    <w:rsid w:val="00AE2668"/>
    <w:rsid w:val="00AE2775"/>
    <w:rsid w:val="00AE2833"/>
    <w:rsid w:val="00AE2DC2"/>
    <w:rsid w:val="00AE2DFB"/>
    <w:rsid w:val="00AE39EE"/>
    <w:rsid w:val="00AE3CCF"/>
    <w:rsid w:val="00AE3EE3"/>
    <w:rsid w:val="00AE40C5"/>
    <w:rsid w:val="00AE42BA"/>
    <w:rsid w:val="00AE43D0"/>
    <w:rsid w:val="00AE48CD"/>
    <w:rsid w:val="00AE498A"/>
    <w:rsid w:val="00AE4BA0"/>
    <w:rsid w:val="00AE4BF6"/>
    <w:rsid w:val="00AE4F7E"/>
    <w:rsid w:val="00AE5334"/>
    <w:rsid w:val="00AE5574"/>
    <w:rsid w:val="00AE5892"/>
    <w:rsid w:val="00AE5A04"/>
    <w:rsid w:val="00AE5A46"/>
    <w:rsid w:val="00AE6188"/>
    <w:rsid w:val="00AE66FD"/>
    <w:rsid w:val="00AE6A14"/>
    <w:rsid w:val="00AE6C41"/>
    <w:rsid w:val="00AE6DE6"/>
    <w:rsid w:val="00AE6E9D"/>
    <w:rsid w:val="00AE727F"/>
    <w:rsid w:val="00AE7310"/>
    <w:rsid w:val="00AE74D5"/>
    <w:rsid w:val="00AE7570"/>
    <w:rsid w:val="00AE79E4"/>
    <w:rsid w:val="00AE7B3F"/>
    <w:rsid w:val="00AF02D6"/>
    <w:rsid w:val="00AF0509"/>
    <w:rsid w:val="00AF057E"/>
    <w:rsid w:val="00AF0618"/>
    <w:rsid w:val="00AF085F"/>
    <w:rsid w:val="00AF0A28"/>
    <w:rsid w:val="00AF0F1E"/>
    <w:rsid w:val="00AF10C0"/>
    <w:rsid w:val="00AF11C9"/>
    <w:rsid w:val="00AF125F"/>
    <w:rsid w:val="00AF13FA"/>
    <w:rsid w:val="00AF14CB"/>
    <w:rsid w:val="00AF14CD"/>
    <w:rsid w:val="00AF19DC"/>
    <w:rsid w:val="00AF19F3"/>
    <w:rsid w:val="00AF19FA"/>
    <w:rsid w:val="00AF1B7E"/>
    <w:rsid w:val="00AF1C3D"/>
    <w:rsid w:val="00AF20E3"/>
    <w:rsid w:val="00AF21A1"/>
    <w:rsid w:val="00AF223A"/>
    <w:rsid w:val="00AF2283"/>
    <w:rsid w:val="00AF233E"/>
    <w:rsid w:val="00AF23DA"/>
    <w:rsid w:val="00AF2467"/>
    <w:rsid w:val="00AF27EC"/>
    <w:rsid w:val="00AF2A76"/>
    <w:rsid w:val="00AF2BAC"/>
    <w:rsid w:val="00AF2CC6"/>
    <w:rsid w:val="00AF2D92"/>
    <w:rsid w:val="00AF3379"/>
    <w:rsid w:val="00AF358F"/>
    <w:rsid w:val="00AF36D6"/>
    <w:rsid w:val="00AF3907"/>
    <w:rsid w:val="00AF3D01"/>
    <w:rsid w:val="00AF3E9F"/>
    <w:rsid w:val="00AF41CF"/>
    <w:rsid w:val="00AF4282"/>
    <w:rsid w:val="00AF4327"/>
    <w:rsid w:val="00AF453D"/>
    <w:rsid w:val="00AF47B6"/>
    <w:rsid w:val="00AF4B1E"/>
    <w:rsid w:val="00AF4E34"/>
    <w:rsid w:val="00AF4F2C"/>
    <w:rsid w:val="00AF50FA"/>
    <w:rsid w:val="00AF516B"/>
    <w:rsid w:val="00AF522E"/>
    <w:rsid w:val="00AF57F5"/>
    <w:rsid w:val="00AF588C"/>
    <w:rsid w:val="00AF5C0B"/>
    <w:rsid w:val="00AF5CB6"/>
    <w:rsid w:val="00AF5E34"/>
    <w:rsid w:val="00AF625B"/>
    <w:rsid w:val="00AF669B"/>
    <w:rsid w:val="00AF6950"/>
    <w:rsid w:val="00AF6B34"/>
    <w:rsid w:val="00AF7112"/>
    <w:rsid w:val="00AF745E"/>
    <w:rsid w:val="00AF7A66"/>
    <w:rsid w:val="00AF7C4A"/>
    <w:rsid w:val="00B00059"/>
    <w:rsid w:val="00B00395"/>
    <w:rsid w:val="00B00555"/>
    <w:rsid w:val="00B00704"/>
    <w:rsid w:val="00B007C1"/>
    <w:rsid w:val="00B0084D"/>
    <w:rsid w:val="00B0086E"/>
    <w:rsid w:val="00B00B95"/>
    <w:rsid w:val="00B00BD2"/>
    <w:rsid w:val="00B00BEF"/>
    <w:rsid w:val="00B00C08"/>
    <w:rsid w:val="00B00D4D"/>
    <w:rsid w:val="00B00DCA"/>
    <w:rsid w:val="00B00F6F"/>
    <w:rsid w:val="00B013AA"/>
    <w:rsid w:val="00B01607"/>
    <w:rsid w:val="00B01C31"/>
    <w:rsid w:val="00B01EC3"/>
    <w:rsid w:val="00B01F18"/>
    <w:rsid w:val="00B02195"/>
    <w:rsid w:val="00B0245A"/>
    <w:rsid w:val="00B02557"/>
    <w:rsid w:val="00B026D5"/>
    <w:rsid w:val="00B028A7"/>
    <w:rsid w:val="00B02AB4"/>
    <w:rsid w:val="00B032F6"/>
    <w:rsid w:val="00B035D2"/>
    <w:rsid w:val="00B036DD"/>
    <w:rsid w:val="00B03B3B"/>
    <w:rsid w:val="00B03BBF"/>
    <w:rsid w:val="00B03C33"/>
    <w:rsid w:val="00B03C70"/>
    <w:rsid w:val="00B03C9B"/>
    <w:rsid w:val="00B03F4C"/>
    <w:rsid w:val="00B04205"/>
    <w:rsid w:val="00B0422E"/>
    <w:rsid w:val="00B043AD"/>
    <w:rsid w:val="00B043C8"/>
    <w:rsid w:val="00B04620"/>
    <w:rsid w:val="00B04767"/>
    <w:rsid w:val="00B048C9"/>
    <w:rsid w:val="00B049C0"/>
    <w:rsid w:val="00B04D32"/>
    <w:rsid w:val="00B0527C"/>
    <w:rsid w:val="00B05616"/>
    <w:rsid w:val="00B05B0A"/>
    <w:rsid w:val="00B05D23"/>
    <w:rsid w:val="00B05DF5"/>
    <w:rsid w:val="00B05FE8"/>
    <w:rsid w:val="00B06354"/>
    <w:rsid w:val="00B06578"/>
    <w:rsid w:val="00B06994"/>
    <w:rsid w:val="00B06B40"/>
    <w:rsid w:val="00B06FD1"/>
    <w:rsid w:val="00B070A7"/>
    <w:rsid w:val="00B071A5"/>
    <w:rsid w:val="00B071AE"/>
    <w:rsid w:val="00B07490"/>
    <w:rsid w:val="00B07570"/>
    <w:rsid w:val="00B077CB"/>
    <w:rsid w:val="00B07B35"/>
    <w:rsid w:val="00B07CBE"/>
    <w:rsid w:val="00B07F41"/>
    <w:rsid w:val="00B102A4"/>
    <w:rsid w:val="00B10568"/>
    <w:rsid w:val="00B10687"/>
    <w:rsid w:val="00B109C4"/>
    <w:rsid w:val="00B10BA1"/>
    <w:rsid w:val="00B10E26"/>
    <w:rsid w:val="00B10EA3"/>
    <w:rsid w:val="00B10F2F"/>
    <w:rsid w:val="00B10F43"/>
    <w:rsid w:val="00B10FDE"/>
    <w:rsid w:val="00B110A9"/>
    <w:rsid w:val="00B1126F"/>
    <w:rsid w:val="00B1129B"/>
    <w:rsid w:val="00B1183C"/>
    <w:rsid w:val="00B11D55"/>
    <w:rsid w:val="00B11F02"/>
    <w:rsid w:val="00B12020"/>
    <w:rsid w:val="00B12194"/>
    <w:rsid w:val="00B121A3"/>
    <w:rsid w:val="00B12372"/>
    <w:rsid w:val="00B12479"/>
    <w:rsid w:val="00B12519"/>
    <w:rsid w:val="00B1254C"/>
    <w:rsid w:val="00B12569"/>
    <w:rsid w:val="00B1283F"/>
    <w:rsid w:val="00B128FE"/>
    <w:rsid w:val="00B12914"/>
    <w:rsid w:val="00B12E83"/>
    <w:rsid w:val="00B13441"/>
    <w:rsid w:val="00B13CB4"/>
    <w:rsid w:val="00B13F21"/>
    <w:rsid w:val="00B13F3F"/>
    <w:rsid w:val="00B14032"/>
    <w:rsid w:val="00B14107"/>
    <w:rsid w:val="00B141F0"/>
    <w:rsid w:val="00B14247"/>
    <w:rsid w:val="00B14C1F"/>
    <w:rsid w:val="00B14DC0"/>
    <w:rsid w:val="00B14E5E"/>
    <w:rsid w:val="00B154BC"/>
    <w:rsid w:val="00B159A7"/>
    <w:rsid w:val="00B15C20"/>
    <w:rsid w:val="00B15D22"/>
    <w:rsid w:val="00B15E47"/>
    <w:rsid w:val="00B16159"/>
    <w:rsid w:val="00B1673B"/>
    <w:rsid w:val="00B167BE"/>
    <w:rsid w:val="00B16855"/>
    <w:rsid w:val="00B168E2"/>
    <w:rsid w:val="00B16934"/>
    <w:rsid w:val="00B16A82"/>
    <w:rsid w:val="00B16BAB"/>
    <w:rsid w:val="00B16C08"/>
    <w:rsid w:val="00B17104"/>
    <w:rsid w:val="00B175CD"/>
    <w:rsid w:val="00B1769F"/>
    <w:rsid w:val="00B1781B"/>
    <w:rsid w:val="00B178E2"/>
    <w:rsid w:val="00B179C7"/>
    <w:rsid w:val="00B2037C"/>
    <w:rsid w:val="00B203DB"/>
    <w:rsid w:val="00B20732"/>
    <w:rsid w:val="00B20737"/>
    <w:rsid w:val="00B20825"/>
    <w:rsid w:val="00B209A1"/>
    <w:rsid w:val="00B20B30"/>
    <w:rsid w:val="00B20B40"/>
    <w:rsid w:val="00B20B52"/>
    <w:rsid w:val="00B2100C"/>
    <w:rsid w:val="00B2105A"/>
    <w:rsid w:val="00B21179"/>
    <w:rsid w:val="00B212C1"/>
    <w:rsid w:val="00B2146E"/>
    <w:rsid w:val="00B216B5"/>
    <w:rsid w:val="00B2196B"/>
    <w:rsid w:val="00B21E4E"/>
    <w:rsid w:val="00B222DF"/>
    <w:rsid w:val="00B22511"/>
    <w:rsid w:val="00B2286A"/>
    <w:rsid w:val="00B2301A"/>
    <w:rsid w:val="00B23159"/>
    <w:rsid w:val="00B232A3"/>
    <w:rsid w:val="00B2347F"/>
    <w:rsid w:val="00B236EF"/>
    <w:rsid w:val="00B237AC"/>
    <w:rsid w:val="00B23A90"/>
    <w:rsid w:val="00B23AE7"/>
    <w:rsid w:val="00B23DD5"/>
    <w:rsid w:val="00B23E23"/>
    <w:rsid w:val="00B23E99"/>
    <w:rsid w:val="00B24362"/>
    <w:rsid w:val="00B244A3"/>
    <w:rsid w:val="00B24671"/>
    <w:rsid w:val="00B24710"/>
    <w:rsid w:val="00B24993"/>
    <w:rsid w:val="00B24E4C"/>
    <w:rsid w:val="00B250E4"/>
    <w:rsid w:val="00B251D2"/>
    <w:rsid w:val="00B25272"/>
    <w:rsid w:val="00B252C0"/>
    <w:rsid w:val="00B25431"/>
    <w:rsid w:val="00B25521"/>
    <w:rsid w:val="00B2585A"/>
    <w:rsid w:val="00B258CE"/>
    <w:rsid w:val="00B25959"/>
    <w:rsid w:val="00B25B62"/>
    <w:rsid w:val="00B25B63"/>
    <w:rsid w:val="00B25C4D"/>
    <w:rsid w:val="00B25D20"/>
    <w:rsid w:val="00B260E7"/>
    <w:rsid w:val="00B2632D"/>
    <w:rsid w:val="00B263BE"/>
    <w:rsid w:val="00B2655A"/>
    <w:rsid w:val="00B26584"/>
    <w:rsid w:val="00B26609"/>
    <w:rsid w:val="00B26733"/>
    <w:rsid w:val="00B26CA8"/>
    <w:rsid w:val="00B2715F"/>
    <w:rsid w:val="00B2749E"/>
    <w:rsid w:val="00B275C0"/>
    <w:rsid w:val="00B27609"/>
    <w:rsid w:val="00B27638"/>
    <w:rsid w:val="00B2769A"/>
    <w:rsid w:val="00B27B84"/>
    <w:rsid w:val="00B27EC0"/>
    <w:rsid w:val="00B27ED1"/>
    <w:rsid w:val="00B3013A"/>
    <w:rsid w:val="00B30254"/>
    <w:rsid w:val="00B30382"/>
    <w:rsid w:val="00B30942"/>
    <w:rsid w:val="00B30A0A"/>
    <w:rsid w:val="00B30B11"/>
    <w:rsid w:val="00B30B2D"/>
    <w:rsid w:val="00B30E8A"/>
    <w:rsid w:val="00B31139"/>
    <w:rsid w:val="00B311D7"/>
    <w:rsid w:val="00B311DB"/>
    <w:rsid w:val="00B31474"/>
    <w:rsid w:val="00B316F9"/>
    <w:rsid w:val="00B317F6"/>
    <w:rsid w:val="00B31939"/>
    <w:rsid w:val="00B319A4"/>
    <w:rsid w:val="00B31B0C"/>
    <w:rsid w:val="00B31F8B"/>
    <w:rsid w:val="00B3200C"/>
    <w:rsid w:val="00B32135"/>
    <w:rsid w:val="00B3226D"/>
    <w:rsid w:val="00B3293A"/>
    <w:rsid w:val="00B32BA4"/>
    <w:rsid w:val="00B3319D"/>
    <w:rsid w:val="00B334FE"/>
    <w:rsid w:val="00B33512"/>
    <w:rsid w:val="00B335CC"/>
    <w:rsid w:val="00B339D9"/>
    <w:rsid w:val="00B33CDA"/>
    <w:rsid w:val="00B33E64"/>
    <w:rsid w:val="00B34315"/>
    <w:rsid w:val="00B34867"/>
    <w:rsid w:val="00B3492D"/>
    <w:rsid w:val="00B34D3F"/>
    <w:rsid w:val="00B34D5E"/>
    <w:rsid w:val="00B34F3B"/>
    <w:rsid w:val="00B350E1"/>
    <w:rsid w:val="00B3536E"/>
    <w:rsid w:val="00B35470"/>
    <w:rsid w:val="00B35723"/>
    <w:rsid w:val="00B35794"/>
    <w:rsid w:val="00B35811"/>
    <w:rsid w:val="00B35924"/>
    <w:rsid w:val="00B35B1D"/>
    <w:rsid w:val="00B35B67"/>
    <w:rsid w:val="00B35DFF"/>
    <w:rsid w:val="00B3606A"/>
    <w:rsid w:val="00B36453"/>
    <w:rsid w:val="00B3655A"/>
    <w:rsid w:val="00B36DDF"/>
    <w:rsid w:val="00B36F73"/>
    <w:rsid w:val="00B36F96"/>
    <w:rsid w:val="00B37192"/>
    <w:rsid w:val="00B37550"/>
    <w:rsid w:val="00B379D1"/>
    <w:rsid w:val="00B37BD1"/>
    <w:rsid w:val="00B37C5E"/>
    <w:rsid w:val="00B37E61"/>
    <w:rsid w:val="00B40613"/>
    <w:rsid w:val="00B4074E"/>
    <w:rsid w:val="00B4076B"/>
    <w:rsid w:val="00B407E7"/>
    <w:rsid w:val="00B40945"/>
    <w:rsid w:val="00B4095B"/>
    <w:rsid w:val="00B409D8"/>
    <w:rsid w:val="00B40B96"/>
    <w:rsid w:val="00B40D02"/>
    <w:rsid w:val="00B40D6A"/>
    <w:rsid w:val="00B40E1C"/>
    <w:rsid w:val="00B40F51"/>
    <w:rsid w:val="00B412F0"/>
    <w:rsid w:val="00B41573"/>
    <w:rsid w:val="00B418F8"/>
    <w:rsid w:val="00B41935"/>
    <w:rsid w:val="00B41DA8"/>
    <w:rsid w:val="00B42065"/>
    <w:rsid w:val="00B42238"/>
    <w:rsid w:val="00B4225B"/>
    <w:rsid w:val="00B424DF"/>
    <w:rsid w:val="00B4252A"/>
    <w:rsid w:val="00B425A6"/>
    <w:rsid w:val="00B425B0"/>
    <w:rsid w:val="00B425D2"/>
    <w:rsid w:val="00B428FA"/>
    <w:rsid w:val="00B42AF9"/>
    <w:rsid w:val="00B42D1C"/>
    <w:rsid w:val="00B42D5C"/>
    <w:rsid w:val="00B43008"/>
    <w:rsid w:val="00B4327E"/>
    <w:rsid w:val="00B432A8"/>
    <w:rsid w:val="00B440FF"/>
    <w:rsid w:val="00B44733"/>
    <w:rsid w:val="00B447D3"/>
    <w:rsid w:val="00B449DE"/>
    <w:rsid w:val="00B45294"/>
    <w:rsid w:val="00B452AF"/>
    <w:rsid w:val="00B45369"/>
    <w:rsid w:val="00B454C6"/>
    <w:rsid w:val="00B454DC"/>
    <w:rsid w:val="00B4586C"/>
    <w:rsid w:val="00B45B9C"/>
    <w:rsid w:val="00B45BA1"/>
    <w:rsid w:val="00B45FA3"/>
    <w:rsid w:val="00B45FEF"/>
    <w:rsid w:val="00B461B8"/>
    <w:rsid w:val="00B46895"/>
    <w:rsid w:val="00B46CED"/>
    <w:rsid w:val="00B46EAC"/>
    <w:rsid w:val="00B47246"/>
    <w:rsid w:val="00B475DF"/>
    <w:rsid w:val="00B47657"/>
    <w:rsid w:val="00B4770D"/>
    <w:rsid w:val="00B47710"/>
    <w:rsid w:val="00B47C96"/>
    <w:rsid w:val="00B47EEE"/>
    <w:rsid w:val="00B47F36"/>
    <w:rsid w:val="00B502E2"/>
    <w:rsid w:val="00B50472"/>
    <w:rsid w:val="00B50631"/>
    <w:rsid w:val="00B50693"/>
    <w:rsid w:val="00B5088F"/>
    <w:rsid w:val="00B508D2"/>
    <w:rsid w:val="00B508EC"/>
    <w:rsid w:val="00B50A6E"/>
    <w:rsid w:val="00B50ED0"/>
    <w:rsid w:val="00B51262"/>
    <w:rsid w:val="00B5127E"/>
    <w:rsid w:val="00B514BD"/>
    <w:rsid w:val="00B515AE"/>
    <w:rsid w:val="00B518B1"/>
    <w:rsid w:val="00B51B2A"/>
    <w:rsid w:val="00B51CF5"/>
    <w:rsid w:val="00B51F33"/>
    <w:rsid w:val="00B520EA"/>
    <w:rsid w:val="00B52139"/>
    <w:rsid w:val="00B52441"/>
    <w:rsid w:val="00B5255B"/>
    <w:rsid w:val="00B52837"/>
    <w:rsid w:val="00B52B30"/>
    <w:rsid w:val="00B52C9C"/>
    <w:rsid w:val="00B52CD7"/>
    <w:rsid w:val="00B52D84"/>
    <w:rsid w:val="00B52E04"/>
    <w:rsid w:val="00B52EA4"/>
    <w:rsid w:val="00B53030"/>
    <w:rsid w:val="00B53194"/>
    <w:rsid w:val="00B53B60"/>
    <w:rsid w:val="00B53C69"/>
    <w:rsid w:val="00B53D70"/>
    <w:rsid w:val="00B54370"/>
    <w:rsid w:val="00B54420"/>
    <w:rsid w:val="00B5444B"/>
    <w:rsid w:val="00B5466C"/>
    <w:rsid w:val="00B546D6"/>
    <w:rsid w:val="00B54C43"/>
    <w:rsid w:val="00B54C83"/>
    <w:rsid w:val="00B54CF9"/>
    <w:rsid w:val="00B55166"/>
    <w:rsid w:val="00B551A9"/>
    <w:rsid w:val="00B55473"/>
    <w:rsid w:val="00B55644"/>
    <w:rsid w:val="00B55AD8"/>
    <w:rsid w:val="00B55C5D"/>
    <w:rsid w:val="00B55C78"/>
    <w:rsid w:val="00B55D69"/>
    <w:rsid w:val="00B56112"/>
    <w:rsid w:val="00B5618D"/>
    <w:rsid w:val="00B5619A"/>
    <w:rsid w:val="00B56406"/>
    <w:rsid w:val="00B5661B"/>
    <w:rsid w:val="00B5697D"/>
    <w:rsid w:val="00B56E91"/>
    <w:rsid w:val="00B572E8"/>
    <w:rsid w:val="00B57546"/>
    <w:rsid w:val="00B57997"/>
    <w:rsid w:val="00B57B68"/>
    <w:rsid w:val="00B57C7B"/>
    <w:rsid w:val="00B57C7E"/>
    <w:rsid w:val="00B57D63"/>
    <w:rsid w:val="00B57EFE"/>
    <w:rsid w:val="00B60335"/>
    <w:rsid w:val="00B60D3F"/>
    <w:rsid w:val="00B6107B"/>
    <w:rsid w:val="00B61A13"/>
    <w:rsid w:val="00B61B5D"/>
    <w:rsid w:val="00B61D74"/>
    <w:rsid w:val="00B61E84"/>
    <w:rsid w:val="00B62A57"/>
    <w:rsid w:val="00B62CE3"/>
    <w:rsid w:val="00B62D7B"/>
    <w:rsid w:val="00B62E23"/>
    <w:rsid w:val="00B62E45"/>
    <w:rsid w:val="00B62FC7"/>
    <w:rsid w:val="00B63201"/>
    <w:rsid w:val="00B63451"/>
    <w:rsid w:val="00B63480"/>
    <w:rsid w:val="00B63536"/>
    <w:rsid w:val="00B63537"/>
    <w:rsid w:val="00B63939"/>
    <w:rsid w:val="00B63AC7"/>
    <w:rsid w:val="00B63C8B"/>
    <w:rsid w:val="00B640A8"/>
    <w:rsid w:val="00B64D99"/>
    <w:rsid w:val="00B64F85"/>
    <w:rsid w:val="00B6529D"/>
    <w:rsid w:val="00B6537A"/>
    <w:rsid w:val="00B655B2"/>
    <w:rsid w:val="00B65A95"/>
    <w:rsid w:val="00B66133"/>
    <w:rsid w:val="00B6639D"/>
    <w:rsid w:val="00B66606"/>
    <w:rsid w:val="00B66704"/>
    <w:rsid w:val="00B66CBA"/>
    <w:rsid w:val="00B66CD7"/>
    <w:rsid w:val="00B66D1E"/>
    <w:rsid w:val="00B66D5F"/>
    <w:rsid w:val="00B66D8D"/>
    <w:rsid w:val="00B6700C"/>
    <w:rsid w:val="00B671EA"/>
    <w:rsid w:val="00B67229"/>
    <w:rsid w:val="00B6732A"/>
    <w:rsid w:val="00B6780F"/>
    <w:rsid w:val="00B67B66"/>
    <w:rsid w:val="00B67DE8"/>
    <w:rsid w:val="00B67FAD"/>
    <w:rsid w:val="00B67FF0"/>
    <w:rsid w:val="00B701AD"/>
    <w:rsid w:val="00B70484"/>
    <w:rsid w:val="00B7056A"/>
    <w:rsid w:val="00B70658"/>
    <w:rsid w:val="00B70E2F"/>
    <w:rsid w:val="00B70F23"/>
    <w:rsid w:val="00B71088"/>
    <w:rsid w:val="00B71941"/>
    <w:rsid w:val="00B71963"/>
    <w:rsid w:val="00B71C3F"/>
    <w:rsid w:val="00B71D92"/>
    <w:rsid w:val="00B71EBF"/>
    <w:rsid w:val="00B72028"/>
    <w:rsid w:val="00B72244"/>
    <w:rsid w:val="00B725C4"/>
    <w:rsid w:val="00B72683"/>
    <w:rsid w:val="00B726F0"/>
    <w:rsid w:val="00B72733"/>
    <w:rsid w:val="00B729B7"/>
    <w:rsid w:val="00B72A40"/>
    <w:rsid w:val="00B72E54"/>
    <w:rsid w:val="00B73015"/>
    <w:rsid w:val="00B73039"/>
    <w:rsid w:val="00B73557"/>
    <w:rsid w:val="00B73E8F"/>
    <w:rsid w:val="00B73EDD"/>
    <w:rsid w:val="00B740CC"/>
    <w:rsid w:val="00B74100"/>
    <w:rsid w:val="00B7436F"/>
    <w:rsid w:val="00B745D3"/>
    <w:rsid w:val="00B74605"/>
    <w:rsid w:val="00B74851"/>
    <w:rsid w:val="00B74922"/>
    <w:rsid w:val="00B74931"/>
    <w:rsid w:val="00B74C19"/>
    <w:rsid w:val="00B74E7B"/>
    <w:rsid w:val="00B751CF"/>
    <w:rsid w:val="00B7543E"/>
    <w:rsid w:val="00B758AF"/>
    <w:rsid w:val="00B758B0"/>
    <w:rsid w:val="00B75B65"/>
    <w:rsid w:val="00B75ECB"/>
    <w:rsid w:val="00B7629C"/>
    <w:rsid w:val="00B76460"/>
    <w:rsid w:val="00B76802"/>
    <w:rsid w:val="00B7699C"/>
    <w:rsid w:val="00B76AD5"/>
    <w:rsid w:val="00B76E25"/>
    <w:rsid w:val="00B76E8D"/>
    <w:rsid w:val="00B776D0"/>
    <w:rsid w:val="00B77809"/>
    <w:rsid w:val="00B779DB"/>
    <w:rsid w:val="00B77BC8"/>
    <w:rsid w:val="00B77C5B"/>
    <w:rsid w:val="00B77E35"/>
    <w:rsid w:val="00B77E8C"/>
    <w:rsid w:val="00B77F42"/>
    <w:rsid w:val="00B77F86"/>
    <w:rsid w:val="00B8099B"/>
    <w:rsid w:val="00B80A1D"/>
    <w:rsid w:val="00B80B5C"/>
    <w:rsid w:val="00B80B81"/>
    <w:rsid w:val="00B81027"/>
    <w:rsid w:val="00B810FD"/>
    <w:rsid w:val="00B81158"/>
    <w:rsid w:val="00B81689"/>
    <w:rsid w:val="00B81852"/>
    <w:rsid w:val="00B819D2"/>
    <w:rsid w:val="00B819E6"/>
    <w:rsid w:val="00B81DE0"/>
    <w:rsid w:val="00B820E1"/>
    <w:rsid w:val="00B82157"/>
    <w:rsid w:val="00B825EA"/>
    <w:rsid w:val="00B82BBC"/>
    <w:rsid w:val="00B82C9F"/>
    <w:rsid w:val="00B82D62"/>
    <w:rsid w:val="00B82D93"/>
    <w:rsid w:val="00B82DDC"/>
    <w:rsid w:val="00B8307B"/>
    <w:rsid w:val="00B832A0"/>
    <w:rsid w:val="00B83418"/>
    <w:rsid w:val="00B83456"/>
    <w:rsid w:val="00B83493"/>
    <w:rsid w:val="00B834FE"/>
    <w:rsid w:val="00B8350B"/>
    <w:rsid w:val="00B8375F"/>
    <w:rsid w:val="00B838D7"/>
    <w:rsid w:val="00B83BCE"/>
    <w:rsid w:val="00B83C47"/>
    <w:rsid w:val="00B83C95"/>
    <w:rsid w:val="00B83E19"/>
    <w:rsid w:val="00B8427A"/>
    <w:rsid w:val="00B84409"/>
    <w:rsid w:val="00B8475C"/>
    <w:rsid w:val="00B8478D"/>
    <w:rsid w:val="00B84D41"/>
    <w:rsid w:val="00B84E50"/>
    <w:rsid w:val="00B84E66"/>
    <w:rsid w:val="00B85205"/>
    <w:rsid w:val="00B85483"/>
    <w:rsid w:val="00B854AE"/>
    <w:rsid w:val="00B8557B"/>
    <w:rsid w:val="00B85938"/>
    <w:rsid w:val="00B85C07"/>
    <w:rsid w:val="00B85CC2"/>
    <w:rsid w:val="00B85E04"/>
    <w:rsid w:val="00B85FD5"/>
    <w:rsid w:val="00B869A0"/>
    <w:rsid w:val="00B86F52"/>
    <w:rsid w:val="00B87081"/>
    <w:rsid w:val="00B87377"/>
    <w:rsid w:val="00B87853"/>
    <w:rsid w:val="00B87C3B"/>
    <w:rsid w:val="00B9029A"/>
    <w:rsid w:val="00B902F2"/>
    <w:rsid w:val="00B90307"/>
    <w:rsid w:val="00B9051C"/>
    <w:rsid w:val="00B905A7"/>
    <w:rsid w:val="00B905BB"/>
    <w:rsid w:val="00B90824"/>
    <w:rsid w:val="00B908E3"/>
    <w:rsid w:val="00B90962"/>
    <w:rsid w:val="00B909B9"/>
    <w:rsid w:val="00B90AD4"/>
    <w:rsid w:val="00B90B80"/>
    <w:rsid w:val="00B91167"/>
    <w:rsid w:val="00B916EE"/>
    <w:rsid w:val="00B91738"/>
    <w:rsid w:val="00B91A76"/>
    <w:rsid w:val="00B91D89"/>
    <w:rsid w:val="00B91F6D"/>
    <w:rsid w:val="00B92015"/>
    <w:rsid w:val="00B922C2"/>
    <w:rsid w:val="00B923D8"/>
    <w:rsid w:val="00B92709"/>
    <w:rsid w:val="00B92803"/>
    <w:rsid w:val="00B9285C"/>
    <w:rsid w:val="00B92E9C"/>
    <w:rsid w:val="00B92EB1"/>
    <w:rsid w:val="00B931CD"/>
    <w:rsid w:val="00B938D3"/>
    <w:rsid w:val="00B93B52"/>
    <w:rsid w:val="00B93E8B"/>
    <w:rsid w:val="00B93F90"/>
    <w:rsid w:val="00B94079"/>
    <w:rsid w:val="00B940D1"/>
    <w:rsid w:val="00B942AD"/>
    <w:rsid w:val="00B945E4"/>
    <w:rsid w:val="00B94AF2"/>
    <w:rsid w:val="00B94AFE"/>
    <w:rsid w:val="00B94C3A"/>
    <w:rsid w:val="00B94CA0"/>
    <w:rsid w:val="00B94EF3"/>
    <w:rsid w:val="00B94F81"/>
    <w:rsid w:val="00B95BCC"/>
    <w:rsid w:val="00B95CA5"/>
    <w:rsid w:val="00B95CAB"/>
    <w:rsid w:val="00B95EAC"/>
    <w:rsid w:val="00B9696B"/>
    <w:rsid w:val="00B96C43"/>
    <w:rsid w:val="00B96CDF"/>
    <w:rsid w:val="00B96F7D"/>
    <w:rsid w:val="00B96FCC"/>
    <w:rsid w:val="00B970EA"/>
    <w:rsid w:val="00B97102"/>
    <w:rsid w:val="00B97396"/>
    <w:rsid w:val="00B973E4"/>
    <w:rsid w:val="00B974D5"/>
    <w:rsid w:val="00B9750B"/>
    <w:rsid w:val="00B97766"/>
    <w:rsid w:val="00B97A7C"/>
    <w:rsid w:val="00B97BBC"/>
    <w:rsid w:val="00B97CAD"/>
    <w:rsid w:val="00B97CB5"/>
    <w:rsid w:val="00B97CD6"/>
    <w:rsid w:val="00B97F1A"/>
    <w:rsid w:val="00B97FDD"/>
    <w:rsid w:val="00BA024F"/>
    <w:rsid w:val="00BA0254"/>
    <w:rsid w:val="00BA027F"/>
    <w:rsid w:val="00BA05E4"/>
    <w:rsid w:val="00BA08CA"/>
    <w:rsid w:val="00BA0CE5"/>
    <w:rsid w:val="00BA0F8E"/>
    <w:rsid w:val="00BA1168"/>
    <w:rsid w:val="00BA144E"/>
    <w:rsid w:val="00BA1521"/>
    <w:rsid w:val="00BA1558"/>
    <w:rsid w:val="00BA17A2"/>
    <w:rsid w:val="00BA1B45"/>
    <w:rsid w:val="00BA1BD7"/>
    <w:rsid w:val="00BA1E32"/>
    <w:rsid w:val="00BA2263"/>
    <w:rsid w:val="00BA2422"/>
    <w:rsid w:val="00BA25D8"/>
    <w:rsid w:val="00BA28BE"/>
    <w:rsid w:val="00BA2BD5"/>
    <w:rsid w:val="00BA2D46"/>
    <w:rsid w:val="00BA319C"/>
    <w:rsid w:val="00BA31D8"/>
    <w:rsid w:val="00BA3215"/>
    <w:rsid w:val="00BA33B1"/>
    <w:rsid w:val="00BA397E"/>
    <w:rsid w:val="00BA3B58"/>
    <w:rsid w:val="00BA3F55"/>
    <w:rsid w:val="00BA4193"/>
    <w:rsid w:val="00BA425A"/>
    <w:rsid w:val="00BA441A"/>
    <w:rsid w:val="00BA451B"/>
    <w:rsid w:val="00BA45BB"/>
    <w:rsid w:val="00BA479B"/>
    <w:rsid w:val="00BA4951"/>
    <w:rsid w:val="00BA4A68"/>
    <w:rsid w:val="00BA4B56"/>
    <w:rsid w:val="00BA4CC5"/>
    <w:rsid w:val="00BA4E44"/>
    <w:rsid w:val="00BA4F0F"/>
    <w:rsid w:val="00BA4F37"/>
    <w:rsid w:val="00BA563B"/>
    <w:rsid w:val="00BA5741"/>
    <w:rsid w:val="00BA579A"/>
    <w:rsid w:val="00BA589E"/>
    <w:rsid w:val="00BA5C4F"/>
    <w:rsid w:val="00BA5F2A"/>
    <w:rsid w:val="00BA5FB2"/>
    <w:rsid w:val="00BA67B2"/>
    <w:rsid w:val="00BA6A27"/>
    <w:rsid w:val="00BA6A92"/>
    <w:rsid w:val="00BA6BB2"/>
    <w:rsid w:val="00BA6DFC"/>
    <w:rsid w:val="00BA6EB2"/>
    <w:rsid w:val="00BA6F2D"/>
    <w:rsid w:val="00BA7664"/>
    <w:rsid w:val="00BA7C22"/>
    <w:rsid w:val="00BA7CF1"/>
    <w:rsid w:val="00BA7DF9"/>
    <w:rsid w:val="00BB00AB"/>
    <w:rsid w:val="00BB013D"/>
    <w:rsid w:val="00BB045E"/>
    <w:rsid w:val="00BB05A5"/>
    <w:rsid w:val="00BB06AE"/>
    <w:rsid w:val="00BB0827"/>
    <w:rsid w:val="00BB08AF"/>
    <w:rsid w:val="00BB0A80"/>
    <w:rsid w:val="00BB0AA5"/>
    <w:rsid w:val="00BB0AE4"/>
    <w:rsid w:val="00BB0BC0"/>
    <w:rsid w:val="00BB0CCA"/>
    <w:rsid w:val="00BB0E8F"/>
    <w:rsid w:val="00BB0FAD"/>
    <w:rsid w:val="00BB13D8"/>
    <w:rsid w:val="00BB14EA"/>
    <w:rsid w:val="00BB1646"/>
    <w:rsid w:val="00BB1936"/>
    <w:rsid w:val="00BB1964"/>
    <w:rsid w:val="00BB1984"/>
    <w:rsid w:val="00BB1B06"/>
    <w:rsid w:val="00BB1B62"/>
    <w:rsid w:val="00BB1DFE"/>
    <w:rsid w:val="00BB1F31"/>
    <w:rsid w:val="00BB1F5A"/>
    <w:rsid w:val="00BB2226"/>
    <w:rsid w:val="00BB2239"/>
    <w:rsid w:val="00BB2433"/>
    <w:rsid w:val="00BB247F"/>
    <w:rsid w:val="00BB2508"/>
    <w:rsid w:val="00BB2610"/>
    <w:rsid w:val="00BB2656"/>
    <w:rsid w:val="00BB2748"/>
    <w:rsid w:val="00BB288B"/>
    <w:rsid w:val="00BB2AA4"/>
    <w:rsid w:val="00BB2AF2"/>
    <w:rsid w:val="00BB2CF8"/>
    <w:rsid w:val="00BB30AE"/>
    <w:rsid w:val="00BB3177"/>
    <w:rsid w:val="00BB3179"/>
    <w:rsid w:val="00BB3461"/>
    <w:rsid w:val="00BB36BD"/>
    <w:rsid w:val="00BB36CC"/>
    <w:rsid w:val="00BB3757"/>
    <w:rsid w:val="00BB3B61"/>
    <w:rsid w:val="00BB4681"/>
    <w:rsid w:val="00BB46DB"/>
    <w:rsid w:val="00BB46F7"/>
    <w:rsid w:val="00BB4A29"/>
    <w:rsid w:val="00BB4A76"/>
    <w:rsid w:val="00BB4A7B"/>
    <w:rsid w:val="00BB4C2A"/>
    <w:rsid w:val="00BB4CE6"/>
    <w:rsid w:val="00BB4D87"/>
    <w:rsid w:val="00BB4FD6"/>
    <w:rsid w:val="00BB501E"/>
    <w:rsid w:val="00BB51C3"/>
    <w:rsid w:val="00BB51FE"/>
    <w:rsid w:val="00BB57A7"/>
    <w:rsid w:val="00BB5E33"/>
    <w:rsid w:val="00BB5FAC"/>
    <w:rsid w:val="00BB60ED"/>
    <w:rsid w:val="00BB62DF"/>
    <w:rsid w:val="00BB634D"/>
    <w:rsid w:val="00BB63AE"/>
    <w:rsid w:val="00BB6408"/>
    <w:rsid w:val="00BB64CA"/>
    <w:rsid w:val="00BB6619"/>
    <w:rsid w:val="00BB6648"/>
    <w:rsid w:val="00BB68DE"/>
    <w:rsid w:val="00BB6CAB"/>
    <w:rsid w:val="00BB7062"/>
    <w:rsid w:val="00BB7080"/>
    <w:rsid w:val="00BB708B"/>
    <w:rsid w:val="00BB72E7"/>
    <w:rsid w:val="00BB7501"/>
    <w:rsid w:val="00BB76DC"/>
    <w:rsid w:val="00BB77B7"/>
    <w:rsid w:val="00BB78FB"/>
    <w:rsid w:val="00BB7950"/>
    <w:rsid w:val="00BB7A48"/>
    <w:rsid w:val="00BB7C54"/>
    <w:rsid w:val="00BB7C80"/>
    <w:rsid w:val="00BB7D7A"/>
    <w:rsid w:val="00BB7E37"/>
    <w:rsid w:val="00BC05FC"/>
    <w:rsid w:val="00BC07A6"/>
    <w:rsid w:val="00BC08F6"/>
    <w:rsid w:val="00BC09ED"/>
    <w:rsid w:val="00BC0A6D"/>
    <w:rsid w:val="00BC0A8A"/>
    <w:rsid w:val="00BC0B48"/>
    <w:rsid w:val="00BC0E5A"/>
    <w:rsid w:val="00BC1092"/>
    <w:rsid w:val="00BC10E1"/>
    <w:rsid w:val="00BC17DC"/>
    <w:rsid w:val="00BC1A60"/>
    <w:rsid w:val="00BC201F"/>
    <w:rsid w:val="00BC2813"/>
    <w:rsid w:val="00BC2848"/>
    <w:rsid w:val="00BC291F"/>
    <w:rsid w:val="00BC330F"/>
    <w:rsid w:val="00BC35F6"/>
    <w:rsid w:val="00BC3841"/>
    <w:rsid w:val="00BC3A18"/>
    <w:rsid w:val="00BC3B4C"/>
    <w:rsid w:val="00BC3BCC"/>
    <w:rsid w:val="00BC3CB4"/>
    <w:rsid w:val="00BC3CF6"/>
    <w:rsid w:val="00BC3F0A"/>
    <w:rsid w:val="00BC4089"/>
    <w:rsid w:val="00BC4322"/>
    <w:rsid w:val="00BC449A"/>
    <w:rsid w:val="00BC468B"/>
    <w:rsid w:val="00BC4780"/>
    <w:rsid w:val="00BC4A77"/>
    <w:rsid w:val="00BC4B64"/>
    <w:rsid w:val="00BC4C8C"/>
    <w:rsid w:val="00BC50D8"/>
    <w:rsid w:val="00BC515E"/>
    <w:rsid w:val="00BC52B2"/>
    <w:rsid w:val="00BC5561"/>
    <w:rsid w:val="00BC567B"/>
    <w:rsid w:val="00BC5B43"/>
    <w:rsid w:val="00BC5F39"/>
    <w:rsid w:val="00BC5FA7"/>
    <w:rsid w:val="00BC6175"/>
    <w:rsid w:val="00BC63C1"/>
    <w:rsid w:val="00BC65FB"/>
    <w:rsid w:val="00BC67E4"/>
    <w:rsid w:val="00BC6C54"/>
    <w:rsid w:val="00BC6C79"/>
    <w:rsid w:val="00BC6D6C"/>
    <w:rsid w:val="00BC6DD6"/>
    <w:rsid w:val="00BC7000"/>
    <w:rsid w:val="00BC7013"/>
    <w:rsid w:val="00BC7053"/>
    <w:rsid w:val="00BC70B5"/>
    <w:rsid w:val="00BC720F"/>
    <w:rsid w:val="00BC7829"/>
    <w:rsid w:val="00BC79CB"/>
    <w:rsid w:val="00BC7FE7"/>
    <w:rsid w:val="00BC7FE8"/>
    <w:rsid w:val="00BD0022"/>
    <w:rsid w:val="00BD027C"/>
    <w:rsid w:val="00BD02A4"/>
    <w:rsid w:val="00BD04B3"/>
    <w:rsid w:val="00BD0881"/>
    <w:rsid w:val="00BD08FB"/>
    <w:rsid w:val="00BD0A3F"/>
    <w:rsid w:val="00BD12AB"/>
    <w:rsid w:val="00BD1DA1"/>
    <w:rsid w:val="00BD2229"/>
    <w:rsid w:val="00BD243A"/>
    <w:rsid w:val="00BD2A1C"/>
    <w:rsid w:val="00BD30E6"/>
    <w:rsid w:val="00BD391D"/>
    <w:rsid w:val="00BD3994"/>
    <w:rsid w:val="00BD39BD"/>
    <w:rsid w:val="00BD3D1C"/>
    <w:rsid w:val="00BD40C9"/>
    <w:rsid w:val="00BD43D0"/>
    <w:rsid w:val="00BD4508"/>
    <w:rsid w:val="00BD4590"/>
    <w:rsid w:val="00BD47D4"/>
    <w:rsid w:val="00BD4845"/>
    <w:rsid w:val="00BD4850"/>
    <w:rsid w:val="00BD487F"/>
    <w:rsid w:val="00BD4AB7"/>
    <w:rsid w:val="00BD4B32"/>
    <w:rsid w:val="00BD4F8A"/>
    <w:rsid w:val="00BD5243"/>
    <w:rsid w:val="00BD5650"/>
    <w:rsid w:val="00BD5B9F"/>
    <w:rsid w:val="00BD5DD1"/>
    <w:rsid w:val="00BD5E76"/>
    <w:rsid w:val="00BD62B2"/>
    <w:rsid w:val="00BD62B5"/>
    <w:rsid w:val="00BD63B7"/>
    <w:rsid w:val="00BD64DA"/>
    <w:rsid w:val="00BD6A2B"/>
    <w:rsid w:val="00BD7052"/>
    <w:rsid w:val="00BD71DF"/>
    <w:rsid w:val="00BD72DA"/>
    <w:rsid w:val="00BD7445"/>
    <w:rsid w:val="00BD744F"/>
    <w:rsid w:val="00BD79BE"/>
    <w:rsid w:val="00BD7B75"/>
    <w:rsid w:val="00BD7DED"/>
    <w:rsid w:val="00BD7E45"/>
    <w:rsid w:val="00BD7EAD"/>
    <w:rsid w:val="00BE01CA"/>
    <w:rsid w:val="00BE0335"/>
    <w:rsid w:val="00BE0549"/>
    <w:rsid w:val="00BE0767"/>
    <w:rsid w:val="00BE091C"/>
    <w:rsid w:val="00BE0A67"/>
    <w:rsid w:val="00BE0AA9"/>
    <w:rsid w:val="00BE0B7B"/>
    <w:rsid w:val="00BE0C5E"/>
    <w:rsid w:val="00BE0D00"/>
    <w:rsid w:val="00BE1003"/>
    <w:rsid w:val="00BE1318"/>
    <w:rsid w:val="00BE13E5"/>
    <w:rsid w:val="00BE1446"/>
    <w:rsid w:val="00BE15DA"/>
    <w:rsid w:val="00BE171A"/>
    <w:rsid w:val="00BE182F"/>
    <w:rsid w:val="00BE1BF3"/>
    <w:rsid w:val="00BE1BFD"/>
    <w:rsid w:val="00BE1E48"/>
    <w:rsid w:val="00BE1EC3"/>
    <w:rsid w:val="00BE1EC8"/>
    <w:rsid w:val="00BE2231"/>
    <w:rsid w:val="00BE22B5"/>
    <w:rsid w:val="00BE2407"/>
    <w:rsid w:val="00BE245C"/>
    <w:rsid w:val="00BE2A89"/>
    <w:rsid w:val="00BE2B93"/>
    <w:rsid w:val="00BE2D72"/>
    <w:rsid w:val="00BE2DC9"/>
    <w:rsid w:val="00BE2FE3"/>
    <w:rsid w:val="00BE3174"/>
    <w:rsid w:val="00BE32CE"/>
    <w:rsid w:val="00BE3380"/>
    <w:rsid w:val="00BE33D6"/>
    <w:rsid w:val="00BE353E"/>
    <w:rsid w:val="00BE36F7"/>
    <w:rsid w:val="00BE381E"/>
    <w:rsid w:val="00BE3B5F"/>
    <w:rsid w:val="00BE3DCB"/>
    <w:rsid w:val="00BE3EDE"/>
    <w:rsid w:val="00BE3EF4"/>
    <w:rsid w:val="00BE424B"/>
    <w:rsid w:val="00BE4513"/>
    <w:rsid w:val="00BE46A5"/>
    <w:rsid w:val="00BE4829"/>
    <w:rsid w:val="00BE4919"/>
    <w:rsid w:val="00BE4C04"/>
    <w:rsid w:val="00BE4E89"/>
    <w:rsid w:val="00BE4F38"/>
    <w:rsid w:val="00BE4F86"/>
    <w:rsid w:val="00BE5060"/>
    <w:rsid w:val="00BE521B"/>
    <w:rsid w:val="00BE52A4"/>
    <w:rsid w:val="00BE530E"/>
    <w:rsid w:val="00BE581E"/>
    <w:rsid w:val="00BE5C7A"/>
    <w:rsid w:val="00BE5D92"/>
    <w:rsid w:val="00BE5F68"/>
    <w:rsid w:val="00BE6126"/>
    <w:rsid w:val="00BE65E9"/>
    <w:rsid w:val="00BE71DB"/>
    <w:rsid w:val="00BE72CB"/>
    <w:rsid w:val="00BE741F"/>
    <w:rsid w:val="00BE7565"/>
    <w:rsid w:val="00BE7836"/>
    <w:rsid w:val="00BF0192"/>
    <w:rsid w:val="00BF038D"/>
    <w:rsid w:val="00BF0600"/>
    <w:rsid w:val="00BF0656"/>
    <w:rsid w:val="00BF0AA2"/>
    <w:rsid w:val="00BF0D48"/>
    <w:rsid w:val="00BF1311"/>
    <w:rsid w:val="00BF15B0"/>
    <w:rsid w:val="00BF1675"/>
    <w:rsid w:val="00BF1735"/>
    <w:rsid w:val="00BF1AD1"/>
    <w:rsid w:val="00BF1AD9"/>
    <w:rsid w:val="00BF1D14"/>
    <w:rsid w:val="00BF1F16"/>
    <w:rsid w:val="00BF1F56"/>
    <w:rsid w:val="00BF231E"/>
    <w:rsid w:val="00BF247D"/>
    <w:rsid w:val="00BF2A3A"/>
    <w:rsid w:val="00BF2C30"/>
    <w:rsid w:val="00BF2E5D"/>
    <w:rsid w:val="00BF2E6D"/>
    <w:rsid w:val="00BF2E81"/>
    <w:rsid w:val="00BF2EC1"/>
    <w:rsid w:val="00BF3098"/>
    <w:rsid w:val="00BF3303"/>
    <w:rsid w:val="00BF3421"/>
    <w:rsid w:val="00BF396B"/>
    <w:rsid w:val="00BF39DE"/>
    <w:rsid w:val="00BF3B0C"/>
    <w:rsid w:val="00BF3CEC"/>
    <w:rsid w:val="00BF42D9"/>
    <w:rsid w:val="00BF4868"/>
    <w:rsid w:val="00BF499A"/>
    <w:rsid w:val="00BF4ABF"/>
    <w:rsid w:val="00BF4AEF"/>
    <w:rsid w:val="00BF4B71"/>
    <w:rsid w:val="00BF4BA7"/>
    <w:rsid w:val="00BF4CA8"/>
    <w:rsid w:val="00BF52DE"/>
    <w:rsid w:val="00BF56EB"/>
    <w:rsid w:val="00BF57FD"/>
    <w:rsid w:val="00BF5DE8"/>
    <w:rsid w:val="00BF5E22"/>
    <w:rsid w:val="00BF65E1"/>
    <w:rsid w:val="00BF66E0"/>
    <w:rsid w:val="00BF673C"/>
    <w:rsid w:val="00BF6B3C"/>
    <w:rsid w:val="00BF7044"/>
    <w:rsid w:val="00BF7153"/>
    <w:rsid w:val="00BF736C"/>
    <w:rsid w:val="00BF74AF"/>
    <w:rsid w:val="00BF7BF7"/>
    <w:rsid w:val="00BF7F6F"/>
    <w:rsid w:val="00BF7F9F"/>
    <w:rsid w:val="00C00288"/>
    <w:rsid w:val="00C0028C"/>
    <w:rsid w:val="00C0029D"/>
    <w:rsid w:val="00C0032F"/>
    <w:rsid w:val="00C00408"/>
    <w:rsid w:val="00C0059C"/>
    <w:rsid w:val="00C00825"/>
    <w:rsid w:val="00C009CF"/>
    <w:rsid w:val="00C00AE6"/>
    <w:rsid w:val="00C00B33"/>
    <w:rsid w:val="00C00C07"/>
    <w:rsid w:val="00C00F0F"/>
    <w:rsid w:val="00C00F3E"/>
    <w:rsid w:val="00C012A5"/>
    <w:rsid w:val="00C012F9"/>
    <w:rsid w:val="00C01381"/>
    <w:rsid w:val="00C01465"/>
    <w:rsid w:val="00C01541"/>
    <w:rsid w:val="00C0156C"/>
    <w:rsid w:val="00C01B9D"/>
    <w:rsid w:val="00C01C75"/>
    <w:rsid w:val="00C026CA"/>
    <w:rsid w:val="00C028F7"/>
    <w:rsid w:val="00C02C02"/>
    <w:rsid w:val="00C02D05"/>
    <w:rsid w:val="00C02F82"/>
    <w:rsid w:val="00C03037"/>
    <w:rsid w:val="00C0314E"/>
    <w:rsid w:val="00C035C0"/>
    <w:rsid w:val="00C03702"/>
    <w:rsid w:val="00C037F7"/>
    <w:rsid w:val="00C0380F"/>
    <w:rsid w:val="00C03DDB"/>
    <w:rsid w:val="00C03E3C"/>
    <w:rsid w:val="00C0402A"/>
    <w:rsid w:val="00C0407B"/>
    <w:rsid w:val="00C041B3"/>
    <w:rsid w:val="00C0451B"/>
    <w:rsid w:val="00C046D3"/>
    <w:rsid w:val="00C04761"/>
    <w:rsid w:val="00C048BE"/>
    <w:rsid w:val="00C04A12"/>
    <w:rsid w:val="00C04C2E"/>
    <w:rsid w:val="00C04D0E"/>
    <w:rsid w:val="00C050A2"/>
    <w:rsid w:val="00C05256"/>
    <w:rsid w:val="00C0561B"/>
    <w:rsid w:val="00C05654"/>
    <w:rsid w:val="00C0570D"/>
    <w:rsid w:val="00C05922"/>
    <w:rsid w:val="00C05B3A"/>
    <w:rsid w:val="00C05D58"/>
    <w:rsid w:val="00C05F83"/>
    <w:rsid w:val="00C060F2"/>
    <w:rsid w:val="00C061EF"/>
    <w:rsid w:val="00C063B3"/>
    <w:rsid w:val="00C06572"/>
    <w:rsid w:val="00C068EA"/>
    <w:rsid w:val="00C06D22"/>
    <w:rsid w:val="00C06D84"/>
    <w:rsid w:val="00C06FA0"/>
    <w:rsid w:val="00C07079"/>
    <w:rsid w:val="00C07138"/>
    <w:rsid w:val="00C07157"/>
    <w:rsid w:val="00C071E3"/>
    <w:rsid w:val="00C0748F"/>
    <w:rsid w:val="00C075F6"/>
    <w:rsid w:val="00C076EB"/>
    <w:rsid w:val="00C07A77"/>
    <w:rsid w:val="00C07CAB"/>
    <w:rsid w:val="00C07E15"/>
    <w:rsid w:val="00C101A7"/>
    <w:rsid w:val="00C10B47"/>
    <w:rsid w:val="00C10E36"/>
    <w:rsid w:val="00C1193C"/>
    <w:rsid w:val="00C1197F"/>
    <w:rsid w:val="00C11BCA"/>
    <w:rsid w:val="00C11C23"/>
    <w:rsid w:val="00C11C58"/>
    <w:rsid w:val="00C11CB1"/>
    <w:rsid w:val="00C11E4E"/>
    <w:rsid w:val="00C12294"/>
    <w:rsid w:val="00C125B2"/>
    <w:rsid w:val="00C126BF"/>
    <w:rsid w:val="00C12700"/>
    <w:rsid w:val="00C12EA2"/>
    <w:rsid w:val="00C131A7"/>
    <w:rsid w:val="00C13A8A"/>
    <w:rsid w:val="00C14039"/>
    <w:rsid w:val="00C140AD"/>
    <w:rsid w:val="00C140EA"/>
    <w:rsid w:val="00C1444B"/>
    <w:rsid w:val="00C14974"/>
    <w:rsid w:val="00C14B58"/>
    <w:rsid w:val="00C14C3C"/>
    <w:rsid w:val="00C14CD0"/>
    <w:rsid w:val="00C151D7"/>
    <w:rsid w:val="00C153E2"/>
    <w:rsid w:val="00C15517"/>
    <w:rsid w:val="00C15786"/>
    <w:rsid w:val="00C15813"/>
    <w:rsid w:val="00C159E4"/>
    <w:rsid w:val="00C159F1"/>
    <w:rsid w:val="00C159F8"/>
    <w:rsid w:val="00C15D72"/>
    <w:rsid w:val="00C15DF5"/>
    <w:rsid w:val="00C1607E"/>
    <w:rsid w:val="00C1691C"/>
    <w:rsid w:val="00C16BBB"/>
    <w:rsid w:val="00C16BC2"/>
    <w:rsid w:val="00C17199"/>
    <w:rsid w:val="00C17294"/>
    <w:rsid w:val="00C17346"/>
    <w:rsid w:val="00C17507"/>
    <w:rsid w:val="00C177D8"/>
    <w:rsid w:val="00C178DA"/>
    <w:rsid w:val="00C17E20"/>
    <w:rsid w:val="00C17E45"/>
    <w:rsid w:val="00C2006D"/>
    <w:rsid w:val="00C20188"/>
    <w:rsid w:val="00C20234"/>
    <w:rsid w:val="00C202F4"/>
    <w:rsid w:val="00C20313"/>
    <w:rsid w:val="00C20402"/>
    <w:rsid w:val="00C2041D"/>
    <w:rsid w:val="00C205FF"/>
    <w:rsid w:val="00C207B3"/>
    <w:rsid w:val="00C20B25"/>
    <w:rsid w:val="00C20CF2"/>
    <w:rsid w:val="00C20E14"/>
    <w:rsid w:val="00C212AB"/>
    <w:rsid w:val="00C2136A"/>
    <w:rsid w:val="00C2176E"/>
    <w:rsid w:val="00C218C4"/>
    <w:rsid w:val="00C21A76"/>
    <w:rsid w:val="00C21CF0"/>
    <w:rsid w:val="00C2231C"/>
    <w:rsid w:val="00C22438"/>
    <w:rsid w:val="00C224CF"/>
    <w:rsid w:val="00C227E9"/>
    <w:rsid w:val="00C23016"/>
    <w:rsid w:val="00C23181"/>
    <w:rsid w:val="00C234AF"/>
    <w:rsid w:val="00C23622"/>
    <w:rsid w:val="00C236BA"/>
    <w:rsid w:val="00C236D8"/>
    <w:rsid w:val="00C2378C"/>
    <w:rsid w:val="00C2395E"/>
    <w:rsid w:val="00C23F2F"/>
    <w:rsid w:val="00C2404E"/>
    <w:rsid w:val="00C247FB"/>
    <w:rsid w:val="00C24816"/>
    <w:rsid w:val="00C2496E"/>
    <w:rsid w:val="00C24A6D"/>
    <w:rsid w:val="00C24CDD"/>
    <w:rsid w:val="00C24E62"/>
    <w:rsid w:val="00C2512A"/>
    <w:rsid w:val="00C2571E"/>
    <w:rsid w:val="00C25BA2"/>
    <w:rsid w:val="00C260D3"/>
    <w:rsid w:val="00C26232"/>
    <w:rsid w:val="00C26515"/>
    <w:rsid w:val="00C266E9"/>
    <w:rsid w:val="00C26C87"/>
    <w:rsid w:val="00C26CF8"/>
    <w:rsid w:val="00C26E01"/>
    <w:rsid w:val="00C2710D"/>
    <w:rsid w:val="00C2757B"/>
    <w:rsid w:val="00C275CE"/>
    <w:rsid w:val="00C276ED"/>
    <w:rsid w:val="00C278A4"/>
    <w:rsid w:val="00C278CC"/>
    <w:rsid w:val="00C27B69"/>
    <w:rsid w:val="00C27B75"/>
    <w:rsid w:val="00C27C1A"/>
    <w:rsid w:val="00C27D1E"/>
    <w:rsid w:val="00C27ECF"/>
    <w:rsid w:val="00C27F1A"/>
    <w:rsid w:val="00C30017"/>
    <w:rsid w:val="00C300EE"/>
    <w:rsid w:val="00C30632"/>
    <w:rsid w:val="00C30A45"/>
    <w:rsid w:val="00C30E19"/>
    <w:rsid w:val="00C3139F"/>
    <w:rsid w:val="00C316CA"/>
    <w:rsid w:val="00C31990"/>
    <w:rsid w:val="00C31B5E"/>
    <w:rsid w:val="00C31CAC"/>
    <w:rsid w:val="00C31E4B"/>
    <w:rsid w:val="00C321FF"/>
    <w:rsid w:val="00C325C2"/>
    <w:rsid w:val="00C32AD5"/>
    <w:rsid w:val="00C32B8E"/>
    <w:rsid w:val="00C32DEE"/>
    <w:rsid w:val="00C32E47"/>
    <w:rsid w:val="00C33657"/>
    <w:rsid w:val="00C336E4"/>
    <w:rsid w:val="00C33FC6"/>
    <w:rsid w:val="00C34115"/>
    <w:rsid w:val="00C344C2"/>
    <w:rsid w:val="00C34B33"/>
    <w:rsid w:val="00C34BFF"/>
    <w:rsid w:val="00C34DE1"/>
    <w:rsid w:val="00C34E5F"/>
    <w:rsid w:val="00C3518C"/>
    <w:rsid w:val="00C35351"/>
    <w:rsid w:val="00C354A9"/>
    <w:rsid w:val="00C3571C"/>
    <w:rsid w:val="00C357F4"/>
    <w:rsid w:val="00C35955"/>
    <w:rsid w:val="00C35D2D"/>
    <w:rsid w:val="00C35DEF"/>
    <w:rsid w:val="00C35E5B"/>
    <w:rsid w:val="00C35FA4"/>
    <w:rsid w:val="00C36005"/>
    <w:rsid w:val="00C36052"/>
    <w:rsid w:val="00C364F5"/>
    <w:rsid w:val="00C36538"/>
    <w:rsid w:val="00C36766"/>
    <w:rsid w:val="00C36990"/>
    <w:rsid w:val="00C3702F"/>
    <w:rsid w:val="00C37200"/>
    <w:rsid w:val="00C373AC"/>
    <w:rsid w:val="00C373C2"/>
    <w:rsid w:val="00C37524"/>
    <w:rsid w:val="00C37DC7"/>
    <w:rsid w:val="00C40186"/>
    <w:rsid w:val="00C401BF"/>
    <w:rsid w:val="00C40232"/>
    <w:rsid w:val="00C40419"/>
    <w:rsid w:val="00C4091C"/>
    <w:rsid w:val="00C40D3A"/>
    <w:rsid w:val="00C40D49"/>
    <w:rsid w:val="00C40DB1"/>
    <w:rsid w:val="00C40EC6"/>
    <w:rsid w:val="00C40FA7"/>
    <w:rsid w:val="00C410B9"/>
    <w:rsid w:val="00C4124B"/>
    <w:rsid w:val="00C4148D"/>
    <w:rsid w:val="00C414E9"/>
    <w:rsid w:val="00C41690"/>
    <w:rsid w:val="00C417EC"/>
    <w:rsid w:val="00C4191C"/>
    <w:rsid w:val="00C41BF3"/>
    <w:rsid w:val="00C41C63"/>
    <w:rsid w:val="00C41C84"/>
    <w:rsid w:val="00C41CBF"/>
    <w:rsid w:val="00C41D62"/>
    <w:rsid w:val="00C42A68"/>
    <w:rsid w:val="00C42EB4"/>
    <w:rsid w:val="00C4330A"/>
    <w:rsid w:val="00C43471"/>
    <w:rsid w:val="00C4347D"/>
    <w:rsid w:val="00C4357C"/>
    <w:rsid w:val="00C4363D"/>
    <w:rsid w:val="00C43D05"/>
    <w:rsid w:val="00C43F59"/>
    <w:rsid w:val="00C44315"/>
    <w:rsid w:val="00C44599"/>
    <w:rsid w:val="00C44AA6"/>
    <w:rsid w:val="00C44E9F"/>
    <w:rsid w:val="00C454D5"/>
    <w:rsid w:val="00C455A2"/>
    <w:rsid w:val="00C45709"/>
    <w:rsid w:val="00C45A33"/>
    <w:rsid w:val="00C45CEE"/>
    <w:rsid w:val="00C45DDC"/>
    <w:rsid w:val="00C45E74"/>
    <w:rsid w:val="00C46021"/>
    <w:rsid w:val="00C46535"/>
    <w:rsid w:val="00C466AA"/>
    <w:rsid w:val="00C46866"/>
    <w:rsid w:val="00C46A18"/>
    <w:rsid w:val="00C46AEB"/>
    <w:rsid w:val="00C46C17"/>
    <w:rsid w:val="00C46D9C"/>
    <w:rsid w:val="00C46FE5"/>
    <w:rsid w:val="00C47416"/>
    <w:rsid w:val="00C47464"/>
    <w:rsid w:val="00C474D0"/>
    <w:rsid w:val="00C475CE"/>
    <w:rsid w:val="00C47682"/>
    <w:rsid w:val="00C476C5"/>
    <w:rsid w:val="00C47856"/>
    <w:rsid w:val="00C47A80"/>
    <w:rsid w:val="00C50166"/>
    <w:rsid w:val="00C501C3"/>
    <w:rsid w:val="00C50358"/>
    <w:rsid w:val="00C509A3"/>
    <w:rsid w:val="00C50CF7"/>
    <w:rsid w:val="00C51239"/>
    <w:rsid w:val="00C5140D"/>
    <w:rsid w:val="00C51801"/>
    <w:rsid w:val="00C51A4B"/>
    <w:rsid w:val="00C51BE9"/>
    <w:rsid w:val="00C51CF3"/>
    <w:rsid w:val="00C51D62"/>
    <w:rsid w:val="00C51DAF"/>
    <w:rsid w:val="00C51DED"/>
    <w:rsid w:val="00C51FED"/>
    <w:rsid w:val="00C526A5"/>
    <w:rsid w:val="00C527B5"/>
    <w:rsid w:val="00C52BBE"/>
    <w:rsid w:val="00C5343A"/>
    <w:rsid w:val="00C53457"/>
    <w:rsid w:val="00C53637"/>
    <w:rsid w:val="00C539B6"/>
    <w:rsid w:val="00C53A71"/>
    <w:rsid w:val="00C53AA7"/>
    <w:rsid w:val="00C53B17"/>
    <w:rsid w:val="00C53EBB"/>
    <w:rsid w:val="00C53F0D"/>
    <w:rsid w:val="00C53F25"/>
    <w:rsid w:val="00C53FCE"/>
    <w:rsid w:val="00C54002"/>
    <w:rsid w:val="00C540E3"/>
    <w:rsid w:val="00C540F0"/>
    <w:rsid w:val="00C5425B"/>
    <w:rsid w:val="00C5429B"/>
    <w:rsid w:val="00C544DB"/>
    <w:rsid w:val="00C545B1"/>
    <w:rsid w:val="00C5467B"/>
    <w:rsid w:val="00C5484A"/>
    <w:rsid w:val="00C548EB"/>
    <w:rsid w:val="00C54940"/>
    <w:rsid w:val="00C55375"/>
    <w:rsid w:val="00C55676"/>
    <w:rsid w:val="00C55774"/>
    <w:rsid w:val="00C557EB"/>
    <w:rsid w:val="00C55915"/>
    <w:rsid w:val="00C55A87"/>
    <w:rsid w:val="00C55AE6"/>
    <w:rsid w:val="00C55C2D"/>
    <w:rsid w:val="00C55D5F"/>
    <w:rsid w:val="00C55FBF"/>
    <w:rsid w:val="00C56050"/>
    <w:rsid w:val="00C5633E"/>
    <w:rsid w:val="00C567DC"/>
    <w:rsid w:val="00C56984"/>
    <w:rsid w:val="00C56A3A"/>
    <w:rsid w:val="00C56CD8"/>
    <w:rsid w:val="00C56D96"/>
    <w:rsid w:val="00C56E5E"/>
    <w:rsid w:val="00C573C4"/>
    <w:rsid w:val="00C573C8"/>
    <w:rsid w:val="00C573F6"/>
    <w:rsid w:val="00C57488"/>
    <w:rsid w:val="00C574E8"/>
    <w:rsid w:val="00C5760F"/>
    <w:rsid w:val="00C57735"/>
    <w:rsid w:val="00C57C60"/>
    <w:rsid w:val="00C57E63"/>
    <w:rsid w:val="00C60442"/>
    <w:rsid w:val="00C6092F"/>
    <w:rsid w:val="00C60C18"/>
    <w:rsid w:val="00C60EF0"/>
    <w:rsid w:val="00C61260"/>
    <w:rsid w:val="00C613C8"/>
    <w:rsid w:val="00C61462"/>
    <w:rsid w:val="00C61FAA"/>
    <w:rsid w:val="00C61FBE"/>
    <w:rsid w:val="00C61FDF"/>
    <w:rsid w:val="00C6235B"/>
    <w:rsid w:val="00C624A1"/>
    <w:rsid w:val="00C62757"/>
    <w:rsid w:val="00C62820"/>
    <w:rsid w:val="00C6289B"/>
    <w:rsid w:val="00C62C18"/>
    <w:rsid w:val="00C62CCC"/>
    <w:rsid w:val="00C63257"/>
    <w:rsid w:val="00C63722"/>
    <w:rsid w:val="00C63736"/>
    <w:rsid w:val="00C637B0"/>
    <w:rsid w:val="00C63A0B"/>
    <w:rsid w:val="00C63C0A"/>
    <w:rsid w:val="00C63D00"/>
    <w:rsid w:val="00C63EFC"/>
    <w:rsid w:val="00C63F65"/>
    <w:rsid w:val="00C6407C"/>
    <w:rsid w:val="00C641A1"/>
    <w:rsid w:val="00C6430A"/>
    <w:rsid w:val="00C64328"/>
    <w:rsid w:val="00C64353"/>
    <w:rsid w:val="00C643CD"/>
    <w:rsid w:val="00C64621"/>
    <w:rsid w:val="00C64775"/>
    <w:rsid w:val="00C64E9B"/>
    <w:rsid w:val="00C64FCD"/>
    <w:rsid w:val="00C65938"/>
    <w:rsid w:val="00C65D34"/>
    <w:rsid w:val="00C66068"/>
    <w:rsid w:val="00C661DD"/>
    <w:rsid w:val="00C66480"/>
    <w:rsid w:val="00C66493"/>
    <w:rsid w:val="00C665FA"/>
    <w:rsid w:val="00C66655"/>
    <w:rsid w:val="00C66DA2"/>
    <w:rsid w:val="00C670C9"/>
    <w:rsid w:val="00C672F2"/>
    <w:rsid w:val="00C677C4"/>
    <w:rsid w:val="00C67897"/>
    <w:rsid w:val="00C7032B"/>
    <w:rsid w:val="00C70351"/>
    <w:rsid w:val="00C70502"/>
    <w:rsid w:val="00C70529"/>
    <w:rsid w:val="00C707F6"/>
    <w:rsid w:val="00C70805"/>
    <w:rsid w:val="00C70C1B"/>
    <w:rsid w:val="00C70C3C"/>
    <w:rsid w:val="00C70E3E"/>
    <w:rsid w:val="00C70F0D"/>
    <w:rsid w:val="00C71207"/>
    <w:rsid w:val="00C7127F"/>
    <w:rsid w:val="00C7128F"/>
    <w:rsid w:val="00C714F2"/>
    <w:rsid w:val="00C7168E"/>
    <w:rsid w:val="00C71868"/>
    <w:rsid w:val="00C71B87"/>
    <w:rsid w:val="00C71FC1"/>
    <w:rsid w:val="00C72593"/>
    <w:rsid w:val="00C725FA"/>
    <w:rsid w:val="00C72756"/>
    <w:rsid w:val="00C72806"/>
    <w:rsid w:val="00C72EFB"/>
    <w:rsid w:val="00C72FCE"/>
    <w:rsid w:val="00C72FE8"/>
    <w:rsid w:val="00C73113"/>
    <w:rsid w:val="00C73484"/>
    <w:rsid w:val="00C7356C"/>
    <w:rsid w:val="00C73589"/>
    <w:rsid w:val="00C7383A"/>
    <w:rsid w:val="00C73A21"/>
    <w:rsid w:val="00C73AA0"/>
    <w:rsid w:val="00C73C41"/>
    <w:rsid w:val="00C73E07"/>
    <w:rsid w:val="00C73EC5"/>
    <w:rsid w:val="00C745FF"/>
    <w:rsid w:val="00C7485B"/>
    <w:rsid w:val="00C74B71"/>
    <w:rsid w:val="00C74CCA"/>
    <w:rsid w:val="00C75845"/>
    <w:rsid w:val="00C75B4C"/>
    <w:rsid w:val="00C75B78"/>
    <w:rsid w:val="00C75DA4"/>
    <w:rsid w:val="00C75EED"/>
    <w:rsid w:val="00C76009"/>
    <w:rsid w:val="00C76238"/>
    <w:rsid w:val="00C764DF"/>
    <w:rsid w:val="00C76604"/>
    <w:rsid w:val="00C76634"/>
    <w:rsid w:val="00C767FC"/>
    <w:rsid w:val="00C7689C"/>
    <w:rsid w:val="00C76915"/>
    <w:rsid w:val="00C76AE7"/>
    <w:rsid w:val="00C76AFB"/>
    <w:rsid w:val="00C76BA1"/>
    <w:rsid w:val="00C76BED"/>
    <w:rsid w:val="00C76CD2"/>
    <w:rsid w:val="00C76E96"/>
    <w:rsid w:val="00C77083"/>
    <w:rsid w:val="00C77588"/>
    <w:rsid w:val="00C77589"/>
    <w:rsid w:val="00C776DA"/>
    <w:rsid w:val="00C779D1"/>
    <w:rsid w:val="00C77E4F"/>
    <w:rsid w:val="00C80037"/>
    <w:rsid w:val="00C8017E"/>
    <w:rsid w:val="00C804CB"/>
    <w:rsid w:val="00C80556"/>
    <w:rsid w:val="00C80606"/>
    <w:rsid w:val="00C806AB"/>
    <w:rsid w:val="00C807DB"/>
    <w:rsid w:val="00C80B91"/>
    <w:rsid w:val="00C80C7F"/>
    <w:rsid w:val="00C80E07"/>
    <w:rsid w:val="00C80E58"/>
    <w:rsid w:val="00C81491"/>
    <w:rsid w:val="00C814F9"/>
    <w:rsid w:val="00C8150D"/>
    <w:rsid w:val="00C815E2"/>
    <w:rsid w:val="00C81939"/>
    <w:rsid w:val="00C81AE8"/>
    <w:rsid w:val="00C81FA8"/>
    <w:rsid w:val="00C8220D"/>
    <w:rsid w:val="00C8227B"/>
    <w:rsid w:val="00C82288"/>
    <w:rsid w:val="00C8270F"/>
    <w:rsid w:val="00C82A62"/>
    <w:rsid w:val="00C83307"/>
    <w:rsid w:val="00C8355F"/>
    <w:rsid w:val="00C83834"/>
    <w:rsid w:val="00C8388C"/>
    <w:rsid w:val="00C83BBC"/>
    <w:rsid w:val="00C83DFD"/>
    <w:rsid w:val="00C84031"/>
    <w:rsid w:val="00C84035"/>
    <w:rsid w:val="00C84066"/>
    <w:rsid w:val="00C843CF"/>
    <w:rsid w:val="00C843D3"/>
    <w:rsid w:val="00C8498B"/>
    <w:rsid w:val="00C84F5C"/>
    <w:rsid w:val="00C85024"/>
    <w:rsid w:val="00C85472"/>
    <w:rsid w:val="00C854A4"/>
    <w:rsid w:val="00C854FD"/>
    <w:rsid w:val="00C855C0"/>
    <w:rsid w:val="00C85B3A"/>
    <w:rsid w:val="00C85D79"/>
    <w:rsid w:val="00C85E43"/>
    <w:rsid w:val="00C85E8D"/>
    <w:rsid w:val="00C86587"/>
    <w:rsid w:val="00C868C5"/>
    <w:rsid w:val="00C86910"/>
    <w:rsid w:val="00C869F9"/>
    <w:rsid w:val="00C86B74"/>
    <w:rsid w:val="00C86D3C"/>
    <w:rsid w:val="00C87084"/>
    <w:rsid w:val="00C871F1"/>
    <w:rsid w:val="00C8726F"/>
    <w:rsid w:val="00C8728B"/>
    <w:rsid w:val="00C8741D"/>
    <w:rsid w:val="00C87921"/>
    <w:rsid w:val="00C879D0"/>
    <w:rsid w:val="00C87BCF"/>
    <w:rsid w:val="00C87EBE"/>
    <w:rsid w:val="00C90156"/>
    <w:rsid w:val="00C90888"/>
    <w:rsid w:val="00C90A53"/>
    <w:rsid w:val="00C90C52"/>
    <w:rsid w:val="00C90D1E"/>
    <w:rsid w:val="00C90E80"/>
    <w:rsid w:val="00C910A6"/>
    <w:rsid w:val="00C911D3"/>
    <w:rsid w:val="00C913C7"/>
    <w:rsid w:val="00C9146C"/>
    <w:rsid w:val="00C914C3"/>
    <w:rsid w:val="00C91649"/>
    <w:rsid w:val="00C91705"/>
    <w:rsid w:val="00C9185D"/>
    <w:rsid w:val="00C91944"/>
    <w:rsid w:val="00C91B90"/>
    <w:rsid w:val="00C91E6F"/>
    <w:rsid w:val="00C9205B"/>
    <w:rsid w:val="00C920B5"/>
    <w:rsid w:val="00C921CB"/>
    <w:rsid w:val="00C92425"/>
    <w:rsid w:val="00C927F5"/>
    <w:rsid w:val="00C92914"/>
    <w:rsid w:val="00C92988"/>
    <w:rsid w:val="00C92A49"/>
    <w:rsid w:val="00C92CB2"/>
    <w:rsid w:val="00C92EFD"/>
    <w:rsid w:val="00C9314E"/>
    <w:rsid w:val="00C932B2"/>
    <w:rsid w:val="00C93395"/>
    <w:rsid w:val="00C93463"/>
    <w:rsid w:val="00C935A1"/>
    <w:rsid w:val="00C9383A"/>
    <w:rsid w:val="00C938A1"/>
    <w:rsid w:val="00C938FD"/>
    <w:rsid w:val="00C93989"/>
    <w:rsid w:val="00C93AEA"/>
    <w:rsid w:val="00C93BCF"/>
    <w:rsid w:val="00C93E60"/>
    <w:rsid w:val="00C94049"/>
    <w:rsid w:val="00C94065"/>
    <w:rsid w:val="00C940A2"/>
    <w:rsid w:val="00C9436E"/>
    <w:rsid w:val="00C94540"/>
    <w:rsid w:val="00C94852"/>
    <w:rsid w:val="00C94A00"/>
    <w:rsid w:val="00C94E39"/>
    <w:rsid w:val="00C9548F"/>
    <w:rsid w:val="00C95A0D"/>
    <w:rsid w:val="00C95AD8"/>
    <w:rsid w:val="00C95B1D"/>
    <w:rsid w:val="00C95C7C"/>
    <w:rsid w:val="00C9633C"/>
    <w:rsid w:val="00C96779"/>
    <w:rsid w:val="00C9689E"/>
    <w:rsid w:val="00C96CE0"/>
    <w:rsid w:val="00C972D8"/>
    <w:rsid w:val="00C97837"/>
    <w:rsid w:val="00C979EB"/>
    <w:rsid w:val="00C97C0F"/>
    <w:rsid w:val="00C97D7D"/>
    <w:rsid w:val="00C97F24"/>
    <w:rsid w:val="00C97F7D"/>
    <w:rsid w:val="00CA004E"/>
    <w:rsid w:val="00CA0127"/>
    <w:rsid w:val="00CA028D"/>
    <w:rsid w:val="00CA0419"/>
    <w:rsid w:val="00CA04F0"/>
    <w:rsid w:val="00CA06B7"/>
    <w:rsid w:val="00CA08FA"/>
    <w:rsid w:val="00CA0945"/>
    <w:rsid w:val="00CA0982"/>
    <w:rsid w:val="00CA0AF0"/>
    <w:rsid w:val="00CA0DC9"/>
    <w:rsid w:val="00CA0F89"/>
    <w:rsid w:val="00CA156F"/>
    <w:rsid w:val="00CA16E6"/>
    <w:rsid w:val="00CA1AAC"/>
    <w:rsid w:val="00CA1B60"/>
    <w:rsid w:val="00CA1DCC"/>
    <w:rsid w:val="00CA1E21"/>
    <w:rsid w:val="00CA1F16"/>
    <w:rsid w:val="00CA21DB"/>
    <w:rsid w:val="00CA2270"/>
    <w:rsid w:val="00CA2363"/>
    <w:rsid w:val="00CA24F5"/>
    <w:rsid w:val="00CA2604"/>
    <w:rsid w:val="00CA270A"/>
    <w:rsid w:val="00CA2750"/>
    <w:rsid w:val="00CA27F3"/>
    <w:rsid w:val="00CA284B"/>
    <w:rsid w:val="00CA2909"/>
    <w:rsid w:val="00CA2AEF"/>
    <w:rsid w:val="00CA31B4"/>
    <w:rsid w:val="00CA32CE"/>
    <w:rsid w:val="00CA36A1"/>
    <w:rsid w:val="00CA381F"/>
    <w:rsid w:val="00CA39F5"/>
    <w:rsid w:val="00CA3C09"/>
    <w:rsid w:val="00CA3DA8"/>
    <w:rsid w:val="00CA43E0"/>
    <w:rsid w:val="00CA4480"/>
    <w:rsid w:val="00CA4506"/>
    <w:rsid w:val="00CA4795"/>
    <w:rsid w:val="00CA4826"/>
    <w:rsid w:val="00CA496F"/>
    <w:rsid w:val="00CA4A49"/>
    <w:rsid w:val="00CA4F16"/>
    <w:rsid w:val="00CA501E"/>
    <w:rsid w:val="00CA5034"/>
    <w:rsid w:val="00CA52D5"/>
    <w:rsid w:val="00CA5B43"/>
    <w:rsid w:val="00CA5FE9"/>
    <w:rsid w:val="00CA617A"/>
    <w:rsid w:val="00CA6241"/>
    <w:rsid w:val="00CA65BD"/>
    <w:rsid w:val="00CA661D"/>
    <w:rsid w:val="00CA67F0"/>
    <w:rsid w:val="00CA69E6"/>
    <w:rsid w:val="00CA6B32"/>
    <w:rsid w:val="00CA6B33"/>
    <w:rsid w:val="00CA6BF7"/>
    <w:rsid w:val="00CA6F58"/>
    <w:rsid w:val="00CA6FE1"/>
    <w:rsid w:val="00CA716F"/>
    <w:rsid w:val="00CA7336"/>
    <w:rsid w:val="00CA7618"/>
    <w:rsid w:val="00CA76EA"/>
    <w:rsid w:val="00CA7731"/>
    <w:rsid w:val="00CA7771"/>
    <w:rsid w:val="00CA7832"/>
    <w:rsid w:val="00CA7919"/>
    <w:rsid w:val="00CA7A28"/>
    <w:rsid w:val="00CA7AED"/>
    <w:rsid w:val="00CA7BFC"/>
    <w:rsid w:val="00CA7EFC"/>
    <w:rsid w:val="00CA7F33"/>
    <w:rsid w:val="00CB00D6"/>
    <w:rsid w:val="00CB01AF"/>
    <w:rsid w:val="00CB03C8"/>
    <w:rsid w:val="00CB0418"/>
    <w:rsid w:val="00CB0445"/>
    <w:rsid w:val="00CB0600"/>
    <w:rsid w:val="00CB0676"/>
    <w:rsid w:val="00CB0E23"/>
    <w:rsid w:val="00CB0EE9"/>
    <w:rsid w:val="00CB11F5"/>
    <w:rsid w:val="00CB11FD"/>
    <w:rsid w:val="00CB139A"/>
    <w:rsid w:val="00CB15FC"/>
    <w:rsid w:val="00CB17E1"/>
    <w:rsid w:val="00CB19CC"/>
    <w:rsid w:val="00CB1C87"/>
    <w:rsid w:val="00CB1EF1"/>
    <w:rsid w:val="00CB1F70"/>
    <w:rsid w:val="00CB2294"/>
    <w:rsid w:val="00CB24D5"/>
    <w:rsid w:val="00CB2827"/>
    <w:rsid w:val="00CB2943"/>
    <w:rsid w:val="00CB2E4B"/>
    <w:rsid w:val="00CB2EB5"/>
    <w:rsid w:val="00CB3060"/>
    <w:rsid w:val="00CB30A4"/>
    <w:rsid w:val="00CB3112"/>
    <w:rsid w:val="00CB31BE"/>
    <w:rsid w:val="00CB31E3"/>
    <w:rsid w:val="00CB370D"/>
    <w:rsid w:val="00CB3A19"/>
    <w:rsid w:val="00CB3A20"/>
    <w:rsid w:val="00CB3B58"/>
    <w:rsid w:val="00CB3D72"/>
    <w:rsid w:val="00CB3F34"/>
    <w:rsid w:val="00CB3FE4"/>
    <w:rsid w:val="00CB4498"/>
    <w:rsid w:val="00CB44AD"/>
    <w:rsid w:val="00CB4896"/>
    <w:rsid w:val="00CB49E6"/>
    <w:rsid w:val="00CB4CED"/>
    <w:rsid w:val="00CB505A"/>
    <w:rsid w:val="00CB547A"/>
    <w:rsid w:val="00CB55D7"/>
    <w:rsid w:val="00CB5673"/>
    <w:rsid w:val="00CB5676"/>
    <w:rsid w:val="00CB5714"/>
    <w:rsid w:val="00CB573E"/>
    <w:rsid w:val="00CB597F"/>
    <w:rsid w:val="00CB5C58"/>
    <w:rsid w:val="00CB5CAD"/>
    <w:rsid w:val="00CB5F70"/>
    <w:rsid w:val="00CB60D0"/>
    <w:rsid w:val="00CB614E"/>
    <w:rsid w:val="00CB6337"/>
    <w:rsid w:val="00CB653A"/>
    <w:rsid w:val="00CB6944"/>
    <w:rsid w:val="00CB6991"/>
    <w:rsid w:val="00CB6A9E"/>
    <w:rsid w:val="00CB6AB7"/>
    <w:rsid w:val="00CB6FCD"/>
    <w:rsid w:val="00CB7046"/>
    <w:rsid w:val="00CB70C2"/>
    <w:rsid w:val="00CB73DE"/>
    <w:rsid w:val="00CB7413"/>
    <w:rsid w:val="00CB7669"/>
    <w:rsid w:val="00CB7747"/>
    <w:rsid w:val="00CB7780"/>
    <w:rsid w:val="00CB789A"/>
    <w:rsid w:val="00CB7962"/>
    <w:rsid w:val="00CB7A0B"/>
    <w:rsid w:val="00CB7A28"/>
    <w:rsid w:val="00CB7C6E"/>
    <w:rsid w:val="00CB7D29"/>
    <w:rsid w:val="00CB7EB4"/>
    <w:rsid w:val="00CB7EDF"/>
    <w:rsid w:val="00CB7F3E"/>
    <w:rsid w:val="00CC020F"/>
    <w:rsid w:val="00CC0443"/>
    <w:rsid w:val="00CC04D0"/>
    <w:rsid w:val="00CC05B7"/>
    <w:rsid w:val="00CC0977"/>
    <w:rsid w:val="00CC0D7C"/>
    <w:rsid w:val="00CC0DFA"/>
    <w:rsid w:val="00CC1022"/>
    <w:rsid w:val="00CC106E"/>
    <w:rsid w:val="00CC1362"/>
    <w:rsid w:val="00CC19FC"/>
    <w:rsid w:val="00CC1ED9"/>
    <w:rsid w:val="00CC1F4E"/>
    <w:rsid w:val="00CC204F"/>
    <w:rsid w:val="00CC2110"/>
    <w:rsid w:val="00CC2958"/>
    <w:rsid w:val="00CC2977"/>
    <w:rsid w:val="00CC2998"/>
    <w:rsid w:val="00CC2B27"/>
    <w:rsid w:val="00CC2B7F"/>
    <w:rsid w:val="00CC2E20"/>
    <w:rsid w:val="00CC2E85"/>
    <w:rsid w:val="00CC2F88"/>
    <w:rsid w:val="00CC2FED"/>
    <w:rsid w:val="00CC3322"/>
    <w:rsid w:val="00CC3682"/>
    <w:rsid w:val="00CC37A5"/>
    <w:rsid w:val="00CC3B53"/>
    <w:rsid w:val="00CC3BD7"/>
    <w:rsid w:val="00CC3D3C"/>
    <w:rsid w:val="00CC432A"/>
    <w:rsid w:val="00CC4630"/>
    <w:rsid w:val="00CC468C"/>
    <w:rsid w:val="00CC48E5"/>
    <w:rsid w:val="00CC48F5"/>
    <w:rsid w:val="00CC4945"/>
    <w:rsid w:val="00CC4BF9"/>
    <w:rsid w:val="00CC4D24"/>
    <w:rsid w:val="00CC4D49"/>
    <w:rsid w:val="00CC50EE"/>
    <w:rsid w:val="00CC5382"/>
    <w:rsid w:val="00CC5732"/>
    <w:rsid w:val="00CC589F"/>
    <w:rsid w:val="00CC5B62"/>
    <w:rsid w:val="00CC5ED0"/>
    <w:rsid w:val="00CC621C"/>
    <w:rsid w:val="00CC6284"/>
    <w:rsid w:val="00CC641B"/>
    <w:rsid w:val="00CC66F3"/>
    <w:rsid w:val="00CC684B"/>
    <w:rsid w:val="00CC6A02"/>
    <w:rsid w:val="00CC6D3B"/>
    <w:rsid w:val="00CC72B4"/>
    <w:rsid w:val="00CC76EF"/>
    <w:rsid w:val="00CC7702"/>
    <w:rsid w:val="00CC7813"/>
    <w:rsid w:val="00CC79B8"/>
    <w:rsid w:val="00CD0301"/>
    <w:rsid w:val="00CD0484"/>
    <w:rsid w:val="00CD053B"/>
    <w:rsid w:val="00CD0842"/>
    <w:rsid w:val="00CD0B4D"/>
    <w:rsid w:val="00CD0B9E"/>
    <w:rsid w:val="00CD1434"/>
    <w:rsid w:val="00CD1443"/>
    <w:rsid w:val="00CD153A"/>
    <w:rsid w:val="00CD169C"/>
    <w:rsid w:val="00CD18A7"/>
    <w:rsid w:val="00CD18BE"/>
    <w:rsid w:val="00CD1D17"/>
    <w:rsid w:val="00CD1D9C"/>
    <w:rsid w:val="00CD2125"/>
    <w:rsid w:val="00CD21DB"/>
    <w:rsid w:val="00CD2206"/>
    <w:rsid w:val="00CD24CA"/>
    <w:rsid w:val="00CD2B52"/>
    <w:rsid w:val="00CD2C0C"/>
    <w:rsid w:val="00CD2D5B"/>
    <w:rsid w:val="00CD326A"/>
    <w:rsid w:val="00CD3474"/>
    <w:rsid w:val="00CD36CF"/>
    <w:rsid w:val="00CD397E"/>
    <w:rsid w:val="00CD3A59"/>
    <w:rsid w:val="00CD3ABF"/>
    <w:rsid w:val="00CD3BD1"/>
    <w:rsid w:val="00CD3D86"/>
    <w:rsid w:val="00CD41E4"/>
    <w:rsid w:val="00CD41EA"/>
    <w:rsid w:val="00CD437B"/>
    <w:rsid w:val="00CD4793"/>
    <w:rsid w:val="00CD4D43"/>
    <w:rsid w:val="00CD4DBF"/>
    <w:rsid w:val="00CD5099"/>
    <w:rsid w:val="00CD50D3"/>
    <w:rsid w:val="00CD52D1"/>
    <w:rsid w:val="00CD5467"/>
    <w:rsid w:val="00CD54B6"/>
    <w:rsid w:val="00CD586E"/>
    <w:rsid w:val="00CD5982"/>
    <w:rsid w:val="00CD5FF9"/>
    <w:rsid w:val="00CD5FFB"/>
    <w:rsid w:val="00CD61BE"/>
    <w:rsid w:val="00CD6339"/>
    <w:rsid w:val="00CD6880"/>
    <w:rsid w:val="00CD6B89"/>
    <w:rsid w:val="00CD6BF6"/>
    <w:rsid w:val="00CD6E3D"/>
    <w:rsid w:val="00CD6FE8"/>
    <w:rsid w:val="00CD7173"/>
    <w:rsid w:val="00CD724A"/>
    <w:rsid w:val="00CD7396"/>
    <w:rsid w:val="00CD740F"/>
    <w:rsid w:val="00CD76E6"/>
    <w:rsid w:val="00CD76E9"/>
    <w:rsid w:val="00CD78A3"/>
    <w:rsid w:val="00CE0133"/>
    <w:rsid w:val="00CE05A1"/>
    <w:rsid w:val="00CE09B4"/>
    <w:rsid w:val="00CE0A1F"/>
    <w:rsid w:val="00CE0A6F"/>
    <w:rsid w:val="00CE0B48"/>
    <w:rsid w:val="00CE0B51"/>
    <w:rsid w:val="00CE0BA9"/>
    <w:rsid w:val="00CE0C8B"/>
    <w:rsid w:val="00CE0F89"/>
    <w:rsid w:val="00CE1101"/>
    <w:rsid w:val="00CE11EE"/>
    <w:rsid w:val="00CE142E"/>
    <w:rsid w:val="00CE1631"/>
    <w:rsid w:val="00CE1C25"/>
    <w:rsid w:val="00CE1C90"/>
    <w:rsid w:val="00CE1FAD"/>
    <w:rsid w:val="00CE23FC"/>
    <w:rsid w:val="00CE254F"/>
    <w:rsid w:val="00CE27E7"/>
    <w:rsid w:val="00CE29BA"/>
    <w:rsid w:val="00CE2F2D"/>
    <w:rsid w:val="00CE325D"/>
    <w:rsid w:val="00CE32A3"/>
    <w:rsid w:val="00CE34A3"/>
    <w:rsid w:val="00CE36B3"/>
    <w:rsid w:val="00CE3B86"/>
    <w:rsid w:val="00CE3C28"/>
    <w:rsid w:val="00CE3DFC"/>
    <w:rsid w:val="00CE3EFF"/>
    <w:rsid w:val="00CE3F77"/>
    <w:rsid w:val="00CE3FF4"/>
    <w:rsid w:val="00CE417E"/>
    <w:rsid w:val="00CE4A37"/>
    <w:rsid w:val="00CE4AE2"/>
    <w:rsid w:val="00CE4D4E"/>
    <w:rsid w:val="00CE4E7E"/>
    <w:rsid w:val="00CE52FC"/>
    <w:rsid w:val="00CE5393"/>
    <w:rsid w:val="00CE54D7"/>
    <w:rsid w:val="00CE5534"/>
    <w:rsid w:val="00CE5B68"/>
    <w:rsid w:val="00CE5BBA"/>
    <w:rsid w:val="00CE5EE0"/>
    <w:rsid w:val="00CE612C"/>
    <w:rsid w:val="00CE6194"/>
    <w:rsid w:val="00CE6636"/>
    <w:rsid w:val="00CE6660"/>
    <w:rsid w:val="00CE6974"/>
    <w:rsid w:val="00CE6978"/>
    <w:rsid w:val="00CE6C22"/>
    <w:rsid w:val="00CE6CE1"/>
    <w:rsid w:val="00CE6DA4"/>
    <w:rsid w:val="00CE6FCE"/>
    <w:rsid w:val="00CE71E2"/>
    <w:rsid w:val="00CE71FD"/>
    <w:rsid w:val="00CE7295"/>
    <w:rsid w:val="00CE7431"/>
    <w:rsid w:val="00CE7593"/>
    <w:rsid w:val="00CE7806"/>
    <w:rsid w:val="00CE79DD"/>
    <w:rsid w:val="00CE7D02"/>
    <w:rsid w:val="00CE7DE0"/>
    <w:rsid w:val="00CE7F67"/>
    <w:rsid w:val="00CF010B"/>
    <w:rsid w:val="00CF0126"/>
    <w:rsid w:val="00CF0131"/>
    <w:rsid w:val="00CF019A"/>
    <w:rsid w:val="00CF01A5"/>
    <w:rsid w:val="00CF02DC"/>
    <w:rsid w:val="00CF0391"/>
    <w:rsid w:val="00CF058C"/>
    <w:rsid w:val="00CF08F6"/>
    <w:rsid w:val="00CF0942"/>
    <w:rsid w:val="00CF0F74"/>
    <w:rsid w:val="00CF1315"/>
    <w:rsid w:val="00CF1466"/>
    <w:rsid w:val="00CF1701"/>
    <w:rsid w:val="00CF1995"/>
    <w:rsid w:val="00CF1B27"/>
    <w:rsid w:val="00CF1EAA"/>
    <w:rsid w:val="00CF218A"/>
    <w:rsid w:val="00CF2DCD"/>
    <w:rsid w:val="00CF2F0F"/>
    <w:rsid w:val="00CF2F7A"/>
    <w:rsid w:val="00CF30E2"/>
    <w:rsid w:val="00CF3126"/>
    <w:rsid w:val="00CF32EB"/>
    <w:rsid w:val="00CF348D"/>
    <w:rsid w:val="00CF355D"/>
    <w:rsid w:val="00CF39DF"/>
    <w:rsid w:val="00CF3BEB"/>
    <w:rsid w:val="00CF3CE6"/>
    <w:rsid w:val="00CF3CF0"/>
    <w:rsid w:val="00CF4077"/>
    <w:rsid w:val="00CF4298"/>
    <w:rsid w:val="00CF4464"/>
    <w:rsid w:val="00CF44E3"/>
    <w:rsid w:val="00CF47AD"/>
    <w:rsid w:val="00CF4B9B"/>
    <w:rsid w:val="00CF4CAF"/>
    <w:rsid w:val="00CF4CCB"/>
    <w:rsid w:val="00CF4F3F"/>
    <w:rsid w:val="00CF5496"/>
    <w:rsid w:val="00CF5852"/>
    <w:rsid w:val="00CF5A01"/>
    <w:rsid w:val="00CF5B60"/>
    <w:rsid w:val="00CF652C"/>
    <w:rsid w:val="00CF65DE"/>
    <w:rsid w:val="00CF6663"/>
    <w:rsid w:val="00CF6705"/>
    <w:rsid w:val="00CF682B"/>
    <w:rsid w:val="00CF6895"/>
    <w:rsid w:val="00CF68B0"/>
    <w:rsid w:val="00CF68DB"/>
    <w:rsid w:val="00CF698E"/>
    <w:rsid w:val="00CF714B"/>
    <w:rsid w:val="00CF73E9"/>
    <w:rsid w:val="00CF73F7"/>
    <w:rsid w:val="00CF74CC"/>
    <w:rsid w:val="00CF7733"/>
    <w:rsid w:val="00CF78FD"/>
    <w:rsid w:val="00CF7D4F"/>
    <w:rsid w:val="00CF7EEA"/>
    <w:rsid w:val="00D0038E"/>
    <w:rsid w:val="00D00457"/>
    <w:rsid w:val="00D00514"/>
    <w:rsid w:val="00D0079E"/>
    <w:rsid w:val="00D008D1"/>
    <w:rsid w:val="00D00A20"/>
    <w:rsid w:val="00D00AF2"/>
    <w:rsid w:val="00D00EED"/>
    <w:rsid w:val="00D01090"/>
    <w:rsid w:val="00D014A5"/>
    <w:rsid w:val="00D014BA"/>
    <w:rsid w:val="00D016EE"/>
    <w:rsid w:val="00D017CD"/>
    <w:rsid w:val="00D0190A"/>
    <w:rsid w:val="00D01E15"/>
    <w:rsid w:val="00D01F56"/>
    <w:rsid w:val="00D023E3"/>
    <w:rsid w:val="00D0283E"/>
    <w:rsid w:val="00D02EC0"/>
    <w:rsid w:val="00D03423"/>
    <w:rsid w:val="00D03BA3"/>
    <w:rsid w:val="00D045C7"/>
    <w:rsid w:val="00D04725"/>
    <w:rsid w:val="00D04757"/>
    <w:rsid w:val="00D04800"/>
    <w:rsid w:val="00D04BFC"/>
    <w:rsid w:val="00D04CFB"/>
    <w:rsid w:val="00D04E17"/>
    <w:rsid w:val="00D05134"/>
    <w:rsid w:val="00D05288"/>
    <w:rsid w:val="00D055A5"/>
    <w:rsid w:val="00D05709"/>
    <w:rsid w:val="00D057A2"/>
    <w:rsid w:val="00D05868"/>
    <w:rsid w:val="00D05D99"/>
    <w:rsid w:val="00D0600F"/>
    <w:rsid w:val="00D06071"/>
    <w:rsid w:val="00D0608E"/>
    <w:rsid w:val="00D060DB"/>
    <w:rsid w:val="00D061EA"/>
    <w:rsid w:val="00D062E3"/>
    <w:rsid w:val="00D06316"/>
    <w:rsid w:val="00D06322"/>
    <w:rsid w:val="00D06635"/>
    <w:rsid w:val="00D068A6"/>
    <w:rsid w:val="00D06B57"/>
    <w:rsid w:val="00D06BFE"/>
    <w:rsid w:val="00D06C3A"/>
    <w:rsid w:val="00D06D04"/>
    <w:rsid w:val="00D06F8A"/>
    <w:rsid w:val="00D06F9C"/>
    <w:rsid w:val="00D072A5"/>
    <w:rsid w:val="00D076A6"/>
    <w:rsid w:val="00D07795"/>
    <w:rsid w:val="00D07CCF"/>
    <w:rsid w:val="00D07D9C"/>
    <w:rsid w:val="00D07E37"/>
    <w:rsid w:val="00D07F66"/>
    <w:rsid w:val="00D07FD4"/>
    <w:rsid w:val="00D10052"/>
    <w:rsid w:val="00D10144"/>
    <w:rsid w:val="00D10306"/>
    <w:rsid w:val="00D1054B"/>
    <w:rsid w:val="00D105DC"/>
    <w:rsid w:val="00D106CD"/>
    <w:rsid w:val="00D10794"/>
    <w:rsid w:val="00D10AE8"/>
    <w:rsid w:val="00D10F10"/>
    <w:rsid w:val="00D10FA6"/>
    <w:rsid w:val="00D111DE"/>
    <w:rsid w:val="00D11465"/>
    <w:rsid w:val="00D114F1"/>
    <w:rsid w:val="00D11661"/>
    <w:rsid w:val="00D117D6"/>
    <w:rsid w:val="00D119C5"/>
    <w:rsid w:val="00D11F51"/>
    <w:rsid w:val="00D12253"/>
    <w:rsid w:val="00D1259F"/>
    <w:rsid w:val="00D125DB"/>
    <w:rsid w:val="00D12958"/>
    <w:rsid w:val="00D12B9F"/>
    <w:rsid w:val="00D13052"/>
    <w:rsid w:val="00D1313C"/>
    <w:rsid w:val="00D1313E"/>
    <w:rsid w:val="00D13456"/>
    <w:rsid w:val="00D13701"/>
    <w:rsid w:val="00D13D35"/>
    <w:rsid w:val="00D13D6C"/>
    <w:rsid w:val="00D14203"/>
    <w:rsid w:val="00D1420B"/>
    <w:rsid w:val="00D14816"/>
    <w:rsid w:val="00D149EF"/>
    <w:rsid w:val="00D14A8E"/>
    <w:rsid w:val="00D14ACE"/>
    <w:rsid w:val="00D14DAC"/>
    <w:rsid w:val="00D14EEA"/>
    <w:rsid w:val="00D14FD8"/>
    <w:rsid w:val="00D1514C"/>
    <w:rsid w:val="00D15475"/>
    <w:rsid w:val="00D15A86"/>
    <w:rsid w:val="00D15C23"/>
    <w:rsid w:val="00D1625A"/>
    <w:rsid w:val="00D16271"/>
    <w:rsid w:val="00D16394"/>
    <w:rsid w:val="00D1654D"/>
    <w:rsid w:val="00D165C0"/>
    <w:rsid w:val="00D165E0"/>
    <w:rsid w:val="00D166D5"/>
    <w:rsid w:val="00D167C0"/>
    <w:rsid w:val="00D16B43"/>
    <w:rsid w:val="00D16E01"/>
    <w:rsid w:val="00D17279"/>
    <w:rsid w:val="00D17738"/>
    <w:rsid w:val="00D17A36"/>
    <w:rsid w:val="00D17DDC"/>
    <w:rsid w:val="00D2033D"/>
    <w:rsid w:val="00D203FB"/>
    <w:rsid w:val="00D20599"/>
    <w:rsid w:val="00D20936"/>
    <w:rsid w:val="00D20D84"/>
    <w:rsid w:val="00D20F0F"/>
    <w:rsid w:val="00D21569"/>
    <w:rsid w:val="00D21689"/>
    <w:rsid w:val="00D21AAC"/>
    <w:rsid w:val="00D21AB7"/>
    <w:rsid w:val="00D21DA2"/>
    <w:rsid w:val="00D21E46"/>
    <w:rsid w:val="00D21E81"/>
    <w:rsid w:val="00D22108"/>
    <w:rsid w:val="00D221AE"/>
    <w:rsid w:val="00D2230C"/>
    <w:rsid w:val="00D22366"/>
    <w:rsid w:val="00D2241E"/>
    <w:rsid w:val="00D22D57"/>
    <w:rsid w:val="00D22E22"/>
    <w:rsid w:val="00D23183"/>
    <w:rsid w:val="00D23257"/>
    <w:rsid w:val="00D23429"/>
    <w:rsid w:val="00D236F3"/>
    <w:rsid w:val="00D2379F"/>
    <w:rsid w:val="00D237D1"/>
    <w:rsid w:val="00D23851"/>
    <w:rsid w:val="00D238CD"/>
    <w:rsid w:val="00D24272"/>
    <w:rsid w:val="00D242A8"/>
    <w:rsid w:val="00D24598"/>
    <w:rsid w:val="00D24630"/>
    <w:rsid w:val="00D2473E"/>
    <w:rsid w:val="00D24881"/>
    <w:rsid w:val="00D248B7"/>
    <w:rsid w:val="00D24B46"/>
    <w:rsid w:val="00D24BF3"/>
    <w:rsid w:val="00D24D15"/>
    <w:rsid w:val="00D24F28"/>
    <w:rsid w:val="00D2555A"/>
    <w:rsid w:val="00D25586"/>
    <w:rsid w:val="00D2568D"/>
    <w:rsid w:val="00D25A18"/>
    <w:rsid w:val="00D260A7"/>
    <w:rsid w:val="00D2670D"/>
    <w:rsid w:val="00D26768"/>
    <w:rsid w:val="00D26A42"/>
    <w:rsid w:val="00D26FA8"/>
    <w:rsid w:val="00D27450"/>
    <w:rsid w:val="00D27507"/>
    <w:rsid w:val="00D27517"/>
    <w:rsid w:val="00D27574"/>
    <w:rsid w:val="00D276B1"/>
    <w:rsid w:val="00D27A8C"/>
    <w:rsid w:val="00D27E07"/>
    <w:rsid w:val="00D300C7"/>
    <w:rsid w:val="00D303CF"/>
    <w:rsid w:val="00D304F0"/>
    <w:rsid w:val="00D304F3"/>
    <w:rsid w:val="00D307BC"/>
    <w:rsid w:val="00D30BEC"/>
    <w:rsid w:val="00D30E2E"/>
    <w:rsid w:val="00D30F38"/>
    <w:rsid w:val="00D30F5A"/>
    <w:rsid w:val="00D31074"/>
    <w:rsid w:val="00D313CF"/>
    <w:rsid w:val="00D31973"/>
    <w:rsid w:val="00D31B11"/>
    <w:rsid w:val="00D32132"/>
    <w:rsid w:val="00D32202"/>
    <w:rsid w:val="00D32227"/>
    <w:rsid w:val="00D32286"/>
    <w:rsid w:val="00D32298"/>
    <w:rsid w:val="00D32319"/>
    <w:rsid w:val="00D326AA"/>
    <w:rsid w:val="00D32C87"/>
    <w:rsid w:val="00D33179"/>
    <w:rsid w:val="00D333BF"/>
    <w:rsid w:val="00D333FF"/>
    <w:rsid w:val="00D337C0"/>
    <w:rsid w:val="00D33932"/>
    <w:rsid w:val="00D33961"/>
    <w:rsid w:val="00D33B22"/>
    <w:rsid w:val="00D33CC5"/>
    <w:rsid w:val="00D33D56"/>
    <w:rsid w:val="00D33EE9"/>
    <w:rsid w:val="00D33F42"/>
    <w:rsid w:val="00D340ED"/>
    <w:rsid w:val="00D340F4"/>
    <w:rsid w:val="00D343A6"/>
    <w:rsid w:val="00D344D2"/>
    <w:rsid w:val="00D344D5"/>
    <w:rsid w:val="00D34510"/>
    <w:rsid w:val="00D3487E"/>
    <w:rsid w:val="00D348CC"/>
    <w:rsid w:val="00D34D09"/>
    <w:rsid w:val="00D34D5F"/>
    <w:rsid w:val="00D34FCC"/>
    <w:rsid w:val="00D35382"/>
    <w:rsid w:val="00D35581"/>
    <w:rsid w:val="00D35824"/>
    <w:rsid w:val="00D359B2"/>
    <w:rsid w:val="00D35B4E"/>
    <w:rsid w:val="00D35E52"/>
    <w:rsid w:val="00D35FF5"/>
    <w:rsid w:val="00D36060"/>
    <w:rsid w:val="00D360F3"/>
    <w:rsid w:val="00D361D2"/>
    <w:rsid w:val="00D361D6"/>
    <w:rsid w:val="00D361FF"/>
    <w:rsid w:val="00D36590"/>
    <w:rsid w:val="00D36641"/>
    <w:rsid w:val="00D3665E"/>
    <w:rsid w:val="00D367A1"/>
    <w:rsid w:val="00D36E66"/>
    <w:rsid w:val="00D36F2D"/>
    <w:rsid w:val="00D3773B"/>
    <w:rsid w:val="00D3782C"/>
    <w:rsid w:val="00D3794D"/>
    <w:rsid w:val="00D37C11"/>
    <w:rsid w:val="00D37D2C"/>
    <w:rsid w:val="00D37D3F"/>
    <w:rsid w:val="00D4045A"/>
    <w:rsid w:val="00D4074A"/>
    <w:rsid w:val="00D4112C"/>
    <w:rsid w:val="00D41282"/>
    <w:rsid w:val="00D412A7"/>
    <w:rsid w:val="00D41445"/>
    <w:rsid w:val="00D41AD0"/>
    <w:rsid w:val="00D41C7F"/>
    <w:rsid w:val="00D41D34"/>
    <w:rsid w:val="00D41F1B"/>
    <w:rsid w:val="00D41FC3"/>
    <w:rsid w:val="00D41FF4"/>
    <w:rsid w:val="00D42212"/>
    <w:rsid w:val="00D42315"/>
    <w:rsid w:val="00D42460"/>
    <w:rsid w:val="00D4270D"/>
    <w:rsid w:val="00D429C4"/>
    <w:rsid w:val="00D42A4E"/>
    <w:rsid w:val="00D42B5A"/>
    <w:rsid w:val="00D42D49"/>
    <w:rsid w:val="00D42E75"/>
    <w:rsid w:val="00D43347"/>
    <w:rsid w:val="00D433D7"/>
    <w:rsid w:val="00D4376F"/>
    <w:rsid w:val="00D43853"/>
    <w:rsid w:val="00D43D36"/>
    <w:rsid w:val="00D43D51"/>
    <w:rsid w:val="00D43E9F"/>
    <w:rsid w:val="00D4426B"/>
    <w:rsid w:val="00D44478"/>
    <w:rsid w:val="00D444BC"/>
    <w:rsid w:val="00D44583"/>
    <w:rsid w:val="00D44771"/>
    <w:rsid w:val="00D44A98"/>
    <w:rsid w:val="00D44B2E"/>
    <w:rsid w:val="00D44BA7"/>
    <w:rsid w:val="00D44BF8"/>
    <w:rsid w:val="00D44C7A"/>
    <w:rsid w:val="00D44C82"/>
    <w:rsid w:val="00D44D8E"/>
    <w:rsid w:val="00D44D91"/>
    <w:rsid w:val="00D44FFF"/>
    <w:rsid w:val="00D451A0"/>
    <w:rsid w:val="00D453A3"/>
    <w:rsid w:val="00D455D8"/>
    <w:rsid w:val="00D45A6A"/>
    <w:rsid w:val="00D46005"/>
    <w:rsid w:val="00D46042"/>
    <w:rsid w:val="00D46592"/>
    <w:rsid w:val="00D4696A"/>
    <w:rsid w:val="00D46AEE"/>
    <w:rsid w:val="00D476A4"/>
    <w:rsid w:val="00D479E9"/>
    <w:rsid w:val="00D47D71"/>
    <w:rsid w:val="00D47DF4"/>
    <w:rsid w:val="00D50343"/>
    <w:rsid w:val="00D503C3"/>
    <w:rsid w:val="00D503E5"/>
    <w:rsid w:val="00D50491"/>
    <w:rsid w:val="00D505EB"/>
    <w:rsid w:val="00D50984"/>
    <w:rsid w:val="00D50BD4"/>
    <w:rsid w:val="00D51041"/>
    <w:rsid w:val="00D5131C"/>
    <w:rsid w:val="00D51489"/>
    <w:rsid w:val="00D514F4"/>
    <w:rsid w:val="00D51835"/>
    <w:rsid w:val="00D51940"/>
    <w:rsid w:val="00D51957"/>
    <w:rsid w:val="00D51ADE"/>
    <w:rsid w:val="00D51C4B"/>
    <w:rsid w:val="00D51CAB"/>
    <w:rsid w:val="00D51D2E"/>
    <w:rsid w:val="00D5273D"/>
    <w:rsid w:val="00D52A78"/>
    <w:rsid w:val="00D52AB0"/>
    <w:rsid w:val="00D52CA6"/>
    <w:rsid w:val="00D52CBB"/>
    <w:rsid w:val="00D52CD2"/>
    <w:rsid w:val="00D52DA1"/>
    <w:rsid w:val="00D52F4E"/>
    <w:rsid w:val="00D53241"/>
    <w:rsid w:val="00D532F3"/>
    <w:rsid w:val="00D53300"/>
    <w:rsid w:val="00D53565"/>
    <w:rsid w:val="00D53782"/>
    <w:rsid w:val="00D5396C"/>
    <w:rsid w:val="00D5397D"/>
    <w:rsid w:val="00D53BF5"/>
    <w:rsid w:val="00D53F17"/>
    <w:rsid w:val="00D54102"/>
    <w:rsid w:val="00D5416D"/>
    <w:rsid w:val="00D543FF"/>
    <w:rsid w:val="00D544F3"/>
    <w:rsid w:val="00D5456C"/>
    <w:rsid w:val="00D54A52"/>
    <w:rsid w:val="00D54ADA"/>
    <w:rsid w:val="00D54BA6"/>
    <w:rsid w:val="00D54DC4"/>
    <w:rsid w:val="00D54E7A"/>
    <w:rsid w:val="00D5518A"/>
    <w:rsid w:val="00D553D5"/>
    <w:rsid w:val="00D555B3"/>
    <w:rsid w:val="00D55982"/>
    <w:rsid w:val="00D55AEE"/>
    <w:rsid w:val="00D563FC"/>
    <w:rsid w:val="00D56519"/>
    <w:rsid w:val="00D56540"/>
    <w:rsid w:val="00D56CBE"/>
    <w:rsid w:val="00D57224"/>
    <w:rsid w:val="00D573D8"/>
    <w:rsid w:val="00D5764A"/>
    <w:rsid w:val="00D5766A"/>
    <w:rsid w:val="00D57825"/>
    <w:rsid w:val="00D5783E"/>
    <w:rsid w:val="00D5798A"/>
    <w:rsid w:val="00D57DD5"/>
    <w:rsid w:val="00D57EFB"/>
    <w:rsid w:val="00D60134"/>
    <w:rsid w:val="00D6025A"/>
    <w:rsid w:val="00D604B2"/>
    <w:rsid w:val="00D6080E"/>
    <w:rsid w:val="00D6098C"/>
    <w:rsid w:val="00D60B04"/>
    <w:rsid w:val="00D60BBF"/>
    <w:rsid w:val="00D60DCF"/>
    <w:rsid w:val="00D60E32"/>
    <w:rsid w:val="00D610A1"/>
    <w:rsid w:val="00D61345"/>
    <w:rsid w:val="00D61446"/>
    <w:rsid w:val="00D615DB"/>
    <w:rsid w:val="00D61973"/>
    <w:rsid w:val="00D61AE6"/>
    <w:rsid w:val="00D61E5B"/>
    <w:rsid w:val="00D61E60"/>
    <w:rsid w:val="00D6211D"/>
    <w:rsid w:val="00D621B7"/>
    <w:rsid w:val="00D621C9"/>
    <w:rsid w:val="00D621F0"/>
    <w:rsid w:val="00D624B2"/>
    <w:rsid w:val="00D62955"/>
    <w:rsid w:val="00D62AF1"/>
    <w:rsid w:val="00D62C46"/>
    <w:rsid w:val="00D62DD9"/>
    <w:rsid w:val="00D62ECC"/>
    <w:rsid w:val="00D62FD5"/>
    <w:rsid w:val="00D63088"/>
    <w:rsid w:val="00D6328C"/>
    <w:rsid w:val="00D63666"/>
    <w:rsid w:val="00D638EA"/>
    <w:rsid w:val="00D63AD2"/>
    <w:rsid w:val="00D63CE2"/>
    <w:rsid w:val="00D6405A"/>
    <w:rsid w:val="00D6412F"/>
    <w:rsid w:val="00D642ED"/>
    <w:rsid w:val="00D64301"/>
    <w:rsid w:val="00D644B0"/>
    <w:rsid w:val="00D6465A"/>
    <w:rsid w:val="00D64C6A"/>
    <w:rsid w:val="00D64DC5"/>
    <w:rsid w:val="00D65072"/>
    <w:rsid w:val="00D65154"/>
    <w:rsid w:val="00D65310"/>
    <w:rsid w:val="00D656F4"/>
    <w:rsid w:val="00D6573D"/>
    <w:rsid w:val="00D65748"/>
    <w:rsid w:val="00D6574D"/>
    <w:rsid w:val="00D65A81"/>
    <w:rsid w:val="00D65D01"/>
    <w:rsid w:val="00D65F47"/>
    <w:rsid w:val="00D65FFD"/>
    <w:rsid w:val="00D66E1F"/>
    <w:rsid w:val="00D66F59"/>
    <w:rsid w:val="00D670D2"/>
    <w:rsid w:val="00D671D3"/>
    <w:rsid w:val="00D671EA"/>
    <w:rsid w:val="00D67AB9"/>
    <w:rsid w:val="00D67B94"/>
    <w:rsid w:val="00D67C8F"/>
    <w:rsid w:val="00D67D57"/>
    <w:rsid w:val="00D7016D"/>
    <w:rsid w:val="00D701B0"/>
    <w:rsid w:val="00D70328"/>
    <w:rsid w:val="00D70864"/>
    <w:rsid w:val="00D70B5C"/>
    <w:rsid w:val="00D70B6E"/>
    <w:rsid w:val="00D70C1D"/>
    <w:rsid w:val="00D70DAA"/>
    <w:rsid w:val="00D70F6A"/>
    <w:rsid w:val="00D710DE"/>
    <w:rsid w:val="00D711E3"/>
    <w:rsid w:val="00D71215"/>
    <w:rsid w:val="00D71403"/>
    <w:rsid w:val="00D71B0E"/>
    <w:rsid w:val="00D71B23"/>
    <w:rsid w:val="00D71C42"/>
    <w:rsid w:val="00D71C44"/>
    <w:rsid w:val="00D71C54"/>
    <w:rsid w:val="00D71D7D"/>
    <w:rsid w:val="00D725D6"/>
    <w:rsid w:val="00D7278C"/>
    <w:rsid w:val="00D72D4C"/>
    <w:rsid w:val="00D730E6"/>
    <w:rsid w:val="00D73529"/>
    <w:rsid w:val="00D7368F"/>
    <w:rsid w:val="00D73816"/>
    <w:rsid w:val="00D738BC"/>
    <w:rsid w:val="00D73C20"/>
    <w:rsid w:val="00D73FB2"/>
    <w:rsid w:val="00D74243"/>
    <w:rsid w:val="00D747BD"/>
    <w:rsid w:val="00D74CC3"/>
    <w:rsid w:val="00D74D2D"/>
    <w:rsid w:val="00D74EA1"/>
    <w:rsid w:val="00D7545A"/>
    <w:rsid w:val="00D75512"/>
    <w:rsid w:val="00D759AA"/>
    <w:rsid w:val="00D75A54"/>
    <w:rsid w:val="00D75B68"/>
    <w:rsid w:val="00D75C2C"/>
    <w:rsid w:val="00D75C42"/>
    <w:rsid w:val="00D76034"/>
    <w:rsid w:val="00D76056"/>
    <w:rsid w:val="00D76158"/>
    <w:rsid w:val="00D7624E"/>
    <w:rsid w:val="00D763C4"/>
    <w:rsid w:val="00D7646D"/>
    <w:rsid w:val="00D7670B"/>
    <w:rsid w:val="00D769BB"/>
    <w:rsid w:val="00D769F3"/>
    <w:rsid w:val="00D76A25"/>
    <w:rsid w:val="00D76A69"/>
    <w:rsid w:val="00D76EB8"/>
    <w:rsid w:val="00D774FE"/>
    <w:rsid w:val="00D801F7"/>
    <w:rsid w:val="00D8046E"/>
    <w:rsid w:val="00D804DF"/>
    <w:rsid w:val="00D80756"/>
    <w:rsid w:val="00D80A56"/>
    <w:rsid w:val="00D80CA5"/>
    <w:rsid w:val="00D80DD1"/>
    <w:rsid w:val="00D80FB8"/>
    <w:rsid w:val="00D81018"/>
    <w:rsid w:val="00D810DC"/>
    <w:rsid w:val="00D815BF"/>
    <w:rsid w:val="00D818DD"/>
    <w:rsid w:val="00D81CE2"/>
    <w:rsid w:val="00D81E27"/>
    <w:rsid w:val="00D822BC"/>
    <w:rsid w:val="00D82598"/>
    <w:rsid w:val="00D828A6"/>
    <w:rsid w:val="00D82AA2"/>
    <w:rsid w:val="00D82B19"/>
    <w:rsid w:val="00D82E18"/>
    <w:rsid w:val="00D82EDE"/>
    <w:rsid w:val="00D82EEF"/>
    <w:rsid w:val="00D830BA"/>
    <w:rsid w:val="00D83161"/>
    <w:rsid w:val="00D831CB"/>
    <w:rsid w:val="00D83501"/>
    <w:rsid w:val="00D83689"/>
    <w:rsid w:val="00D837BD"/>
    <w:rsid w:val="00D83838"/>
    <w:rsid w:val="00D83BDB"/>
    <w:rsid w:val="00D83C08"/>
    <w:rsid w:val="00D83C93"/>
    <w:rsid w:val="00D83DE4"/>
    <w:rsid w:val="00D83EF7"/>
    <w:rsid w:val="00D840A1"/>
    <w:rsid w:val="00D84519"/>
    <w:rsid w:val="00D847F0"/>
    <w:rsid w:val="00D8497E"/>
    <w:rsid w:val="00D84C5C"/>
    <w:rsid w:val="00D84C89"/>
    <w:rsid w:val="00D84EE3"/>
    <w:rsid w:val="00D84F46"/>
    <w:rsid w:val="00D854A5"/>
    <w:rsid w:val="00D854CE"/>
    <w:rsid w:val="00D85A28"/>
    <w:rsid w:val="00D85B18"/>
    <w:rsid w:val="00D85BAF"/>
    <w:rsid w:val="00D85CEB"/>
    <w:rsid w:val="00D85E6B"/>
    <w:rsid w:val="00D85F7D"/>
    <w:rsid w:val="00D860F1"/>
    <w:rsid w:val="00D8616D"/>
    <w:rsid w:val="00D86256"/>
    <w:rsid w:val="00D86289"/>
    <w:rsid w:val="00D86527"/>
    <w:rsid w:val="00D8656F"/>
    <w:rsid w:val="00D865BD"/>
    <w:rsid w:val="00D865C9"/>
    <w:rsid w:val="00D86602"/>
    <w:rsid w:val="00D868C7"/>
    <w:rsid w:val="00D86AB3"/>
    <w:rsid w:val="00D86B0A"/>
    <w:rsid w:val="00D86B92"/>
    <w:rsid w:val="00D86BD6"/>
    <w:rsid w:val="00D86C47"/>
    <w:rsid w:val="00D86E96"/>
    <w:rsid w:val="00D86ECD"/>
    <w:rsid w:val="00D870AE"/>
    <w:rsid w:val="00D8733A"/>
    <w:rsid w:val="00D8744C"/>
    <w:rsid w:val="00D876D4"/>
    <w:rsid w:val="00D87734"/>
    <w:rsid w:val="00D877B0"/>
    <w:rsid w:val="00D87C75"/>
    <w:rsid w:val="00D87C89"/>
    <w:rsid w:val="00D87F5E"/>
    <w:rsid w:val="00D901EF"/>
    <w:rsid w:val="00D90393"/>
    <w:rsid w:val="00D905C6"/>
    <w:rsid w:val="00D905F4"/>
    <w:rsid w:val="00D906D6"/>
    <w:rsid w:val="00D90702"/>
    <w:rsid w:val="00D90838"/>
    <w:rsid w:val="00D90ABE"/>
    <w:rsid w:val="00D90F13"/>
    <w:rsid w:val="00D91227"/>
    <w:rsid w:val="00D91389"/>
    <w:rsid w:val="00D9139D"/>
    <w:rsid w:val="00D9165B"/>
    <w:rsid w:val="00D91766"/>
    <w:rsid w:val="00D91CD7"/>
    <w:rsid w:val="00D925C8"/>
    <w:rsid w:val="00D927D8"/>
    <w:rsid w:val="00D92A03"/>
    <w:rsid w:val="00D92BE8"/>
    <w:rsid w:val="00D92E87"/>
    <w:rsid w:val="00D930FF"/>
    <w:rsid w:val="00D93133"/>
    <w:rsid w:val="00D931A1"/>
    <w:rsid w:val="00D933C7"/>
    <w:rsid w:val="00D93539"/>
    <w:rsid w:val="00D9375C"/>
    <w:rsid w:val="00D938F9"/>
    <w:rsid w:val="00D93962"/>
    <w:rsid w:val="00D93AEE"/>
    <w:rsid w:val="00D93DF8"/>
    <w:rsid w:val="00D94159"/>
    <w:rsid w:val="00D94220"/>
    <w:rsid w:val="00D94697"/>
    <w:rsid w:val="00D94742"/>
    <w:rsid w:val="00D94901"/>
    <w:rsid w:val="00D94E03"/>
    <w:rsid w:val="00D94F49"/>
    <w:rsid w:val="00D95154"/>
    <w:rsid w:val="00D95244"/>
    <w:rsid w:val="00D952D4"/>
    <w:rsid w:val="00D954A9"/>
    <w:rsid w:val="00D95B0A"/>
    <w:rsid w:val="00D95B22"/>
    <w:rsid w:val="00D95C6F"/>
    <w:rsid w:val="00D95D95"/>
    <w:rsid w:val="00D95E85"/>
    <w:rsid w:val="00D95FA8"/>
    <w:rsid w:val="00D969BC"/>
    <w:rsid w:val="00D96B2A"/>
    <w:rsid w:val="00D96FBA"/>
    <w:rsid w:val="00D970F8"/>
    <w:rsid w:val="00D97525"/>
    <w:rsid w:val="00D976E0"/>
    <w:rsid w:val="00D978EF"/>
    <w:rsid w:val="00D97930"/>
    <w:rsid w:val="00D97A22"/>
    <w:rsid w:val="00D97A67"/>
    <w:rsid w:val="00D97A74"/>
    <w:rsid w:val="00D97AF7"/>
    <w:rsid w:val="00D97FD4"/>
    <w:rsid w:val="00DA00A0"/>
    <w:rsid w:val="00DA05FF"/>
    <w:rsid w:val="00DA0734"/>
    <w:rsid w:val="00DA07D7"/>
    <w:rsid w:val="00DA09BB"/>
    <w:rsid w:val="00DA0B1C"/>
    <w:rsid w:val="00DA0CBB"/>
    <w:rsid w:val="00DA0CEE"/>
    <w:rsid w:val="00DA0DC3"/>
    <w:rsid w:val="00DA103A"/>
    <w:rsid w:val="00DA143C"/>
    <w:rsid w:val="00DA17AE"/>
    <w:rsid w:val="00DA199D"/>
    <w:rsid w:val="00DA1A9B"/>
    <w:rsid w:val="00DA1AA2"/>
    <w:rsid w:val="00DA1F6F"/>
    <w:rsid w:val="00DA2043"/>
    <w:rsid w:val="00DA20AB"/>
    <w:rsid w:val="00DA20C5"/>
    <w:rsid w:val="00DA212D"/>
    <w:rsid w:val="00DA2148"/>
    <w:rsid w:val="00DA22E9"/>
    <w:rsid w:val="00DA282E"/>
    <w:rsid w:val="00DA283D"/>
    <w:rsid w:val="00DA2D13"/>
    <w:rsid w:val="00DA2FC7"/>
    <w:rsid w:val="00DA385A"/>
    <w:rsid w:val="00DA3902"/>
    <w:rsid w:val="00DA3B08"/>
    <w:rsid w:val="00DA3D53"/>
    <w:rsid w:val="00DA3DAD"/>
    <w:rsid w:val="00DA3F0B"/>
    <w:rsid w:val="00DA3FC5"/>
    <w:rsid w:val="00DA41E8"/>
    <w:rsid w:val="00DA44F8"/>
    <w:rsid w:val="00DA4B2F"/>
    <w:rsid w:val="00DA4B6E"/>
    <w:rsid w:val="00DA4BCF"/>
    <w:rsid w:val="00DA5033"/>
    <w:rsid w:val="00DA51A7"/>
    <w:rsid w:val="00DA5319"/>
    <w:rsid w:val="00DA56A8"/>
    <w:rsid w:val="00DA58C3"/>
    <w:rsid w:val="00DA5927"/>
    <w:rsid w:val="00DA5BB8"/>
    <w:rsid w:val="00DA5F0C"/>
    <w:rsid w:val="00DA5F7F"/>
    <w:rsid w:val="00DA6287"/>
    <w:rsid w:val="00DA6736"/>
    <w:rsid w:val="00DA6CB1"/>
    <w:rsid w:val="00DA6D37"/>
    <w:rsid w:val="00DA6EEC"/>
    <w:rsid w:val="00DA6F0C"/>
    <w:rsid w:val="00DA7049"/>
    <w:rsid w:val="00DA710B"/>
    <w:rsid w:val="00DA7634"/>
    <w:rsid w:val="00DA7DFA"/>
    <w:rsid w:val="00DA7EE0"/>
    <w:rsid w:val="00DB00FA"/>
    <w:rsid w:val="00DB03DB"/>
    <w:rsid w:val="00DB0597"/>
    <w:rsid w:val="00DB05DC"/>
    <w:rsid w:val="00DB0A17"/>
    <w:rsid w:val="00DB0A56"/>
    <w:rsid w:val="00DB0B4F"/>
    <w:rsid w:val="00DB1347"/>
    <w:rsid w:val="00DB153F"/>
    <w:rsid w:val="00DB17D7"/>
    <w:rsid w:val="00DB19D8"/>
    <w:rsid w:val="00DB1B5B"/>
    <w:rsid w:val="00DB1BBB"/>
    <w:rsid w:val="00DB1D52"/>
    <w:rsid w:val="00DB2025"/>
    <w:rsid w:val="00DB2126"/>
    <w:rsid w:val="00DB2395"/>
    <w:rsid w:val="00DB23A2"/>
    <w:rsid w:val="00DB2648"/>
    <w:rsid w:val="00DB2D08"/>
    <w:rsid w:val="00DB2D15"/>
    <w:rsid w:val="00DB2F87"/>
    <w:rsid w:val="00DB3096"/>
    <w:rsid w:val="00DB332F"/>
    <w:rsid w:val="00DB34A7"/>
    <w:rsid w:val="00DB34CF"/>
    <w:rsid w:val="00DB3661"/>
    <w:rsid w:val="00DB3768"/>
    <w:rsid w:val="00DB3776"/>
    <w:rsid w:val="00DB397C"/>
    <w:rsid w:val="00DB40F1"/>
    <w:rsid w:val="00DB41D0"/>
    <w:rsid w:val="00DB4492"/>
    <w:rsid w:val="00DB449B"/>
    <w:rsid w:val="00DB4589"/>
    <w:rsid w:val="00DB4627"/>
    <w:rsid w:val="00DB478B"/>
    <w:rsid w:val="00DB47CB"/>
    <w:rsid w:val="00DB4839"/>
    <w:rsid w:val="00DB4A8B"/>
    <w:rsid w:val="00DB4B2B"/>
    <w:rsid w:val="00DB4C0D"/>
    <w:rsid w:val="00DB4D78"/>
    <w:rsid w:val="00DB4F08"/>
    <w:rsid w:val="00DB5364"/>
    <w:rsid w:val="00DB54CF"/>
    <w:rsid w:val="00DB580C"/>
    <w:rsid w:val="00DB5B42"/>
    <w:rsid w:val="00DB5BBF"/>
    <w:rsid w:val="00DB5E48"/>
    <w:rsid w:val="00DB5E8C"/>
    <w:rsid w:val="00DB648E"/>
    <w:rsid w:val="00DB674C"/>
    <w:rsid w:val="00DB6B63"/>
    <w:rsid w:val="00DB6CE6"/>
    <w:rsid w:val="00DB6D7A"/>
    <w:rsid w:val="00DB6DDD"/>
    <w:rsid w:val="00DB6F47"/>
    <w:rsid w:val="00DB6FA3"/>
    <w:rsid w:val="00DB712D"/>
    <w:rsid w:val="00DB7718"/>
    <w:rsid w:val="00DB78BA"/>
    <w:rsid w:val="00DB7A66"/>
    <w:rsid w:val="00DB7AA4"/>
    <w:rsid w:val="00DB7AED"/>
    <w:rsid w:val="00DB7F24"/>
    <w:rsid w:val="00DB7FE6"/>
    <w:rsid w:val="00DC0338"/>
    <w:rsid w:val="00DC034F"/>
    <w:rsid w:val="00DC03D9"/>
    <w:rsid w:val="00DC0455"/>
    <w:rsid w:val="00DC047B"/>
    <w:rsid w:val="00DC04BC"/>
    <w:rsid w:val="00DC05A6"/>
    <w:rsid w:val="00DC07FC"/>
    <w:rsid w:val="00DC09C1"/>
    <w:rsid w:val="00DC0B26"/>
    <w:rsid w:val="00DC0BA7"/>
    <w:rsid w:val="00DC0D93"/>
    <w:rsid w:val="00DC0DDF"/>
    <w:rsid w:val="00DC101C"/>
    <w:rsid w:val="00DC107A"/>
    <w:rsid w:val="00DC10E8"/>
    <w:rsid w:val="00DC145F"/>
    <w:rsid w:val="00DC16A4"/>
    <w:rsid w:val="00DC1700"/>
    <w:rsid w:val="00DC1A1B"/>
    <w:rsid w:val="00DC1C3D"/>
    <w:rsid w:val="00DC1E73"/>
    <w:rsid w:val="00DC206A"/>
    <w:rsid w:val="00DC20CE"/>
    <w:rsid w:val="00DC21C1"/>
    <w:rsid w:val="00DC2237"/>
    <w:rsid w:val="00DC242A"/>
    <w:rsid w:val="00DC26A6"/>
    <w:rsid w:val="00DC2918"/>
    <w:rsid w:val="00DC2B61"/>
    <w:rsid w:val="00DC2BA3"/>
    <w:rsid w:val="00DC2CDB"/>
    <w:rsid w:val="00DC30A2"/>
    <w:rsid w:val="00DC3192"/>
    <w:rsid w:val="00DC31D4"/>
    <w:rsid w:val="00DC3359"/>
    <w:rsid w:val="00DC387C"/>
    <w:rsid w:val="00DC3BBC"/>
    <w:rsid w:val="00DC3D71"/>
    <w:rsid w:val="00DC411D"/>
    <w:rsid w:val="00DC43EA"/>
    <w:rsid w:val="00DC44FB"/>
    <w:rsid w:val="00DC46B0"/>
    <w:rsid w:val="00DC47F2"/>
    <w:rsid w:val="00DC49BE"/>
    <w:rsid w:val="00DC49CB"/>
    <w:rsid w:val="00DC4A03"/>
    <w:rsid w:val="00DC4A0C"/>
    <w:rsid w:val="00DC4BA4"/>
    <w:rsid w:val="00DC5008"/>
    <w:rsid w:val="00DC5015"/>
    <w:rsid w:val="00DC5066"/>
    <w:rsid w:val="00DC5248"/>
    <w:rsid w:val="00DC52DC"/>
    <w:rsid w:val="00DC536B"/>
    <w:rsid w:val="00DC5CD0"/>
    <w:rsid w:val="00DC6172"/>
    <w:rsid w:val="00DC6205"/>
    <w:rsid w:val="00DC6214"/>
    <w:rsid w:val="00DC659D"/>
    <w:rsid w:val="00DC65D5"/>
    <w:rsid w:val="00DC67C0"/>
    <w:rsid w:val="00DC67EC"/>
    <w:rsid w:val="00DC6925"/>
    <w:rsid w:val="00DC69A8"/>
    <w:rsid w:val="00DC6BF0"/>
    <w:rsid w:val="00DC6C7B"/>
    <w:rsid w:val="00DC6DA0"/>
    <w:rsid w:val="00DC7197"/>
    <w:rsid w:val="00DC7394"/>
    <w:rsid w:val="00DC741D"/>
    <w:rsid w:val="00DC799F"/>
    <w:rsid w:val="00DC7C6D"/>
    <w:rsid w:val="00DC7FCF"/>
    <w:rsid w:val="00DD0142"/>
    <w:rsid w:val="00DD0480"/>
    <w:rsid w:val="00DD0692"/>
    <w:rsid w:val="00DD0E92"/>
    <w:rsid w:val="00DD12F8"/>
    <w:rsid w:val="00DD1317"/>
    <w:rsid w:val="00DD14EE"/>
    <w:rsid w:val="00DD1668"/>
    <w:rsid w:val="00DD1789"/>
    <w:rsid w:val="00DD194D"/>
    <w:rsid w:val="00DD1AEB"/>
    <w:rsid w:val="00DD1B2B"/>
    <w:rsid w:val="00DD1E7D"/>
    <w:rsid w:val="00DD2120"/>
    <w:rsid w:val="00DD233F"/>
    <w:rsid w:val="00DD2408"/>
    <w:rsid w:val="00DD2470"/>
    <w:rsid w:val="00DD2908"/>
    <w:rsid w:val="00DD2A18"/>
    <w:rsid w:val="00DD2C89"/>
    <w:rsid w:val="00DD2F4A"/>
    <w:rsid w:val="00DD32E3"/>
    <w:rsid w:val="00DD34A9"/>
    <w:rsid w:val="00DD38EF"/>
    <w:rsid w:val="00DD3905"/>
    <w:rsid w:val="00DD3BD6"/>
    <w:rsid w:val="00DD3CD2"/>
    <w:rsid w:val="00DD3D38"/>
    <w:rsid w:val="00DD435C"/>
    <w:rsid w:val="00DD4490"/>
    <w:rsid w:val="00DD46C7"/>
    <w:rsid w:val="00DD4873"/>
    <w:rsid w:val="00DD4BDE"/>
    <w:rsid w:val="00DD4C6E"/>
    <w:rsid w:val="00DD4FF3"/>
    <w:rsid w:val="00DD50AE"/>
    <w:rsid w:val="00DD510A"/>
    <w:rsid w:val="00DD54FA"/>
    <w:rsid w:val="00DD562F"/>
    <w:rsid w:val="00DD573B"/>
    <w:rsid w:val="00DD5799"/>
    <w:rsid w:val="00DD57E3"/>
    <w:rsid w:val="00DD58E6"/>
    <w:rsid w:val="00DD5DBD"/>
    <w:rsid w:val="00DD60B8"/>
    <w:rsid w:val="00DD6260"/>
    <w:rsid w:val="00DD6C33"/>
    <w:rsid w:val="00DD746B"/>
    <w:rsid w:val="00DD74BF"/>
    <w:rsid w:val="00DD78DD"/>
    <w:rsid w:val="00DD7DF2"/>
    <w:rsid w:val="00DD7EC4"/>
    <w:rsid w:val="00DE0381"/>
    <w:rsid w:val="00DE04CF"/>
    <w:rsid w:val="00DE054C"/>
    <w:rsid w:val="00DE072E"/>
    <w:rsid w:val="00DE084C"/>
    <w:rsid w:val="00DE0A92"/>
    <w:rsid w:val="00DE0AF6"/>
    <w:rsid w:val="00DE0E38"/>
    <w:rsid w:val="00DE11EB"/>
    <w:rsid w:val="00DE13A8"/>
    <w:rsid w:val="00DE145F"/>
    <w:rsid w:val="00DE157D"/>
    <w:rsid w:val="00DE1615"/>
    <w:rsid w:val="00DE1868"/>
    <w:rsid w:val="00DE2070"/>
    <w:rsid w:val="00DE229B"/>
    <w:rsid w:val="00DE2499"/>
    <w:rsid w:val="00DE26C3"/>
    <w:rsid w:val="00DE26E4"/>
    <w:rsid w:val="00DE294B"/>
    <w:rsid w:val="00DE2D7A"/>
    <w:rsid w:val="00DE2EEA"/>
    <w:rsid w:val="00DE30BE"/>
    <w:rsid w:val="00DE31E5"/>
    <w:rsid w:val="00DE3282"/>
    <w:rsid w:val="00DE35A4"/>
    <w:rsid w:val="00DE377C"/>
    <w:rsid w:val="00DE394C"/>
    <w:rsid w:val="00DE3A60"/>
    <w:rsid w:val="00DE3B99"/>
    <w:rsid w:val="00DE3B9D"/>
    <w:rsid w:val="00DE3E14"/>
    <w:rsid w:val="00DE4070"/>
    <w:rsid w:val="00DE4538"/>
    <w:rsid w:val="00DE47D7"/>
    <w:rsid w:val="00DE498E"/>
    <w:rsid w:val="00DE49BF"/>
    <w:rsid w:val="00DE4A8F"/>
    <w:rsid w:val="00DE4AC7"/>
    <w:rsid w:val="00DE4B15"/>
    <w:rsid w:val="00DE5117"/>
    <w:rsid w:val="00DE51CB"/>
    <w:rsid w:val="00DE5565"/>
    <w:rsid w:val="00DE56BF"/>
    <w:rsid w:val="00DE582E"/>
    <w:rsid w:val="00DE5884"/>
    <w:rsid w:val="00DE58EE"/>
    <w:rsid w:val="00DE5938"/>
    <w:rsid w:val="00DE5DD3"/>
    <w:rsid w:val="00DE6061"/>
    <w:rsid w:val="00DE6232"/>
    <w:rsid w:val="00DE6325"/>
    <w:rsid w:val="00DE638E"/>
    <w:rsid w:val="00DE63A0"/>
    <w:rsid w:val="00DE6923"/>
    <w:rsid w:val="00DE6BE0"/>
    <w:rsid w:val="00DE6D99"/>
    <w:rsid w:val="00DE6E63"/>
    <w:rsid w:val="00DE6E9F"/>
    <w:rsid w:val="00DE6FB3"/>
    <w:rsid w:val="00DE707A"/>
    <w:rsid w:val="00DE70B9"/>
    <w:rsid w:val="00DE7168"/>
    <w:rsid w:val="00DE7244"/>
    <w:rsid w:val="00DE74C2"/>
    <w:rsid w:val="00DE753D"/>
    <w:rsid w:val="00DE75CA"/>
    <w:rsid w:val="00DE7683"/>
    <w:rsid w:val="00DE7AF2"/>
    <w:rsid w:val="00DE7D43"/>
    <w:rsid w:val="00DE7F19"/>
    <w:rsid w:val="00DE7FF0"/>
    <w:rsid w:val="00DF0082"/>
    <w:rsid w:val="00DF0587"/>
    <w:rsid w:val="00DF0653"/>
    <w:rsid w:val="00DF0996"/>
    <w:rsid w:val="00DF09F7"/>
    <w:rsid w:val="00DF0BD4"/>
    <w:rsid w:val="00DF10F1"/>
    <w:rsid w:val="00DF1128"/>
    <w:rsid w:val="00DF1350"/>
    <w:rsid w:val="00DF13E9"/>
    <w:rsid w:val="00DF14CF"/>
    <w:rsid w:val="00DF14EC"/>
    <w:rsid w:val="00DF154D"/>
    <w:rsid w:val="00DF1A1E"/>
    <w:rsid w:val="00DF1B3F"/>
    <w:rsid w:val="00DF1E8F"/>
    <w:rsid w:val="00DF20F3"/>
    <w:rsid w:val="00DF21BC"/>
    <w:rsid w:val="00DF226C"/>
    <w:rsid w:val="00DF26AA"/>
    <w:rsid w:val="00DF27E6"/>
    <w:rsid w:val="00DF2DF4"/>
    <w:rsid w:val="00DF2EEF"/>
    <w:rsid w:val="00DF2F7F"/>
    <w:rsid w:val="00DF3491"/>
    <w:rsid w:val="00DF35B9"/>
    <w:rsid w:val="00DF385D"/>
    <w:rsid w:val="00DF3884"/>
    <w:rsid w:val="00DF3B46"/>
    <w:rsid w:val="00DF3C9C"/>
    <w:rsid w:val="00DF400F"/>
    <w:rsid w:val="00DF4109"/>
    <w:rsid w:val="00DF443D"/>
    <w:rsid w:val="00DF44D2"/>
    <w:rsid w:val="00DF4828"/>
    <w:rsid w:val="00DF48A7"/>
    <w:rsid w:val="00DF4C29"/>
    <w:rsid w:val="00DF4E4F"/>
    <w:rsid w:val="00DF5384"/>
    <w:rsid w:val="00DF53AF"/>
    <w:rsid w:val="00DF53C5"/>
    <w:rsid w:val="00DF5830"/>
    <w:rsid w:val="00DF5947"/>
    <w:rsid w:val="00DF5A7B"/>
    <w:rsid w:val="00DF5AC9"/>
    <w:rsid w:val="00DF5C23"/>
    <w:rsid w:val="00DF5C26"/>
    <w:rsid w:val="00DF5CFA"/>
    <w:rsid w:val="00DF5D6E"/>
    <w:rsid w:val="00DF5F87"/>
    <w:rsid w:val="00DF60C4"/>
    <w:rsid w:val="00DF62C0"/>
    <w:rsid w:val="00DF6331"/>
    <w:rsid w:val="00DF6359"/>
    <w:rsid w:val="00DF640D"/>
    <w:rsid w:val="00DF68F9"/>
    <w:rsid w:val="00DF6A98"/>
    <w:rsid w:val="00DF6AA8"/>
    <w:rsid w:val="00DF6CE6"/>
    <w:rsid w:val="00DF6E63"/>
    <w:rsid w:val="00DF71E1"/>
    <w:rsid w:val="00DF72A5"/>
    <w:rsid w:val="00DF7659"/>
    <w:rsid w:val="00DF78C3"/>
    <w:rsid w:val="00DF79C6"/>
    <w:rsid w:val="00E00051"/>
    <w:rsid w:val="00E001F4"/>
    <w:rsid w:val="00E004F6"/>
    <w:rsid w:val="00E006C9"/>
    <w:rsid w:val="00E00708"/>
    <w:rsid w:val="00E00A43"/>
    <w:rsid w:val="00E00AF2"/>
    <w:rsid w:val="00E00B7C"/>
    <w:rsid w:val="00E00D80"/>
    <w:rsid w:val="00E00DC2"/>
    <w:rsid w:val="00E0129F"/>
    <w:rsid w:val="00E014B7"/>
    <w:rsid w:val="00E01767"/>
    <w:rsid w:val="00E018B4"/>
    <w:rsid w:val="00E018D4"/>
    <w:rsid w:val="00E0191F"/>
    <w:rsid w:val="00E019D7"/>
    <w:rsid w:val="00E01D97"/>
    <w:rsid w:val="00E01ECE"/>
    <w:rsid w:val="00E022B9"/>
    <w:rsid w:val="00E023EB"/>
    <w:rsid w:val="00E0271D"/>
    <w:rsid w:val="00E02AED"/>
    <w:rsid w:val="00E02DCE"/>
    <w:rsid w:val="00E02EEF"/>
    <w:rsid w:val="00E03079"/>
    <w:rsid w:val="00E0308F"/>
    <w:rsid w:val="00E030E7"/>
    <w:rsid w:val="00E030FC"/>
    <w:rsid w:val="00E0342C"/>
    <w:rsid w:val="00E03592"/>
    <w:rsid w:val="00E03722"/>
    <w:rsid w:val="00E037B1"/>
    <w:rsid w:val="00E037C0"/>
    <w:rsid w:val="00E0382C"/>
    <w:rsid w:val="00E03968"/>
    <w:rsid w:val="00E03D71"/>
    <w:rsid w:val="00E03E3B"/>
    <w:rsid w:val="00E03F47"/>
    <w:rsid w:val="00E0412B"/>
    <w:rsid w:val="00E04439"/>
    <w:rsid w:val="00E04555"/>
    <w:rsid w:val="00E0467B"/>
    <w:rsid w:val="00E0482D"/>
    <w:rsid w:val="00E0482F"/>
    <w:rsid w:val="00E04847"/>
    <w:rsid w:val="00E04965"/>
    <w:rsid w:val="00E04C2C"/>
    <w:rsid w:val="00E04DC3"/>
    <w:rsid w:val="00E05304"/>
    <w:rsid w:val="00E05459"/>
    <w:rsid w:val="00E05932"/>
    <w:rsid w:val="00E05C17"/>
    <w:rsid w:val="00E05E0B"/>
    <w:rsid w:val="00E060DA"/>
    <w:rsid w:val="00E061D7"/>
    <w:rsid w:val="00E0628B"/>
    <w:rsid w:val="00E062F3"/>
    <w:rsid w:val="00E0655B"/>
    <w:rsid w:val="00E0662A"/>
    <w:rsid w:val="00E0668D"/>
    <w:rsid w:val="00E066AE"/>
    <w:rsid w:val="00E066C6"/>
    <w:rsid w:val="00E066FC"/>
    <w:rsid w:val="00E067D1"/>
    <w:rsid w:val="00E06B9D"/>
    <w:rsid w:val="00E06C31"/>
    <w:rsid w:val="00E06DA8"/>
    <w:rsid w:val="00E06DCA"/>
    <w:rsid w:val="00E06DEB"/>
    <w:rsid w:val="00E06E32"/>
    <w:rsid w:val="00E06E76"/>
    <w:rsid w:val="00E0701C"/>
    <w:rsid w:val="00E07407"/>
    <w:rsid w:val="00E076DF"/>
    <w:rsid w:val="00E07A05"/>
    <w:rsid w:val="00E07A63"/>
    <w:rsid w:val="00E07DDA"/>
    <w:rsid w:val="00E100C5"/>
    <w:rsid w:val="00E1020A"/>
    <w:rsid w:val="00E102E5"/>
    <w:rsid w:val="00E10DDB"/>
    <w:rsid w:val="00E10E66"/>
    <w:rsid w:val="00E10E76"/>
    <w:rsid w:val="00E10E87"/>
    <w:rsid w:val="00E11245"/>
    <w:rsid w:val="00E115F6"/>
    <w:rsid w:val="00E11BF1"/>
    <w:rsid w:val="00E11D76"/>
    <w:rsid w:val="00E11EE5"/>
    <w:rsid w:val="00E11FAB"/>
    <w:rsid w:val="00E120BE"/>
    <w:rsid w:val="00E12277"/>
    <w:rsid w:val="00E126D8"/>
    <w:rsid w:val="00E1283A"/>
    <w:rsid w:val="00E1285F"/>
    <w:rsid w:val="00E12893"/>
    <w:rsid w:val="00E12A0F"/>
    <w:rsid w:val="00E12D22"/>
    <w:rsid w:val="00E12D7A"/>
    <w:rsid w:val="00E12F59"/>
    <w:rsid w:val="00E12FE9"/>
    <w:rsid w:val="00E13077"/>
    <w:rsid w:val="00E130DB"/>
    <w:rsid w:val="00E1336F"/>
    <w:rsid w:val="00E1346C"/>
    <w:rsid w:val="00E1354C"/>
    <w:rsid w:val="00E137CC"/>
    <w:rsid w:val="00E13914"/>
    <w:rsid w:val="00E13A1B"/>
    <w:rsid w:val="00E142EF"/>
    <w:rsid w:val="00E146BB"/>
    <w:rsid w:val="00E14718"/>
    <w:rsid w:val="00E14807"/>
    <w:rsid w:val="00E1480C"/>
    <w:rsid w:val="00E148C7"/>
    <w:rsid w:val="00E15144"/>
    <w:rsid w:val="00E15272"/>
    <w:rsid w:val="00E1572A"/>
    <w:rsid w:val="00E159B2"/>
    <w:rsid w:val="00E159C8"/>
    <w:rsid w:val="00E159E9"/>
    <w:rsid w:val="00E15B72"/>
    <w:rsid w:val="00E15C59"/>
    <w:rsid w:val="00E15EF2"/>
    <w:rsid w:val="00E1612F"/>
    <w:rsid w:val="00E1648F"/>
    <w:rsid w:val="00E165DB"/>
    <w:rsid w:val="00E16646"/>
    <w:rsid w:val="00E16AB8"/>
    <w:rsid w:val="00E16AEE"/>
    <w:rsid w:val="00E16EDC"/>
    <w:rsid w:val="00E16EE6"/>
    <w:rsid w:val="00E16EFD"/>
    <w:rsid w:val="00E172BD"/>
    <w:rsid w:val="00E173F2"/>
    <w:rsid w:val="00E1751E"/>
    <w:rsid w:val="00E176D6"/>
    <w:rsid w:val="00E17947"/>
    <w:rsid w:val="00E17999"/>
    <w:rsid w:val="00E17C1D"/>
    <w:rsid w:val="00E17C37"/>
    <w:rsid w:val="00E2037B"/>
    <w:rsid w:val="00E20449"/>
    <w:rsid w:val="00E20643"/>
    <w:rsid w:val="00E206A4"/>
    <w:rsid w:val="00E20700"/>
    <w:rsid w:val="00E207FD"/>
    <w:rsid w:val="00E20907"/>
    <w:rsid w:val="00E20BC5"/>
    <w:rsid w:val="00E20C4F"/>
    <w:rsid w:val="00E20C7F"/>
    <w:rsid w:val="00E20E42"/>
    <w:rsid w:val="00E20E88"/>
    <w:rsid w:val="00E20FE1"/>
    <w:rsid w:val="00E2100D"/>
    <w:rsid w:val="00E21033"/>
    <w:rsid w:val="00E21340"/>
    <w:rsid w:val="00E21520"/>
    <w:rsid w:val="00E215E5"/>
    <w:rsid w:val="00E216C0"/>
    <w:rsid w:val="00E21734"/>
    <w:rsid w:val="00E21867"/>
    <w:rsid w:val="00E218D7"/>
    <w:rsid w:val="00E21938"/>
    <w:rsid w:val="00E21B0D"/>
    <w:rsid w:val="00E21D7C"/>
    <w:rsid w:val="00E21F68"/>
    <w:rsid w:val="00E22095"/>
    <w:rsid w:val="00E221ED"/>
    <w:rsid w:val="00E2254E"/>
    <w:rsid w:val="00E2273E"/>
    <w:rsid w:val="00E229EF"/>
    <w:rsid w:val="00E22DF9"/>
    <w:rsid w:val="00E22F4B"/>
    <w:rsid w:val="00E23000"/>
    <w:rsid w:val="00E233DB"/>
    <w:rsid w:val="00E2352C"/>
    <w:rsid w:val="00E23569"/>
    <w:rsid w:val="00E23782"/>
    <w:rsid w:val="00E23C37"/>
    <w:rsid w:val="00E23F60"/>
    <w:rsid w:val="00E24014"/>
    <w:rsid w:val="00E2407A"/>
    <w:rsid w:val="00E244CA"/>
    <w:rsid w:val="00E244E4"/>
    <w:rsid w:val="00E24805"/>
    <w:rsid w:val="00E24831"/>
    <w:rsid w:val="00E24871"/>
    <w:rsid w:val="00E24DF5"/>
    <w:rsid w:val="00E24FE7"/>
    <w:rsid w:val="00E2526F"/>
    <w:rsid w:val="00E252B7"/>
    <w:rsid w:val="00E257C4"/>
    <w:rsid w:val="00E258BE"/>
    <w:rsid w:val="00E25A0A"/>
    <w:rsid w:val="00E25AA6"/>
    <w:rsid w:val="00E2604C"/>
    <w:rsid w:val="00E2624B"/>
    <w:rsid w:val="00E26293"/>
    <w:rsid w:val="00E262AD"/>
    <w:rsid w:val="00E26351"/>
    <w:rsid w:val="00E26673"/>
    <w:rsid w:val="00E2679E"/>
    <w:rsid w:val="00E26992"/>
    <w:rsid w:val="00E2701E"/>
    <w:rsid w:val="00E2723B"/>
    <w:rsid w:val="00E2727C"/>
    <w:rsid w:val="00E27499"/>
    <w:rsid w:val="00E275FA"/>
    <w:rsid w:val="00E27AF8"/>
    <w:rsid w:val="00E27B23"/>
    <w:rsid w:val="00E27BE5"/>
    <w:rsid w:val="00E302DE"/>
    <w:rsid w:val="00E304A3"/>
    <w:rsid w:val="00E304E3"/>
    <w:rsid w:val="00E30609"/>
    <w:rsid w:val="00E30783"/>
    <w:rsid w:val="00E30864"/>
    <w:rsid w:val="00E309CF"/>
    <w:rsid w:val="00E30CEC"/>
    <w:rsid w:val="00E31013"/>
    <w:rsid w:val="00E31148"/>
    <w:rsid w:val="00E3116E"/>
    <w:rsid w:val="00E3127B"/>
    <w:rsid w:val="00E316FF"/>
    <w:rsid w:val="00E31736"/>
    <w:rsid w:val="00E31747"/>
    <w:rsid w:val="00E31896"/>
    <w:rsid w:val="00E318C4"/>
    <w:rsid w:val="00E31B3C"/>
    <w:rsid w:val="00E31D5E"/>
    <w:rsid w:val="00E31D76"/>
    <w:rsid w:val="00E31E31"/>
    <w:rsid w:val="00E31EB1"/>
    <w:rsid w:val="00E31F52"/>
    <w:rsid w:val="00E32025"/>
    <w:rsid w:val="00E32049"/>
    <w:rsid w:val="00E321F9"/>
    <w:rsid w:val="00E32261"/>
    <w:rsid w:val="00E32273"/>
    <w:rsid w:val="00E322A7"/>
    <w:rsid w:val="00E3284C"/>
    <w:rsid w:val="00E3290B"/>
    <w:rsid w:val="00E3298D"/>
    <w:rsid w:val="00E32BC9"/>
    <w:rsid w:val="00E32DDD"/>
    <w:rsid w:val="00E32E4C"/>
    <w:rsid w:val="00E3327C"/>
    <w:rsid w:val="00E332D2"/>
    <w:rsid w:val="00E333F0"/>
    <w:rsid w:val="00E33484"/>
    <w:rsid w:val="00E3377A"/>
    <w:rsid w:val="00E33CB6"/>
    <w:rsid w:val="00E33FD2"/>
    <w:rsid w:val="00E341D2"/>
    <w:rsid w:val="00E342B6"/>
    <w:rsid w:val="00E343CE"/>
    <w:rsid w:val="00E345C0"/>
    <w:rsid w:val="00E345D8"/>
    <w:rsid w:val="00E348ED"/>
    <w:rsid w:val="00E34C07"/>
    <w:rsid w:val="00E34D0C"/>
    <w:rsid w:val="00E34DB8"/>
    <w:rsid w:val="00E34F6D"/>
    <w:rsid w:val="00E35132"/>
    <w:rsid w:val="00E355D8"/>
    <w:rsid w:val="00E35647"/>
    <w:rsid w:val="00E357AF"/>
    <w:rsid w:val="00E35E4E"/>
    <w:rsid w:val="00E35EEC"/>
    <w:rsid w:val="00E3605A"/>
    <w:rsid w:val="00E362A4"/>
    <w:rsid w:val="00E36445"/>
    <w:rsid w:val="00E36960"/>
    <w:rsid w:val="00E36A7E"/>
    <w:rsid w:val="00E36B1A"/>
    <w:rsid w:val="00E36BF2"/>
    <w:rsid w:val="00E3727B"/>
    <w:rsid w:val="00E37422"/>
    <w:rsid w:val="00E375E0"/>
    <w:rsid w:val="00E376C4"/>
    <w:rsid w:val="00E37D73"/>
    <w:rsid w:val="00E40389"/>
    <w:rsid w:val="00E405B1"/>
    <w:rsid w:val="00E405DE"/>
    <w:rsid w:val="00E406B1"/>
    <w:rsid w:val="00E4071A"/>
    <w:rsid w:val="00E40A06"/>
    <w:rsid w:val="00E40C4E"/>
    <w:rsid w:val="00E41220"/>
    <w:rsid w:val="00E413C0"/>
    <w:rsid w:val="00E41603"/>
    <w:rsid w:val="00E4173F"/>
    <w:rsid w:val="00E41918"/>
    <w:rsid w:val="00E41B60"/>
    <w:rsid w:val="00E41C28"/>
    <w:rsid w:val="00E41DFD"/>
    <w:rsid w:val="00E41F05"/>
    <w:rsid w:val="00E41F24"/>
    <w:rsid w:val="00E41FF9"/>
    <w:rsid w:val="00E420EF"/>
    <w:rsid w:val="00E42261"/>
    <w:rsid w:val="00E42541"/>
    <w:rsid w:val="00E4268B"/>
    <w:rsid w:val="00E4280C"/>
    <w:rsid w:val="00E42A75"/>
    <w:rsid w:val="00E42C74"/>
    <w:rsid w:val="00E42CF5"/>
    <w:rsid w:val="00E42D19"/>
    <w:rsid w:val="00E42E36"/>
    <w:rsid w:val="00E430F4"/>
    <w:rsid w:val="00E43464"/>
    <w:rsid w:val="00E4354E"/>
    <w:rsid w:val="00E43624"/>
    <w:rsid w:val="00E436D3"/>
    <w:rsid w:val="00E4373B"/>
    <w:rsid w:val="00E43827"/>
    <w:rsid w:val="00E43A45"/>
    <w:rsid w:val="00E43C1A"/>
    <w:rsid w:val="00E43D89"/>
    <w:rsid w:val="00E43E33"/>
    <w:rsid w:val="00E43EB1"/>
    <w:rsid w:val="00E43ED3"/>
    <w:rsid w:val="00E43FEF"/>
    <w:rsid w:val="00E440F4"/>
    <w:rsid w:val="00E4429C"/>
    <w:rsid w:val="00E44904"/>
    <w:rsid w:val="00E44A53"/>
    <w:rsid w:val="00E44D0A"/>
    <w:rsid w:val="00E450BD"/>
    <w:rsid w:val="00E450DB"/>
    <w:rsid w:val="00E45273"/>
    <w:rsid w:val="00E4549B"/>
    <w:rsid w:val="00E456C0"/>
    <w:rsid w:val="00E456DF"/>
    <w:rsid w:val="00E45816"/>
    <w:rsid w:val="00E45AF2"/>
    <w:rsid w:val="00E45B56"/>
    <w:rsid w:val="00E45D2F"/>
    <w:rsid w:val="00E45F4A"/>
    <w:rsid w:val="00E46058"/>
    <w:rsid w:val="00E46504"/>
    <w:rsid w:val="00E465C5"/>
    <w:rsid w:val="00E469A5"/>
    <w:rsid w:val="00E46BB8"/>
    <w:rsid w:val="00E46C85"/>
    <w:rsid w:val="00E46D9D"/>
    <w:rsid w:val="00E47587"/>
    <w:rsid w:val="00E47632"/>
    <w:rsid w:val="00E47A9E"/>
    <w:rsid w:val="00E47DA8"/>
    <w:rsid w:val="00E47DE1"/>
    <w:rsid w:val="00E47FA5"/>
    <w:rsid w:val="00E47FB6"/>
    <w:rsid w:val="00E50097"/>
    <w:rsid w:val="00E501DD"/>
    <w:rsid w:val="00E50607"/>
    <w:rsid w:val="00E50926"/>
    <w:rsid w:val="00E509A8"/>
    <w:rsid w:val="00E50E15"/>
    <w:rsid w:val="00E50EB2"/>
    <w:rsid w:val="00E50F15"/>
    <w:rsid w:val="00E50F79"/>
    <w:rsid w:val="00E50FD8"/>
    <w:rsid w:val="00E51099"/>
    <w:rsid w:val="00E51198"/>
    <w:rsid w:val="00E51685"/>
    <w:rsid w:val="00E51817"/>
    <w:rsid w:val="00E518AF"/>
    <w:rsid w:val="00E5190A"/>
    <w:rsid w:val="00E51D47"/>
    <w:rsid w:val="00E51E28"/>
    <w:rsid w:val="00E51F79"/>
    <w:rsid w:val="00E51F89"/>
    <w:rsid w:val="00E51FC2"/>
    <w:rsid w:val="00E52636"/>
    <w:rsid w:val="00E52AFB"/>
    <w:rsid w:val="00E52C40"/>
    <w:rsid w:val="00E52F13"/>
    <w:rsid w:val="00E52FE5"/>
    <w:rsid w:val="00E53191"/>
    <w:rsid w:val="00E533A0"/>
    <w:rsid w:val="00E534FA"/>
    <w:rsid w:val="00E5384D"/>
    <w:rsid w:val="00E53988"/>
    <w:rsid w:val="00E53A7F"/>
    <w:rsid w:val="00E53AF0"/>
    <w:rsid w:val="00E53C4D"/>
    <w:rsid w:val="00E53F65"/>
    <w:rsid w:val="00E53FC1"/>
    <w:rsid w:val="00E5400F"/>
    <w:rsid w:val="00E54299"/>
    <w:rsid w:val="00E542F7"/>
    <w:rsid w:val="00E5443E"/>
    <w:rsid w:val="00E547BC"/>
    <w:rsid w:val="00E548D6"/>
    <w:rsid w:val="00E5496B"/>
    <w:rsid w:val="00E54B2A"/>
    <w:rsid w:val="00E54B49"/>
    <w:rsid w:val="00E54FCD"/>
    <w:rsid w:val="00E5545E"/>
    <w:rsid w:val="00E55500"/>
    <w:rsid w:val="00E55648"/>
    <w:rsid w:val="00E5586E"/>
    <w:rsid w:val="00E56028"/>
    <w:rsid w:val="00E560BD"/>
    <w:rsid w:val="00E56182"/>
    <w:rsid w:val="00E562C4"/>
    <w:rsid w:val="00E56378"/>
    <w:rsid w:val="00E56525"/>
    <w:rsid w:val="00E566ED"/>
    <w:rsid w:val="00E56718"/>
    <w:rsid w:val="00E56993"/>
    <w:rsid w:val="00E56AF1"/>
    <w:rsid w:val="00E56B12"/>
    <w:rsid w:val="00E56BCF"/>
    <w:rsid w:val="00E56C83"/>
    <w:rsid w:val="00E56DAA"/>
    <w:rsid w:val="00E5733F"/>
    <w:rsid w:val="00E573E8"/>
    <w:rsid w:val="00E576F4"/>
    <w:rsid w:val="00E57866"/>
    <w:rsid w:val="00E57944"/>
    <w:rsid w:val="00E57B5F"/>
    <w:rsid w:val="00E57C84"/>
    <w:rsid w:val="00E57DDE"/>
    <w:rsid w:val="00E57E7E"/>
    <w:rsid w:val="00E57FC5"/>
    <w:rsid w:val="00E608BE"/>
    <w:rsid w:val="00E60B42"/>
    <w:rsid w:val="00E60E2C"/>
    <w:rsid w:val="00E60F67"/>
    <w:rsid w:val="00E6115E"/>
    <w:rsid w:val="00E617AF"/>
    <w:rsid w:val="00E61BC9"/>
    <w:rsid w:val="00E6216C"/>
    <w:rsid w:val="00E62210"/>
    <w:rsid w:val="00E624A9"/>
    <w:rsid w:val="00E62690"/>
    <w:rsid w:val="00E62C8B"/>
    <w:rsid w:val="00E62DC0"/>
    <w:rsid w:val="00E62FE2"/>
    <w:rsid w:val="00E63074"/>
    <w:rsid w:val="00E6310A"/>
    <w:rsid w:val="00E6324C"/>
    <w:rsid w:val="00E63298"/>
    <w:rsid w:val="00E634A3"/>
    <w:rsid w:val="00E6395F"/>
    <w:rsid w:val="00E63C98"/>
    <w:rsid w:val="00E63D28"/>
    <w:rsid w:val="00E63F08"/>
    <w:rsid w:val="00E63F47"/>
    <w:rsid w:val="00E64184"/>
    <w:rsid w:val="00E643E4"/>
    <w:rsid w:val="00E64556"/>
    <w:rsid w:val="00E648AB"/>
    <w:rsid w:val="00E648E8"/>
    <w:rsid w:val="00E64943"/>
    <w:rsid w:val="00E64C79"/>
    <w:rsid w:val="00E64D34"/>
    <w:rsid w:val="00E64E85"/>
    <w:rsid w:val="00E65618"/>
    <w:rsid w:val="00E658D9"/>
    <w:rsid w:val="00E65990"/>
    <w:rsid w:val="00E659E7"/>
    <w:rsid w:val="00E65AC0"/>
    <w:rsid w:val="00E65B81"/>
    <w:rsid w:val="00E66438"/>
    <w:rsid w:val="00E666F0"/>
    <w:rsid w:val="00E66819"/>
    <w:rsid w:val="00E66857"/>
    <w:rsid w:val="00E66A39"/>
    <w:rsid w:val="00E66E74"/>
    <w:rsid w:val="00E66E9B"/>
    <w:rsid w:val="00E67364"/>
    <w:rsid w:val="00E67483"/>
    <w:rsid w:val="00E679F5"/>
    <w:rsid w:val="00E67DFE"/>
    <w:rsid w:val="00E70423"/>
    <w:rsid w:val="00E7095E"/>
    <w:rsid w:val="00E70AAD"/>
    <w:rsid w:val="00E70B91"/>
    <w:rsid w:val="00E70D73"/>
    <w:rsid w:val="00E70D9B"/>
    <w:rsid w:val="00E70E64"/>
    <w:rsid w:val="00E71AF4"/>
    <w:rsid w:val="00E721D7"/>
    <w:rsid w:val="00E72550"/>
    <w:rsid w:val="00E72590"/>
    <w:rsid w:val="00E726CC"/>
    <w:rsid w:val="00E72877"/>
    <w:rsid w:val="00E72949"/>
    <w:rsid w:val="00E72B83"/>
    <w:rsid w:val="00E72D14"/>
    <w:rsid w:val="00E72E56"/>
    <w:rsid w:val="00E7344D"/>
    <w:rsid w:val="00E73689"/>
    <w:rsid w:val="00E73DA6"/>
    <w:rsid w:val="00E73DCA"/>
    <w:rsid w:val="00E740C5"/>
    <w:rsid w:val="00E740DE"/>
    <w:rsid w:val="00E74180"/>
    <w:rsid w:val="00E741EB"/>
    <w:rsid w:val="00E74368"/>
    <w:rsid w:val="00E74457"/>
    <w:rsid w:val="00E74489"/>
    <w:rsid w:val="00E74507"/>
    <w:rsid w:val="00E74582"/>
    <w:rsid w:val="00E7461F"/>
    <w:rsid w:val="00E7478B"/>
    <w:rsid w:val="00E74876"/>
    <w:rsid w:val="00E74945"/>
    <w:rsid w:val="00E74AB3"/>
    <w:rsid w:val="00E74EE3"/>
    <w:rsid w:val="00E753C7"/>
    <w:rsid w:val="00E753C8"/>
    <w:rsid w:val="00E75452"/>
    <w:rsid w:val="00E756F3"/>
    <w:rsid w:val="00E75A8C"/>
    <w:rsid w:val="00E75AED"/>
    <w:rsid w:val="00E75AFE"/>
    <w:rsid w:val="00E75B2A"/>
    <w:rsid w:val="00E75CCF"/>
    <w:rsid w:val="00E76192"/>
    <w:rsid w:val="00E7623F"/>
    <w:rsid w:val="00E76346"/>
    <w:rsid w:val="00E763F7"/>
    <w:rsid w:val="00E76480"/>
    <w:rsid w:val="00E764DF"/>
    <w:rsid w:val="00E7653A"/>
    <w:rsid w:val="00E76647"/>
    <w:rsid w:val="00E76A06"/>
    <w:rsid w:val="00E76AB6"/>
    <w:rsid w:val="00E76B98"/>
    <w:rsid w:val="00E76E1D"/>
    <w:rsid w:val="00E76F5D"/>
    <w:rsid w:val="00E771B9"/>
    <w:rsid w:val="00E7743D"/>
    <w:rsid w:val="00E777A7"/>
    <w:rsid w:val="00E77A21"/>
    <w:rsid w:val="00E77E7C"/>
    <w:rsid w:val="00E8024A"/>
    <w:rsid w:val="00E8051A"/>
    <w:rsid w:val="00E8054B"/>
    <w:rsid w:val="00E8077B"/>
    <w:rsid w:val="00E80844"/>
    <w:rsid w:val="00E8086C"/>
    <w:rsid w:val="00E80AFF"/>
    <w:rsid w:val="00E80B16"/>
    <w:rsid w:val="00E80F08"/>
    <w:rsid w:val="00E80F67"/>
    <w:rsid w:val="00E811F4"/>
    <w:rsid w:val="00E812B1"/>
    <w:rsid w:val="00E812CA"/>
    <w:rsid w:val="00E81672"/>
    <w:rsid w:val="00E81736"/>
    <w:rsid w:val="00E818BE"/>
    <w:rsid w:val="00E81980"/>
    <w:rsid w:val="00E81B18"/>
    <w:rsid w:val="00E823D1"/>
    <w:rsid w:val="00E8253B"/>
    <w:rsid w:val="00E82CE8"/>
    <w:rsid w:val="00E82D7F"/>
    <w:rsid w:val="00E82DC8"/>
    <w:rsid w:val="00E82FB3"/>
    <w:rsid w:val="00E82FB6"/>
    <w:rsid w:val="00E830B3"/>
    <w:rsid w:val="00E83759"/>
    <w:rsid w:val="00E83935"/>
    <w:rsid w:val="00E839E4"/>
    <w:rsid w:val="00E839F4"/>
    <w:rsid w:val="00E83A1B"/>
    <w:rsid w:val="00E83B19"/>
    <w:rsid w:val="00E83B67"/>
    <w:rsid w:val="00E83FEC"/>
    <w:rsid w:val="00E8465A"/>
    <w:rsid w:val="00E85016"/>
    <w:rsid w:val="00E85078"/>
    <w:rsid w:val="00E8511E"/>
    <w:rsid w:val="00E85249"/>
    <w:rsid w:val="00E856E6"/>
    <w:rsid w:val="00E85C81"/>
    <w:rsid w:val="00E85C82"/>
    <w:rsid w:val="00E85EB4"/>
    <w:rsid w:val="00E85F3B"/>
    <w:rsid w:val="00E85F96"/>
    <w:rsid w:val="00E86002"/>
    <w:rsid w:val="00E8609F"/>
    <w:rsid w:val="00E861FF"/>
    <w:rsid w:val="00E86389"/>
    <w:rsid w:val="00E863AC"/>
    <w:rsid w:val="00E866B2"/>
    <w:rsid w:val="00E866E4"/>
    <w:rsid w:val="00E8676F"/>
    <w:rsid w:val="00E86A24"/>
    <w:rsid w:val="00E86A56"/>
    <w:rsid w:val="00E86BEB"/>
    <w:rsid w:val="00E86C3C"/>
    <w:rsid w:val="00E86D0B"/>
    <w:rsid w:val="00E86DD3"/>
    <w:rsid w:val="00E86F65"/>
    <w:rsid w:val="00E87404"/>
    <w:rsid w:val="00E8745D"/>
    <w:rsid w:val="00E8757B"/>
    <w:rsid w:val="00E87650"/>
    <w:rsid w:val="00E8766C"/>
    <w:rsid w:val="00E876D0"/>
    <w:rsid w:val="00E876F8"/>
    <w:rsid w:val="00E87751"/>
    <w:rsid w:val="00E879FA"/>
    <w:rsid w:val="00E87A3C"/>
    <w:rsid w:val="00E90051"/>
    <w:rsid w:val="00E90316"/>
    <w:rsid w:val="00E903B9"/>
    <w:rsid w:val="00E90717"/>
    <w:rsid w:val="00E9076A"/>
    <w:rsid w:val="00E9079D"/>
    <w:rsid w:val="00E90837"/>
    <w:rsid w:val="00E90A21"/>
    <w:rsid w:val="00E90CBB"/>
    <w:rsid w:val="00E90D1D"/>
    <w:rsid w:val="00E91105"/>
    <w:rsid w:val="00E9113E"/>
    <w:rsid w:val="00E91C57"/>
    <w:rsid w:val="00E91D8C"/>
    <w:rsid w:val="00E9215E"/>
    <w:rsid w:val="00E92389"/>
    <w:rsid w:val="00E92515"/>
    <w:rsid w:val="00E92539"/>
    <w:rsid w:val="00E92629"/>
    <w:rsid w:val="00E9271B"/>
    <w:rsid w:val="00E927AF"/>
    <w:rsid w:val="00E92CA0"/>
    <w:rsid w:val="00E92F6E"/>
    <w:rsid w:val="00E92FFF"/>
    <w:rsid w:val="00E93038"/>
    <w:rsid w:val="00E93359"/>
    <w:rsid w:val="00E933F6"/>
    <w:rsid w:val="00E934D2"/>
    <w:rsid w:val="00E9388B"/>
    <w:rsid w:val="00E93B8B"/>
    <w:rsid w:val="00E93C14"/>
    <w:rsid w:val="00E93CE5"/>
    <w:rsid w:val="00E93E65"/>
    <w:rsid w:val="00E93F60"/>
    <w:rsid w:val="00E9413D"/>
    <w:rsid w:val="00E94189"/>
    <w:rsid w:val="00E945EF"/>
    <w:rsid w:val="00E949BA"/>
    <w:rsid w:val="00E94E14"/>
    <w:rsid w:val="00E94EBC"/>
    <w:rsid w:val="00E94F44"/>
    <w:rsid w:val="00E94F53"/>
    <w:rsid w:val="00E950E3"/>
    <w:rsid w:val="00E95479"/>
    <w:rsid w:val="00E9559A"/>
    <w:rsid w:val="00E9566B"/>
    <w:rsid w:val="00E957DF"/>
    <w:rsid w:val="00E958CE"/>
    <w:rsid w:val="00E95BEB"/>
    <w:rsid w:val="00E95E7C"/>
    <w:rsid w:val="00E961C9"/>
    <w:rsid w:val="00E963C5"/>
    <w:rsid w:val="00E96568"/>
    <w:rsid w:val="00E9663F"/>
    <w:rsid w:val="00E96BFD"/>
    <w:rsid w:val="00E97106"/>
    <w:rsid w:val="00E9718C"/>
    <w:rsid w:val="00E971A2"/>
    <w:rsid w:val="00E9768C"/>
    <w:rsid w:val="00E97819"/>
    <w:rsid w:val="00E978BF"/>
    <w:rsid w:val="00E978DD"/>
    <w:rsid w:val="00E97966"/>
    <w:rsid w:val="00E97C4B"/>
    <w:rsid w:val="00E97F7A"/>
    <w:rsid w:val="00EA02C5"/>
    <w:rsid w:val="00EA0316"/>
    <w:rsid w:val="00EA0496"/>
    <w:rsid w:val="00EA0594"/>
    <w:rsid w:val="00EA07C6"/>
    <w:rsid w:val="00EA08A1"/>
    <w:rsid w:val="00EA0C81"/>
    <w:rsid w:val="00EA0D23"/>
    <w:rsid w:val="00EA1142"/>
    <w:rsid w:val="00EA1462"/>
    <w:rsid w:val="00EA14CF"/>
    <w:rsid w:val="00EA150F"/>
    <w:rsid w:val="00EA1744"/>
    <w:rsid w:val="00EA1801"/>
    <w:rsid w:val="00EA1844"/>
    <w:rsid w:val="00EA1A09"/>
    <w:rsid w:val="00EA1AB7"/>
    <w:rsid w:val="00EA1BC1"/>
    <w:rsid w:val="00EA1F15"/>
    <w:rsid w:val="00EA215F"/>
    <w:rsid w:val="00EA2248"/>
    <w:rsid w:val="00EA2589"/>
    <w:rsid w:val="00EA25AE"/>
    <w:rsid w:val="00EA26AC"/>
    <w:rsid w:val="00EA270C"/>
    <w:rsid w:val="00EA2C1B"/>
    <w:rsid w:val="00EA2C6D"/>
    <w:rsid w:val="00EA2E4A"/>
    <w:rsid w:val="00EA2EA2"/>
    <w:rsid w:val="00EA32E9"/>
    <w:rsid w:val="00EA3475"/>
    <w:rsid w:val="00EA365D"/>
    <w:rsid w:val="00EA3EE2"/>
    <w:rsid w:val="00EA3FC0"/>
    <w:rsid w:val="00EA412C"/>
    <w:rsid w:val="00EA433C"/>
    <w:rsid w:val="00EA4615"/>
    <w:rsid w:val="00EA499B"/>
    <w:rsid w:val="00EA4A56"/>
    <w:rsid w:val="00EA4B53"/>
    <w:rsid w:val="00EA4D06"/>
    <w:rsid w:val="00EA4D3F"/>
    <w:rsid w:val="00EA4FBE"/>
    <w:rsid w:val="00EA5215"/>
    <w:rsid w:val="00EA551F"/>
    <w:rsid w:val="00EA552E"/>
    <w:rsid w:val="00EA575B"/>
    <w:rsid w:val="00EA59CC"/>
    <w:rsid w:val="00EA5C1E"/>
    <w:rsid w:val="00EA5C48"/>
    <w:rsid w:val="00EA5EAF"/>
    <w:rsid w:val="00EA5ED1"/>
    <w:rsid w:val="00EA61C3"/>
    <w:rsid w:val="00EA6250"/>
    <w:rsid w:val="00EA629E"/>
    <w:rsid w:val="00EA6A51"/>
    <w:rsid w:val="00EA6B9A"/>
    <w:rsid w:val="00EA6EC6"/>
    <w:rsid w:val="00EA7353"/>
    <w:rsid w:val="00EA764D"/>
    <w:rsid w:val="00EA769C"/>
    <w:rsid w:val="00EA79CF"/>
    <w:rsid w:val="00EA7B3D"/>
    <w:rsid w:val="00EA7E9C"/>
    <w:rsid w:val="00EA7EB6"/>
    <w:rsid w:val="00EB0285"/>
    <w:rsid w:val="00EB02B2"/>
    <w:rsid w:val="00EB03AD"/>
    <w:rsid w:val="00EB05CD"/>
    <w:rsid w:val="00EB066C"/>
    <w:rsid w:val="00EB07E8"/>
    <w:rsid w:val="00EB08C8"/>
    <w:rsid w:val="00EB0C7F"/>
    <w:rsid w:val="00EB1275"/>
    <w:rsid w:val="00EB12C6"/>
    <w:rsid w:val="00EB142E"/>
    <w:rsid w:val="00EB1A17"/>
    <w:rsid w:val="00EB1DC4"/>
    <w:rsid w:val="00EB2553"/>
    <w:rsid w:val="00EB2589"/>
    <w:rsid w:val="00EB27DF"/>
    <w:rsid w:val="00EB283D"/>
    <w:rsid w:val="00EB2A5E"/>
    <w:rsid w:val="00EB2B17"/>
    <w:rsid w:val="00EB2E7E"/>
    <w:rsid w:val="00EB3650"/>
    <w:rsid w:val="00EB398E"/>
    <w:rsid w:val="00EB42B6"/>
    <w:rsid w:val="00EB4316"/>
    <w:rsid w:val="00EB4377"/>
    <w:rsid w:val="00EB4514"/>
    <w:rsid w:val="00EB4CB9"/>
    <w:rsid w:val="00EB4EBE"/>
    <w:rsid w:val="00EB50AB"/>
    <w:rsid w:val="00EB51D3"/>
    <w:rsid w:val="00EB53E2"/>
    <w:rsid w:val="00EB53FE"/>
    <w:rsid w:val="00EB54E4"/>
    <w:rsid w:val="00EB55D4"/>
    <w:rsid w:val="00EB5634"/>
    <w:rsid w:val="00EB5A32"/>
    <w:rsid w:val="00EB5DA6"/>
    <w:rsid w:val="00EB5EF2"/>
    <w:rsid w:val="00EB5F50"/>
    <w:rsid w:val="00EB5F7E"/>
    <w:rsid w:val="00EB627C"/>
    <w:rsid w:val="00EB633E"/>
    <w:rsid w:val="00EB64F3"/>
    <w:rsid w:val="00EB65B0"/>
    <w:rsid w:val="00EB65D6"/>
    <w:rsid w:val="00EB6637"/>
    <w:rsid w:val="00EB6837"/>
    <w:rsid w:val="00EB688E"/>
    <w:rsid w:val="00EB68E0"/>
    <w:rsid w:val="00EB6BEC"/>
    <w:rsid w:val="00EB6D58"/>
    <w:rsid w:val="00EB7019"/>
    <w:rsid w:val="00EB7389"/>
    <w:rsid w:val="00EB744D"/>
    <w:rsid w:val="00EB75B1"/>
    <w:rsid w:val="00EB770E"/>
    <w:rsid w:val="00EB77C8"/>
    <w:rsid w:val="00EB79E1"/>
    <w:rsid w:val="00EB7A3D"/>
    <w:rsid w:val="00EB7D5C"/>
    <w:rsid w:val="00EB7E11"/>
    <w:rsid w:val="00EB7E50"/>
    <w:rsid w:val="00EB7F9C"/>
    <w:rsid w:val="00EC0020"/>
    <w:rsid w:val="00EC013F"/>
    <w:rsid w:val="00EC04D5"/>
    <w:rsid w:val="00EC083C"/>
    <w:rsid w:val="00EC087E"/>
    <w:rsid w:val="00EC0945"/>
    <w:rsid w:val="00EC0A83"/>
    <w:rsid w:val="00EC1019"/>
    <w:rsid w:val="00EC1125"/>
    <w:rsid w:val="00EC15E9"/>
    <w:rsid w:val="00EC1716"/>
    <w:rsid w:val="00EC1BFA"/>
    <w:rsid w:val="00EC1C56"/>
    <w:rsid w:val="00EC1D3D"/>
    <w:rsid w:val="00EC1E83"/>
    <w:rsid w:val="00EC1F98"/>
    <w:rsid w:val="00EC2179"/>
    <w:rsid w:val="00EC2696"/>
    <w:rsid w:val="00EC2D93"/>
    <w:rsid w:val="00EC2DF3"/>
    <w:rsid w:val="00EC2EAC"/>
    <w:rsid w:val="00EC306F"/>
    <w:rsid w:val="00EC30BE"/>
    <w:rsid w:val="00EC3349"/>
    <w:rsid w:val="00EC3415"/>
    <w:rsid w:val="00EC3546"/>
    <w:rsid w:val="00EC377E"/>
    <w:rsid w:val="00EC3848"/>
    <w:rsid w:val="00EC3974"/>
    <w:rsid w:val="00EC3B6A"/>
    <w:rsid w:val="00EC3C92"/>
    <w:rsid w:val="00EC3CF6"/>
    <w:rsid w:val="00EC3FF2"/>
    <w:rsid w:val="00EC432B"/>
    <w:rsid w:val="00EC45C1"/>
    <w:rsid w:val="00EC4A03"/>
    <w:rsid w:val="00EC4B61"/>
    <w:rsid w:val="00EC524E"/>
    <w:rsid w:val="00EC5393"/>
    <w:rsid w:val="00EC53A9"/>
    <w:rsid w:val="00EC544F"/>
    <w:rsid w:val="00EC573D"/>
    <w:rsid w:val="00EC57D5"/>
    <w:rsid w:val="00EC5A56"/>
    <w:rsid w:val="00EC5B00"/>
    <w:rsid w:val="00EC5CD6"/>
    <w:rsid w:val="00EC5D03"/>
    <w:rsid w:val="00EC5E4F"/>
    <w:rsid w:val="00EC5F2D"/>
    <w:rsid w:val="00EC607C"/>
    <w:rsid w:val="00EC6330"/>
    <w:rsid w:val="00EC63E6"/>
    <w:rsid w:val="00EC640E"/>
    <w:rsid w:val="00EC6542"/>
    <w:rsid w:val="00EC66D6"/>
    <w:rsid w:val="00EC6952"/>
    <w:rsid w:val="00EC6D78"/>
    <w:rsid w:val="00EC7137"/>
    <w:rsid w:val="00EC7335"/>
    <w:rsid w:val="00EC736E"/>
    <w:rsid w:val="00EC7636"/>
    <w:rsid w:val="00EC79BD"/>
    <w:rsid w:val="00EC7C02"/>
    <w:rsid w:val="00EC7C66"/>
    <w:rsid w:val="00EC7DF1"/>
    <w:rsid w:val="00ED0163"/>
    <w:rsid w:val="00ED05EB"/>
    <w:rsid w:val="00ED06DC"/>
    <w:rsid w:val="00ED09DF"/>
    <w:rsid w:val="00ED0ACA"/>
    <w:rsid w:val="00ED0ACD"/>
    <w:rsid w:val="00ED0B4B"/>
    <w:rsid w:val="00ED0C9F"/>
    <w:rsid w:val="00ED0E6F"/>
    <w:rsid w:val="00ED1262"/>
    <w:rsid w:val="00ED1609"/>
    <w:rsid w:val="00ED1B95"/>
    <w:rsid w:val="00ED1D89"/>
    <w:rsid w:val="00ED1DC0"/>
    <w:rsid w:val="00ED1DD4"/>
    <w:rsid w:val="00ED1E77"/>
    <w:rsid w:val="00ED200C"/>
    <w:rsid w:val="00ED20B7"/>
    <w:rsid w:val="00ED21AE"/>
    <w:rsid w:val="00ED21E7"/>
    <w:rsid w:val="00ED224C"/>
    <w:rsid w:val="00ED232F"/>
    <w:rsid w:val="00ED23D3"/>
    <w:rsid w:val="00ED2533"/>
    <w:rsid w:val="00ED2A88"/>
    <w:rsid w:val="00ED2C20"/>
    <w:rsid w:val="00ED2D05"/>
    <w:rsid w:val="00ED2EAE"/>
    <w:rsid w:val="00ED2F1F"/>
    <w:rsid w:val="00ED2FB4"/>
    <w:rsid w:val="00ED2FE2"/>
    <w:rsid w:val="00ED3280"/>
    <w:rsid w:val="00ED37BF"/>
    <w:rsid w:val="00ED38A1"/>
    <w:rsid w:val="00ED3BD6"/>
    <w:rsid w:val="00ED42D4"/>
    <w:rsid w:val="00ED4340"/>
    <w:rsid w:val="00ED4759"/>
    <w:rsid w:val="00ED47AA"/>
    <w:rsid w:val="00ED47B1"/>
    <w:rsid w:val="00ED47EF"/>
    <w:rsid w:val="00ED4930"/>
    <w:rsid w:val="00ED4DB0"/>
    <w:rsid w:val="00ED586C"/>
    <w:rsid w:val="00ED59E7"/>
    <w:rsid w:val="00ED5D59"/>
    <w:rsid w:val="00ED5FA0"/>
    <w:rsid w:val="00ED6263"/>
    <w:rsid w:val="00ED6A2D"/>
    <w:rsid w:val="00ED6A44"/>
    <w:rsid w:val="00ED6B1C"/>
    <w:rsid w:val="00ED6B75"/>
    <w:rsid w:val="00ED6CCD"/>
    <w:rsid w:val="00ED6EE7"/>
    <w:rsid w:val="00ED6F45"/>
    <w:rsid w:val="00ED73F2"/>
    <w:rsid w:val="00ED7444"/>
    <w:rsid w:val="00ED7680"/>
    <w:rsid w:val="00ED7BC2"/>
    <w:rsid w:val="00ED7D3E"/>
    <w:rsid w:val="00ED7DE6"/>
    <w:rsid w:val="00ED7F9E"/>
    <w:rsid w:val="00ED7FAA"/>
    <w:rsid w:val="00EE0000"/>
    <w:rsid w:val="00EE026A"/>
    <w:rsid w:val="00EE057E"/>
    <w:rsid w:val="00EE069F"/>
    <w:rsid w:val="00EE0717"/>
    <w:rsid w:val="00EE0BE8"/>
    <w:rsid w:val="00EE0BFE"/>
    <w:rsid w:val="00EE1171"/>
    <w:rsid w:val="00EE146F"/>
    <w:rsid w:val="00EE147B"/>
    <w:rsid w:val="00EE1533"/>
    <w:rsid w:val="00EE1571"/>
    <w:rsid w:val="00EE161D"/>
    <w:rsid w:val="00EE1B54"/>
    <w:rsid w:val="00EE1BCF"/>
    <w:rsid w:val="00EE1C71"/>
    <w:rsid w:val="00EE1DED"/>
    <w:rsid w:val="00EE1E09"/>
    <w:rsid w:val="00EE1E88"/>
    <w:rsid w:val="00EE1FEE"/>
    <w:rsid w:val="00EE20F9"/>
    <w:rsid w:val="00EE228B"/>
    <w:rsid w:val="00EE22B3"/>
    <w:rsid w:val="00EE2454"/>
    <w:rsid w:val="00EE28E8"/>
    <w:rsid w:val="00EE2927"/>
    <w:rsid w:val="00EE2BC1"/>
    <w:rsid w:val="00EE2D90"/>
    <w:rsid w:val="00EE2D98"/>
    <w:rsid w:val="00EE3058"/>
    <w:rsid w:val="00EE32A8"/>
    <w:rsid w:val="00EE3447"/>
    <w:rsid w:val="00EE388C"/>
    <w:rsid w:val="00EE3890"/>
    <w:rsid w:val="00EE38D2"/>
    <w:rsid w:val="00EE3ACB"/>
    <w:rsid w:val="00EE3C41"/>
    <w:rsid w:val="00EE3F41"/>
    <w:rsid w:val="00EE3FE7"/>
    <w:rsid w:val="00EE4152"/>
    <w:rsid w:val="00EE46C1"/>
    <w:rsid w:val="00EE4962"/>
    <w:rsid w:val="00EE49D6"/>
    <w:rsid w:val="00EE4A4E"/>
    <w:rsid w:val="00EE4B8B"/>
    <w:rsid w:val="00EE4C1E"/>
    <w:rsid w:val="00EE4E6F"/>
    <w:rsid w:val="00EE4F7E"/>
    <w:rsid w:val="00EE4FBC"/>
    <w:rsid w:val="00EE5240"/>
    <w:rsid w:val="00EE528B"/>
    <w:rsid w:val="00EE537C"/>
    <w:rsid w:val="00EE5413"/>
    <w:rsid w:val="00EE5487"/>
    <w:rsid w:val="00EE5C1C"/>
    <w:rsid w:val="00EE5CEF"/>
    <w:rsid w:val="00EE5DA6"/>
    <w:rsid w:val="00EE5DD2"/>
    <w:rsid w:val="00EE5E63"/>
    <w:rsid w:val="00EE5E69"/>
    <w:rsid w:val="00EE5FA9"/>
    <w:rsid w:val="00EE60B3"/>
    <w:rsid w:val="00EE6312"/>
    <w:rsid w:val="00EE6368"/>
    <w:rsid w:val="00EE6538"/>
    <w:rsid w:val="00EE66BA"/>
    <w:rsid w:val="00EE6B3C"/>
    <w:rsid w:val="00EE6C1F"/>
    <w:rsid w:val="00EE6E5D"/>
    <w:rsid w:val="00EE6ED4"/>
    <w:rsid w:val="00EE7117"/>
    <w:rsid w:val="00EE7728"/>
    <w:rsid w:val="00EE7AC4"/>
    <w:rsid w:val="00EE7B2E"/>
    <w:rsid w:val="00EE7F5B"/>
    <w:rsid w:val="00EE7FEA"/>
    <w:rsid w:val="00EF004C"/>
    <w:rsid w:val="00EF00B0"/>
    <w:rsid w:val="00EF00F0"/>
    <w:rsid w:val="00EF03A3"/>
    <w:rsid w:val="00EF03B7"/>
    <w:rsid w:val="00EF057E"/>
    <w:rsid w:val="00EF0784"/>
    <w:rsid w:val="00EF0BC3"/>
    <w:rsid w:val="00EF0C53"/>
    <w:rsid w:val="00EF10DD"/>
    <w:rsid w:val="00EF1135"/>
    <w:rsid w:val="00EF1257"/>
    <w:rsid w:val="00EF13F9"/>
    <w:rsid w:val="00EF148F"/>
    <w:rsid w:val="00EF15A1"/>
    <w:rsid w:val="00EF1614"/>
    <w:rsid w:val="00EF17C5"/>
    <w:rsid w:val="00EF196C"/>
    <w:rsid w:val="00EF1D06"/>
    <w:rsid w:val="00EF1ECF"/>
    <w:rsid w:val="00EF1FD7"/>
    <w:rsid w:val="00EF258B"/>
    <w:rsid w:val="00EF25D6"/>
    <w:rsid w:val="00EF25E8"/>
    <w:rsid w:val="00EF27A9"/>
    <w:rsid w:val="00EF2898"/>
    <w:rsid w:val="00EF2A05"/>
    <w:rsid w:val="00EF2C36"/>
    <w:rsid w:val="00EF2D84"/>
    <w:rsid w:val="00EF3009"/>
    <w:rsid w:val="00EF31B8"/>
    <w:rsid w:val="00EF320A"/>
    <w:rsid w:val="00EF3283"/>
    <w:rsid w:val="00EF3330"/>
    <w:rsid w:val="00EF33FC"/>
    <w:rsid w:val="00EF3536"/>
    <w:rsid w:val="00EF362E"/>
    <w:rsid w:val="00EF37CD"/>
    <w:rsid w:val="00EF3BF8"/>
    <w:rsid w:val="00EF3C83"/>
    <w:rsid w:val="00EF3E86"/>
    <w:rsid w:val="00EF4152"/>
    <w:rsid w:val="00EF427B"/>
    <w:rsid w:val="00EF4CD9"/>
    <w:rsid w:val="00EF4D38"/>
    <w:rsid w:val="00EF4E90"/>
    <w:rsid w:val="00EF4EA3"/>
    <w:rsid w:val="00EF4F17"/>
    <w:rsid w:val="00EF506E"/>
    <w:rsid w:val="00EF5073"/>
    <w:rsid w:val="00EF5174"/>
    <w:rsid w:val="00EF523C"/>
    <w:rsid w:val="00EF55C7"/>
    <w:rsid w:val="00EF57A2"/>
    <w:rsid w:val="00EF58CD"/>
    <w:rsid w:val="00EF5E07"/>
    <w:rsid w:val="00EF6234"/>
    <w:rsid w:val="00EF6321"/>
    <w:rsid w:val="00EF6459"/>
    <w:rsid w:val="00EF6730"/>
    <w:rsid w:val="00EF6D5B"/>
    <w:rsid w:val="00EF6DBF"/>
    <w:rsid w:val="00EF6E3C"/>
    <w:rsid w:val="00EF7782"/>
    <w:rsid w:val="00EF7837"/>
    <w:rsid w:val="00EF79A7"/>
    <w:rsid w:val="00EF79E8"/>
    <w:rsid w:val="00EF7A57"/>
    <w:rsid w:val="00EF7CA5"/>
    <w:rsid w:val="00EF7EBF"/>
    <w:rsid w:val="00F00025"/>
    <w:rsid w:val="00F0002D"/>
    <w:rsid w:val="00F000E9"/>
    <w:rsid w:val="00F001E4"/>
    <w:rsid w:val="00F00264"/>
    <w:rsid w:val="00F002DC"/>
    <w:rsid w:val="00F003CA"/>
    <w:rsid w:val="00F004F7"/>
    <w:rsid w:val="00F00949"/>
    <w:rsid w:val="00F00C1F"/>
    <w:rsid w:val="00F00C8F"/>
    <w:rsid w:val="00F00CC1"/>
    <w:rsid w:val="00F00E04"/>
    <w:rsid w:val="00F011C0"/>
    <w:rsid w:val="00F01732"/>
    <w:rsid w:val="00F01990"/>
    <w:rsid w:val="00F019EC"/>
    <w:rsid w:val="00F01B51"/>
    <w:rsid w:val="00F01D6A"/>
    <w:rsid w:val="00F01E51"/>
    <w:rsid w:val="00F0202E"/>
    <w:rsid w:val="00F0205C"/>
    <w:rsid w:val="00F02378"/>
    <w:rsid w:val="00F0241A"/>
    <w:rsid w:val="00F02A2E"/>
    <w:rsid w:val="00F02B7A"/>
    <w:rsid w:val="00F02B9E"/>
    <w:rsid w:val="00F02ED2"/>
    <w:rsid w:val="00F03003"/>
    <w:rsid w:val="00F0303C"/>
    <w:rsid w:val="00F0313E"/>
    <w:rsid w:val="00F0349E"/>
    <w:rsid w:val="00F0357A"/>
    <w:rsid w:val="00F038C9"/>
    <w:rsid w:val="00F038DE"/>
    <w:rsid w:val="00F03ACB"/>
    <w:rsid w:val="00F03EB0"/>
    <w:rsid w:val="00F042B4"/>
    <w:rsid w:val="00F04303"/>
    <w:rsid w:val="00F0430E"/>
    <w:rsid w:val="00F04343"/>
    <w:rsid w:val="00F04514"/>
    <w:rsid w:val="00F04683"/>
    <w:rsid w:val="00F048CE"/>
    <w:rsid w:val="00F04F7F"/>
    <w:rsid w:val="00F051DF"/>
    <w:rsid w:val="00F05274"/>
    <w:rsid w:val="00F056FD"/>
    <w:rsid w:val="00F05748"/>
    <w:rsid w:val="00F05807"/>
    <w:rsid w:val="00F05A44"/>
    <w:rsid w:val="00F05B5A"/>
    <w:rsid w:val="00F05C45"/>
    <w:rsid w:val="00F0669E"/>
    <w:rsid w:val="00F0681A"/>
    <w:rsid w:val="00F06B08"/>
    <w:rsid w:val="00F06B53"/>
    <w:rsid w:val="00F06DB3"/>
    <w:rsid w:val="00F07121"/>
    <w:rsid w:val="00F073AE"/>
    <w:rsid w:val="00F073C3"/>
    <w:rsid w:val="00F073E9"/>
    <w:rsid w:val="00F07553"/>
    <w:rsid w:val="00F07BB4"/>
    <w:rsid w:val="00F07BC7"/>
    <w:rsid w:val="00F07FC7"/>
    <w:rsid w:val="00F100D2"/>
    <w:rsid w:val="00F101A4"/>
    <w:rsid w:val="00F10311"/>
    <w:rsid w:val="00F10433"/>
    <w:rsid w:val="00F1043D"/>
    <w:rsid w:val="00F104A1"/>
    <w:rsid w:val="00F104B6"/>
    <w:rsid w:val="00F1066D"/>
    <w:rsid w:val="00F106D6"/>
    <w:rsid w:val="00F106F2"/>
    <w:rsid w:val="00F1080F"/>
    <w:rsid w:val="00F10B62"/>
    <w:rsid w:val="00F10C95"/>
    <w:rsid w:val="00F10EAC"/>
    <w:rsid w:val="00F10FC7"/>
    <w:rsid w:val="00F11231"/>
    <w:rsid w:val="00F1137E"/>
    <w:rsid w:val="00F116DB"/>
    <w:rsid w:val="00F1198E"/>
    <w:rsid w:val="00F11C15"/>
    <w:rsid w:val="00F11EC8"/>
    <w:rsid w:val="00F11F77"/>
    <w:rsid w:val="00F11F86"/>
    <w:rsid w:val="00F122CD"/>
    <w:rsid w:val="00F12390"/>
    <w:rsid w:val="00F124C6"/>
    <w:rsid w:val="00F125B4"/>
    <w:rsid w:val="00F12712"/>
    <w:rsid w:val="00F12760"/>
    <w:rsid w:val="00F127B5"/>
    <w:rsid w:val="00F12AD4"/>
    <w:rsid w:val="00F12B44"/>
    <w:rsid w:val="00F12E65"/>
    <w:rsid w:val="00F12E9A"/>
    <w:rsid w:val="00F131B5"/>
    <w:rsid w:val="00F132FF"/>
    <w:rsid w:val="00F1351F"/>
    <w:rsid w:val="00F13A34"/>
    <w:rsid w:val="00F13A43"/>
    <w:rsid w:val="00F13DBF"/>
    <w:rsid w:val="00F14038"/>
    <w:rsid w:val="00F14199"/>
    <w:rsid w:val="00F14479"/>
    <w:rsid w:val="00F14539"/>
    <w:rsid w:val="00F14635"/>
    <w:rsid w:val="00F146F1"/>
    <w:rsid w:val="00F14755"/>
    <w:rsid w:val="00F1481A"/>
    <w:rsid w:val="00F14B70"/>
    <w:rsid w:val="00F14BE5"/>
    <w:rsid w:val="00F14C02"/>
    <w:rsid w:val="00F14D24"/>
    <w:rsid w:val="00F14D74"/>
    <w:rsid w:val="00F14FC1"/>
    <w:rsid w:val="00F15411"/>
    <w:rsid w:val="00F156B8"/>
    <w:rsid w:val="00F157A1"/>
    <w:rsid w:val="00F15958"/>
    <w:rsid w:val="00F15AF7"/>
    <w:rsid w:val="00F15D08"/>
    <w:rsid w:val="00F16149"/>
    <w:rsid w:val="00F165B8"/>
    <w:rsid w:val="00F165B9"/>
    <w:rsid w:val="00F166FC"/>
    <w:rsid w:val="00F16CFE"/>
    <w:rsid w:val="00F17319"/>
    <w:rsid w:val="00F17411"/>
    <w:rsid w:val="00F1745A"/>
    <w:rsid w:val="00F175C8"/>
    <w:rsid w:val="00F17764"/>
    <w:rsid w:val="00F17F96"/>
    <w:rsid w:val="00F20157"/>
    <w:rsid w:val="00F2015E"/>
    <w:rsid w:val="00F20291"/>
    <w:rsid w:val="00F20367"/>
    <w:rsid w:val="00F20836"/>
    <w:rsid w:val="00F20C2F"/>
    <w:rsid w:val="00F20E5D"/>
    <w:rsid w:val="00F21079"/>
    <w:rsid w:val="00F2110F"/>
    <w:rsid w:val="00F21166"/>
    <w:rsid w:val="00F2141D"/>
    <w:rsid w:val="00F21ABF"/>
    <w:rsid w:val="00F21D75"/>
    <w:rsid w:val="00F21FCE"/>
    <w:rsid w:val="00F22194"/>
    <w:rsid w:val="00F222A6"/>
    <w:rsid w:val="00F2294C"/>
    <w:rsid w:val="00F22AF4"/>
    <w:rsid w:val="00F22DA6"/>
    <w:rsid w:val="00F2308A"/>
    <w:rsid w:val="00F232C1"/>
    <w:rsid w:val="00F235A8"/>
    <w:rsid w:val="00F23804"/>
    <w:rsid w:val="00F23BD5"/>
    <w:rsid w:val="00F23DAC"/>
    <w:rsid w:val="00F23DC1"/>
    <w:rsid w:val="00F23E62"/>
    <w:rsid w:val="00F24260"/>
    <w:rsid w:val="00F247A8"/>
    <w:rsid w:val="00F24BA1"/>
    <w:rsid w:val="00F24C2C"/>
    <w:rsid w:val="00F24E4F"/>
    <w:rsid w:val="00F24FAD"/>
    <w:rsid w:val="00F2510F"/>
    <w:rsid w:val="00F2513B"/>
    <w:rsid w:val="00F251B8"/>
    <w:rsid w:val="00F251EA"/>
    <w:rsid w:val="00F25456"/>
    <w:rsid w:val="00F2568A"/>
    <w:rsid w:val="00F256F3"/>
    <w:rsid w:val="00F25A91"/>
    <w:rsid w:val="00F25B48"/>
    <w:rsid w:val="00F25CAC"/>
    <w:rsid w:val="00F25F2E"/>
    <w:rsid w:val="00F25FEA"/>
    <w:rsid w:val="00F266B1"/>
    <w:rsid w:val="00F26BF0"/>
    <w:rsid w:val="00F26DCF"/>
    <w:rsid w:val="00F2706C"/>
    <w:rsid w:val="00F272E4"/>
    <w:rsid w:val="00F272F1"/>
    <w:rsid w:val="00F27439"/>
    <w:rsid w:val="00F274F8"/>
    <w:rsid w:val="00F275A2"/>
    <w:rsid w:val="00F276C7"/>
    <w:rsid w:val="00F276CF"/>
    <w:rsid w:val="00F27744"/>
    <w:rsid w:val="00F2774D"/>
    <w:rsid w:val="00F27824"/>
    <w:rsid w:val="00F27A06"/>
    <w:rsid w:val="00F27D26"/>
    <w:rsid w:val="00F300C4"/>
    <w:rsid w:val="00F30706"/>
    <w:rsid w:val="00F3079E"/>
    <w:rsid w:val="00F3098E"/>
    <w:rsid w:val="00F30AA7"/>
    <w:rsid w:val="00F30BCE"/>
    <w:rsid w:val="00F30CC6"/>
    <w:rsid w:val="00F30D1C"/>
    <w:rsid w:val="00F31050"/>
    <w:rsid w:val="00F31221"/>
    <w:rsid w:val="00F3133A"/>
    <w:rsid w:val="00F3155A"/>
    <w:rsid w:val="00F3178D"/>
    <w:rsid w:val="00F3186C"/>
    <w:rsid w:val="00F31949"/>
    <w:rsid w:val="00F31C0A"/>
    <w:rsid w:val="00F31F07"/>
    <w:rsid w:val="00F320CD"/>
    <w:rsid w:val="00F320E3"/>
    <w:rsid w:val="00F324DC"/>
    <w:rsid w:val="00F32671"/>
    <w:rsid w:val="00F326D2"/>
    <w:rsid w:val="00F32C31"/>
    <w:rsid w:val="00F32D47"/>
    <w:rsid w:val="00F32EDC"/>
    <w:rsid w:val="00F32F40"/>
    <w:rsid w:val="00F33419"/>
    <w:rsid w:val="00F33570"/>
    <w:rsid w:val="00F335A6"/>
    <w:rsid w:val="00F335D2"/>
    <w:rsid w:val="00F339FF"/>
    <w:rsid w:val="00F33B9B"/>
    <w:rsid w:val="00F33BFE"/>
    <w:rsid w:val="00F340E2"/>
    <w:rsid w:val="00F340F2"/>
    <w:rsid w:val="00F343F9"/>
    <w:rsid w:val="00F34503"/>
    <w:rsid w:val="00F345AC"/>
    <w:rsid w:val="00F3471B"/>
    <w:rsid w:val="00F34776"/>
    <w:rsid w:val="00F34A97"/>
    <w:rsid w:val="00F34BB5"/>
    <w:rsid w:val="00F34F45"/>
    <w:rsid w:val="00F35058"/>
    <w:rsid w:val="00F35147"/>
    <w:rsid w:val="00F35257"/>
    <w:rsid w:val="00F353C3"/>
    <w:rsid w:val="00F355D0"/>
    <w:rsid w:val="00F35683"/>
    <w:rsid w:val="00F35852"/>
    <w:rsid w:val="00F359EF"/>
    <w:rsid w:val="00F35B26"/>
    <w:rsid w:val="00F35CE7"/>
    <w:rsid w:val="00F360AB"/>
    <w:rsid w:val="00F36128"/>
    <w:rsid w:val="00F3647C"/>
    <w:rsid w:val="00F364B1"/>
    <w:rsid w:val="00F36A2A"/>
    <w:rsid w:val="00F36D45"/>
    <w:rsid w:val="00F36DBB"/>
    <w:rsid w:val="00F374FA"/>
    <w:rsid w:val="00F3764F"/>
    <w:rsid w:val="00F377E9"/>
    <w:rsid w:val="00F37C9F"/>
    <w:rsid w:val="00F37DAE"/>
    <w:rsid w:val="00F37F90"/>
    <w:rsid w:val="00F37FED"/>
    <w:rsid w:val="00F4053C"/>
    <w:rsid w:val="00F405A0"/>
    <w:rsid w:val="00F405A5"/>
    <w:rsid w:val="00F40754"/>
    <w:rsid w:val="00F40786"/>
    <w:rsid w:val="00F40A00"/>
    <w:rsid w:val="00F40EAD"/>
    <w:rsid w:val="00F41244"/>
    <w:rsid w:val="00F4136F"/>
    <w:rsid w:val="00F4141A"/>
    <w:rsid w:val="00F4142D"/>
    <w:rsid w:val="00F41623"/>
    <w:rsid w:val="00F417B8"/>
    <w:rsid w:val="00F41B28"/>
    <w:rsid w:val="00F41B7B"/>
    <w:rsid w:val="00F41EEE"/>
    <w:rsid w:val="00F41FCC"/>
    <w:rsid w:val="00F4213D"/>
    <w:rsid w:val="00F422FD"/>
    <w:rsid w:val="00F42304"/>
    <w:rsid w:val="00F4256B"/>
    <w:rsid w:val="00F42C8B"/>
    <w:rsid w:val="00F43294"/>
    <w:rsid w:val="00F433A6"/>
    <w:rsid w:val="00F433FE"/>
    <w:rsid w:val="00F4346A"/>
    <w:rsid w:val="00F435D3"/>
    <w:rsid w:val="00F436F8"/>
    <w:rsid w:val="00F438DE"/>
    <w:rsid w:val="00F43C0E"/>
    <w:rsid w:val="00F43CB0"/>
    <w:rsid w:val="00F43D8B"/>
    <w:rsid w:val="00F43E09"/>
    <w:rsid w:val="00F4400E"/>
    <w:rsid w:val="00F4402F"/>
    <w:rsid w:val="00F4405C"/>
    <w:rsid w:val="00F44439"/>
    <w:rsid w:val="00F446FD"/>
    <w:rsid w:val="00F44894"/>
    <w:rsid w:val="00F44988"/>
    <w:rsid w:val="00F44B08"/>
    <w:rsid w:val="00F44BAA"/>
    <w:rsid w:val="00F44F42"/>
    <w:rsid w:val="00F45155"/>
    <w:rsid w:val="00F453A3"/>
    <w:rsid w:val="00F45834"/>
    <w:rsid w:val="00F459B2"/>
    <w:rsid w:val="00F45A7B"/>
    <w:rsid w:val="00F45DB4"/>
    <w:rsid w:val="00F45E09"/>
    <w:rsid w:val="00F45FBD"/>
    <w:rsid w:val="00F46003"/>
    <w:rsid w:val="00F46095"/>
    <w:rsid w:val="00F463D2"/>
    <w:rsid w:val="00F464A4"/>
    <w:rsid w:val="00F465D3"/>
    <w:rsid w:val="00F46897"/>
    <w:rsid w:val="00F468D9"/>
    <w:rsid w:val="00F46980"/>
    <w:rsid w:val="00F46CCE"/>
    <w:rsid w:val="00F46DA1"/>
    <w:rsid w:val="00F47126"/>
    <w:rsid w:val="00F4718B"/>
    <w:rsid w:val="00F472DF"/>
    <w:rsid w:val="00F475C8"/>
    <w:rsid w:val="00F4767F"/>
    <w:rsid w:val="00F47713"/>
    <w:rsid w:val="00F47B1C"/>
    <w:rsid w:val="00F47B6B"/>
    <w:rsid w:val="00F47D58"/>
    <w:rsid w:val="00F47E0B"/>
    <w:rsid w:val="00F47E15"/>
    <w:rsid w:val="00F5036F"/>
    <w:rsid w:val="00F5051E"/>
    <w:rsid w:val="00F50613"/>
    <w:rsid w:val="00F50639"/>
    <w:rsid w:val="00F507AC"/>
    <w:rsid w:val="00F50855"/>
    <w:rsid w:val="00F50933"/>
    <w:rsid w:val="00F50A46"/>
    <w:rsid w:val="00F50AC7"/>
    <w:rsid w:val="00F50BC9"/>
    <w:rsid w:val="00F50C33"/>
    <w:rsid w:val="00F51353"/>
    <w:rsid w:val="00F51462"/>
    <w:rsid w:val="00F51BD8"/>
    <w:rsid w:val="00F51CAF"/>
    <w:rsid w:val="00F52110"/>
    <w:rsid w:val="00F52206"/>
    <w:rsid w:val="00F524E7"/>
    <w:rsid w:val="00F526FF"/>
    <w:rsid w:val="00F527FC"/>
    <w:rsid w:val="00F52E9B"/>
    <w:rsid w:val="00F52F94"/>
    <w:rsid w:val="00F530EF"/>
    <w:rsid w:val="00F532BF"/>
    <w:rsid w:val="00F534CD"/>
    <w:rsid w:val="00F536F6"/>
    <w:rsid w:val="00F5381C"/>
    <w:rsid w:val="00F5414E"/>
    <w:rsid w:val="00F54465"/>
    <w:rsid w:val="00F5451A"/>
    <w:rsid w:val="00F546D3"/>
    <w:rsid w:val="00F54D00"/>
    <w:rsid w:val="00F54EBE"/>
    <w:rsid w:val="00F54F7F"/>
    <w:rsid w:val="00F55293"/>
    <w:rsid w:val="00F5540A"/>
    <w:rsid w:val="00F555CD"/>
    <w:rsid w:val="00F557E7"/>
    <w:rsid w:val="00F55B80"/>
    <w:rsid w:val="00F5632C"/>
    <w:rsid w:val="00F566F8"/>
    <w:rsid w:val="00F5693E"/>
    <w:rsid w:val="00F56ED2"/>
    <w:rsid w:val="00F56F52"/>
    <w:rsid w:val="00F57023"/>
    <w:rsid w:val="00F571BA"/>
    <w:rsid w:val="00F577E8"/>
    <w:rsid w:val="00F57A4F"/>
    <w:rsid w:val="00F57CD0"/>
    <w:rsid w:val="00F57D53"/>
    <w:rsid w:val="00F6004B"/>
    <w:rsid w:val="00F6051D"/>
    <w:rsid w:val="00F60607"/>
    <w:rsid w:val="00F6091D"/>
    <w:rsid w:val="00F60A3E"/>
    <w:rsid w:val="00F60A78"/>
    <w:rsid w:val="00F60CF5"/>
    <w:rsid w:val="00F60DCC"/>
    <w:rsid w:val="00F60EA8"/>
    <w:rsid w:val="00F612FA"/>
    <w:rsid w:val="00F61419"/>
    <w:rsid w:val="00F61523"/>
    <w:rsid w:val="00F6187F"/>
    <w:rsid w:val="00F61A0D"/>
    <w:rsid w:val="00F61F5F"/>
    <w:rsid w:val="00F61FE7"/>
    <w:rsid w:val="00F620DA"/>
    <w:rsid w:val="00F62116"/>
    <w:rsid w:val="00F62445"/>
    <w:rsid w:val="00F6254B"/>
    <w:rsid w:val="00F62B13"/>
    <w:rsid w:val="00F62B9B"/>
    <w:rsid w:val="00F6320F"/>
    <w:rsid w:val="00F638B7"/>
    <w:rsid w:val="00F63A47"/>
    <w:rsid w:val="00F63BB9"/>
    <w:rsid w:val="00F63F11"/>
    <w:rsid w:val="00F63F29"/>
    <w:rsid w:val="00F642C7"/>
    <w:rsid w:val="00F64457"/>
    <w:rsid w:val="00F64734"/>
    <w:rsid w:val="00F647C0"/>
    <w:rsid w:val="00F64A23"/>
    <w:rsid w:val="00F64A26"/>
    <w:rsid w:val="00F64B5D"/>
    <w:rsid w:val="00F64EF1"/>
    <w:rsid w:val="00F653FF"/>
    <w:rsid w:val="00F65478"/>
    <w:rsid w:val="00F655D6"/>
    <w:rsid w:val="00F656EC"/>
    <w:rsid w:val="00F657B1"/>
    <w:rsid w:val="00F659FC"/>
    <w:rsid w:val="00F65BAA"/>
    <w:rsid w:val="00F65CAF"/>
    <w:rsid w:val="00F6609A"/>
    <w:rsid w:val="00F66401"/>
    <w:rsid w:val="00F66708"/>
    <w:rsid w:val="00F66B0F"/>
    <w:rsid w:val="00F66B2C"/>
    <w:rsid w:val="00F67103"/>
    <w:rsid w:val="00F671AC"/>
    <w:rsid w:val="00F671EF"/>
    <w:rsid w:val="00F6728B"/>
    <w:rsid w:val="00F6730E"/>
    <w:rsid w:val="00F673B7"/>
    <w:rsid w:val="00F67876"/>
    <w:rsid w:val="00F678AB"/>
    <w:rsid w:val="00F67A97"/>
    <w:rsid w:val="00F67B3F"/>
    <w:rsid w:val="00F67E43"/>
    <w:rsid w:val="00F67F8C"/>
    <w:rsid w:val="00F7016D"/>
    <w:rsid w:val="00F702BC"/>
    <w:rsid w:val="00F70488"/>
    <w:rsid w:val="00F706AF"/>
    <w:rsid w:val="00F70B8C"/>
    <w:rsid w:val="00F70B96"/>
    <w:rsid w:val="00F70BCD"/>
    <w:rsid w:val="00F71120"/>
    <w:rsid w:val="00F71477"/>
    <w:rsid w:val="00F714B6"/>
    <w:rsid w:val="00F714DF"/>
    <w:rsid w:val="00F715A5"/>
    <w:rsid w:val="00F717F5"/>
    <w:rsid w:val="00F718B1"/>
    <w:rsid w:val="00F71ABE"/>
    <w:rsid w:val="00F71B3B"/>
    <w:rsid w:val="00F71D38"/>
    <w:rsid w:val="00F71E2F"/>
    <w:rsid w:val="00F71EB2"/>
    <w:rsid w:val="00F71EFA"/>
    <w:rsid w:val="00F72055"/>
    <w:rsid w:val="00F722CE"/>
    <w:rsid w:val="00F725E6"/>
    <w:rsid w:val="00F72A8C"/>
    <w:rsid w:val="00F72B8C"/>
    <w:rsid w:val="00F72CB7"/>
    <w:rsid w:val="00F730F6"/>
    <w:rsid w:val="00F731A6"/>
    <w:rsid w:val="00F731AB"/>
    <w:rsid w:val="00F7322D"/>
    <w:rsid w:val="00F737A6"/>
    <w:rsid w:val="00F739FF"/>
    <w:rsid w:val="00F7440E"/>
    <w:rsid w:val="00F745D6"/>
    <w:rsid w:val="00F74737"/>
    <w:rsid w:val="00F74C43"/>
    <w:rsid w:val="00F74C70"/>
    <w:rsid w:val="00F74CEE"/>
    <w:rsid w:val="00F74CFD"/>
    <w:rsid w:val="00F74DEB"/>
    <w:rsid w:val="00F74DFE"/>
    <w:rsid w:val="00F75021"/>
    <w:rsid w:val="00F75029"/>
    <w:rsid w:val="00F75183"/>
    <w:rsid w:val="00F751A5"/>
    <w:rsid w:val="00F754FB"/>
    <w:rsid w:val="00F75549"/>
    <w:rsid w:val="00F75604"/>
    <w:rsid w:val="00F756CD"/>
    <w:rsid w:val="00F75903"/>
    <w:rsid w:val="00F75C60"/>
    <w:rsid w:val="00F75CAA"/>
    <w:rsid w:val="00F75D95"/>
    <w:rsid w:val="00F75EF9"/>
    <w:rsid w:val="00F760DD"/>
    <w:rsid w:val="00F76191"/>
    <w:rsid w:val="00F761C7"/>
    <w:rsid w:val="00F765A3"/>
    <w:rsid w:val="00F769CE"/>
    <w:rsid w:val="00F76A92"/>
    <w:rsid w:val="00F76B84"/>
    <w:rsid w:val="00F76CAA"/>
    <w:rsid w:val="00F76D10"/>
    <w:rsid w:val="00F76EEE"/>
    <w:rsid w:val="00F77050"/>
    <w:rsid w:val="00F771F9"/>
    <w:rsid w:val="00F77395"/>
    <w:rsid w:val="00F77565"/>
    <w:rsid w:val="00F77609"/>
    <w:rsid w:val="00F7782D"/>
    <w:rsid w:val="00F778C7"/>
    <w:rsid w:val="00F77FD3"/>
    <w:rsid w:val="00F80111"/>
    <w:rsid w:val="00F8029A"/>
    <w:rsid w:val="00F80358"/>
    <w:rsid w:val="00F80584"/>
    <w:rsid w:val="00F8080D"/>
    <w:rsid w:val="00F80850"/>
    <w:rsid w:val="00F809D8"/>
    <w:rsid w:val="00F80AC9"/>
    <w:rsid w:val="00F80E12"/>
    <w:rsid w:val="00F810A6"/>
    <w:rsid w:val="00F810DE"/>
    <w:rsid w:val="00F81144"/>
    <w:rsid w:val="00F81169"/>
    <w:rsid w:val="00F81308"/>
    <w:rsid w:val="00F81340"/>
    <w:rsid w:val="00F813D9"/>
    <w:rsid w:val="00F818FC"/>
    <w:rsid w:val="00F81CDC"/>
    <w:rsid w:val="00F82276"/>
    <w:rsid w:val="00F822A8"/>
    <w:rsid w:val="00F822EA"/>
    <w:rsid w:val="00F82337"/>
    <w:rsid w:val="00F82452"/>
    <w:rsid w:val="00F8275B"/>
    <w:rsid w:val="00F82C74"/>
    <w:rsid w:val="00F830AF"/>
    <w:rsid w:val="00F83276"/>
    <w:rsid w:val="00F8339A"/>
    <w:rsid w:val="00F83848"/>
    <w:rsid w:val="00F83B79"/>
    <w:rsid w:val="00F83E10"/>
    <w:rsid w:val="00F83E45"/>
    <w:rsid w:val="00F84018"/>
    <w:rsid w:val="00F84149"/>
    <w:rsid w:val="00F8437B"/>
    <w:rsid w:val="00F84572"/>
    <w:rsid w:val="00F846E8"/>
    <w:rsid w:val="00F84B6D"/>
    <w:rsid w:val="00F84D98"/>
    <w:rsid w:val="00F84FA8"/>
    <w:rsid w:val="00F84FD7"/>
    <w:rsid w:val="00F85088"/>
    <w:rsid w:val="00F85131"/>
    <w:rsid w:val="00F85229"/>
    <w:rsid w:val="00F85524"/>
    <w:rsid w:val="00F85531"/>
    <w:rsid w:val="00F85560"/>
    <w:rsid w:val="00F857C4"/>
    <w:rsid w:val="00F85829"/>
    <w:rsid w:val="00F8584E"/>
    <w:rsid w:val="00F859BF"/>
    <w:rsid w:val="00F85A60"/>
    <w:rsid w:val="00F85A8D"/>
    <w:rsid w:val="00F86172"/>
    <w:rsid w:val="00F861B0"/>
    <w:rsid w:val="00F86282"/>
    <w:rsid w:val="00F8647B"/>
    <w:rsid w:val="00F866A5"/>
    <w:rsid w:val="00F86D1A"/>
    <w:rsid w:val="00F87003"/>
    <w:rsid w:val="00F871C9"/>
    <w:rsid w:val="00F87363"/>
    <w:rsid w:val="00F875A2"/>
    <w:rsid w:val="00F87670"/>
    <w:rsid w:val="00F876AC"/>
    <w:rsid w:val="00F876B2"/>
    <w:rsid w:val="00F87A91"/>
    <w:rsid w:val="00F87AE5"/>
    <w:rsid w:val="00F87B85"/>
    <w:rsid w:val="00F87BFC"/>
    <w:rsid w:val="00F87D05"/>
    <w:rsid w:val="00F87D1B"/>
    <w:rsid w:val="00F87DBD"/>
    <w:rsid w:val="00F87DFC"/>
    <w:rsid w:val="00F87E68"/>
    <w:rsid w:val="00F87EF0"/>
    <w:rsid w:val="00F87FDC"/>
    <w:rsid w:val="00F902AF"/>
    <w:rsid w:val="00F90430"/>
    <w:rsid w:val="00F9060B"/>
    <w:rsid w:val="00F909C1"/>
    <w:rsid w:val="00F90A69"/>
    <w:rsid w:val="00F90AD5"/>
    <w:rsid w:val="00F90BFF"/>
    <w:rsid w:val="00F90C1A"/>
    <w:rsid w:val="00F90D5C"/>
    <w:rsid w:val="00F910F9"/>
    <w:rsid w:val="00F91333"/>
    <w:rsid w:val="00F9148D"/>
    <w:rsid w:val="00F91512"/>
    <w:rsid w:val="00F91C77"/>
    <w:rsid w:val="00F91F26"/>
    <w:rsid w:val="00F92215"/>
    <w:rsid w:val="00F922B7"/>
    <w:rsid w:val="00F929AE"/>
    <w:rsid w:val="00F92B4E"/>
    <w:rsid w:val="00F92DB3"/>
    <w:rsid w:val="00F92EA5"/>
    <w:rsid w:val="00F93004"/>
    <w:rsid w:val="00F93159"/>
    <w:rsid w:val="00F9325D"/>
    <w:rsid w:val="00F932D7"/>
    <w:rsid w:val="00F935DD"/>
    <w:rsid w:val="00F9365F"/>
    <w:rsid w:val="00F93711"/>
    <w:rsid w:val="00F9386C"/>
    <w:rsid w:val="00F93DC8"/>
    <w:rsid w:val="00F94166"/>
    <w:rsid w:val="00F94478"/>
    <w:rsid w:val="00F944D8"/>
    <w:rsid w:val="00F94563"/>
    <w:rsid w:val="00F94912"/>
    <w:rsid w:val="00F94A50"/>
    <w:rsid w:val="00F9505A"/>
    <w:rsid w:val="00F95100"/>
    <w:rsid w:val="00F9525F"/>
    <w:rsid w:val="00F95539"/>
    <w:rsid w:val="00F95590"/>
    <w:rsid w:val="00F955AE"/>
    <w:rsid w:val="00F956D1"/>
    <w:rsid w:val="00F957A8"/>
    <w:rsid w:val="00F9580D"/>
    <w:rsid w:val="00F95EB1"/>
    <w:rsid w:val="00F95F99"/>
    <w:rsid w:val="00F961E4"/>
    <w:rsid w:val="00F962BF"/>
    <w:rsid w:val="00F963BE"/>
    <w:rsid w:val="00F963F9"/>
    <w:rsid w:val="00F964E5"/>
    <w:rsid w:val="00F9675F"/>
    <w:rsid w:val="00F968E1"/>
    <w:rsid w:val="00F96965"/>
    <w:rsid w:val="00F969D2"/>
    <w:rsid w:val="00F96B36"/>
    <w:rsid w:val="00F97480"/>
    <w:rsid w:val="00F97540"/>
    <w:rsid w:val="00F9760A"/>
    <w:rsid w:val="00F976FA"/>
    <w:rsid w:val="00F97853"/>
    <w:rsid w:val="00F97A3A"/>
    <w:rsid w:val="00F97BB2"/>
    <w:rsid w:val="00F97F11"/>
    <w:rsid w:val="00F97FED"/>
    <w:rsid w:val="00FA04FE"/>
    <w:rsid w:val="00FA059F"/>
    <w:rsid w:val="00FA078E"/>
    <w:rsid w:val="00FA0A7F"/>
    <w:rsid w:val="00FA0E08"/>
    <w:rsid w:val="00FA0F37"/>
    <w:rsid w:val="00FA0F40"/>
    <w:rsid w:val="00FA0FAB"/>
    <w:rsid w:val="00FA0FEE"/>
    <w:rsid w:val="00FA10D0"/>
    <w:rsid w:val="00FA10FB"/>
    <w:rsid w:val="00FA137B"/>
    <w:rsid w:val="00FA1411"/>
    <w:rsid w:val="00FA14AA"/>
    <w:rsid w:val="00FA15C8"/>
    <w:rsid w:val="00FA1964"/>
    <w:rsid w:val="00FA199E"/>
    <w:rsid w:val="00FA1AA9"/>
    <w:rsid w:val="00FA1C64"/>
    <w:rsid w:val="00FA1D3C"/>
    <w:rsid w:val="00FA1F7D"/>
    <w:rsid w:val="00FA24C6"/>
    <w:rsid w:val="00FA2B9F"/>
    <w:rsid w:val="00FA2E6D"/>
    <w:rsid w:val="00FA2F0A"/>
    <w:rsid w:val="00FA2F0C"/>
    <w:rsid w:val="00FA317B"/>
    <w:rsid w:val="00FA36BD"/>
    <w:rsid w:val="00FA3756"/>
    <w:rsid w:val="00FA39C7"/>
    <w:rsid w:val="00FA3B07"/>
    <w:rsid w:val="00FA3B3A"/>
    <w:rsid w:val="00FA3B6F"/>
    <w:rsid w:val="00FA3C83"/>
    <w:rsid w:val="00FA3FDE"/>
    <w:rsid w:val="00FA4086"/>
    <w:rsid w:val="00FA4117"/>
    <w:rsid w:val="00FA4295"/>
    <w:rsid w:val="00FA45AA"/>
    <w:rsid w:val="00FA4865"/>
    <w:rsid w:val="00FA4951"/>
    <w:rsid w:val="00FA49F7"/>
    <w:rsid w:val="00FA4EDC"/>
    <w:rsid w:val="00FA4F53"/>
    <w:rsid w:val="00FA4F87"/>
    <w:rsid w:val="00FA5051"/>
    <w:rsid w:val="00FA54F5"/>
    <w:rsid w:val="00FA5AA6"/>
    <w:rsid w:val="00FA6022"/>
    <w:rsid w:val="00FA6307"/>
    <w:rsid w:val="00FA63A3"/>
    <w:rsid w:val="00FA63B4"/>
    <w:rsid w:val="00FA6620"/>
    <w:rsid w:val="00FA672E"/>
    <w:rsid w:val="00FA67AD"/>
    <w:rsid w:val="00FA684B"/>
    <w:rsid w:val="00FA6A0A"/>
    <w:rsid w:val="00FA6E81"/>
    <w:rsid w:val="00FA6FF8"/>
    <w:rsid w:val="00FA74A9"/>
    <w:rsid w:val="00FA7511"/>
    <w:rsid w:val="00FA7A7F"/>
    <w:rsid w:val="00FA7C68"/>
    <w:rsid w:val="00FB03C6"/>
    <w:rsid w:val="00FB0816"/>
    <w:rsid w:val="00FB088A"/>
    <w:rsid w:val="00FB08F4"/>
    <w:rsid w:val="00FB0B56"/>
    <w:rsid w:val="00FB0D5C"/>
    <w:rsid w:val="00FB0ED0"/>
    <w:rsid w:val="00FB0F22"/>
    <w:rsid w:val="00FB0FF5"/>
    <w:rsid w:val="00FB126E"/>
    <w:rsid w:val="00FB138A"/>
    <w:rsid w:val="00FB1426"/>
    <w:rsid w:val="00FB14F2"/>
    <w:rsid w:val="00FB16F6"/>
    <w:rsid w:val="00FB1AEA"/>
    <w:rsid w:val="00FB1CB7"/>
    <w:rsid w:val="00FB2206"/>
    <w:rsid w:val="00FB2221"/>
    <w:rsid w:val="00FB22C1"/>
    <w:rsid w:val="00FB2384"/>
    <w:rsid w:val="00FB251D"/>
    <w:rsid w:val="00FB25EB"/>
    <w:rsid w:val="00FB27EC"/>
    <w:rsid w:val="00FB292A"/>
    <w:rsid w:val="00FB2CDD"/>
    <w:rsid w:val="00FB2EBE"/>
    <w:rsid w:val="00FB30C2"/>
    <w:rsid w:val="00FB3245"/>
    <w:rsid w:val="00FB325F"/>
    <w:rsid w:val="00FB34B3"/>
    <w:rsid w:val="00FB37FD"/>
    <w:rsid w:val="00FB3FFA"/>
    <w:rsid w:val="00FB4040"/>
    <w:rsid w:val="00FB41D0"/>
    <w:rsid w:val="00FB4721"/>
    <w:rsid w:val="00FB4C14"/>
    <w:rsid w:val="00FB4F08"/>
    <w:rsid w:val="00FB525C"/>
    <w:rsid w:val="00FB547A"/>
    <w:rsid w:val="00FB5786"/>
    <w:rsid w:val="00FB59B5"/>
    <w:rsid w:val="00FB655D"/>
    <w:rsid w:val="00FB6EA3"/>
    <w:rsid w:val="00FB6FB0"/>
    <w:rsid w:val="00FB71AD"/>
    <w:rsid w:val="00FB74AB"/>
    <w:rsid w:val="00FB74DF"/>
    <w:rsid w:val="00FB76AF"/>
    <w:rsid w:val="00FB7909"/>
    <w:rsid w:val="00FB7C24"/>
    <w:rsid w:val="00FB7E48"/>
    <w:rsid w:val="00FC0189"/>
    <w:rsid w:val="00FC041B"/>
    <w:rsid w:val="00FC049B"/>
    <w:rsid w:val="00FC0570"/>
    <w:rsid w:val="00FC0992"/>
    <w:rsid w:val="00FC0C13"/>
    <w:rsid w:val="00FC0C49"/>
    <w:rsid w:val="00FC0DC5"/>
    <w:rsid w:val="00FC0DEA"/>
    <w:rsid w:val="00FC0DFC"/>
    <w:rsid w:val="00FC0F80"/>
    <w:rsid w:val="00FC1096"/>
    <w:rsid w:val="00FC1127"/>
    <w:rsid w:val="00FC161D"/>
    <w:rsid w:val="00FC1913"/>
    <w:rsid w:val="00FC1B5A"/>
    <w:rsid w:val="00FC1CAA"/>
    <w:rsid w:val="00FC1E6C"/>
    <w:rsid w:val="00FC1F06"/>
    <w:rsid w:val="00FC2029"/>
    <w:rsid w:val="00FC23AD"/>
    <w:rsid w:val="00FC241C"/>
    <w:rsid w:val="00FC28C6"/>
    <w:rsid w:val="00FC2A9E"/>
    <w:rsid w:val="00FC2FDC"/>
    <w:rsid w:val="00FC335C"/>
    <w:rsid w:val="00FC336E"/>
    <w:rsid w:val="00FC342A"/>
    <w:rsid w:val="00FC357F"/>
    <w:rsid w:val="00FC388B"/>
    <w:rsid w:val="00FC38DC"/>
    <w:rsid w:val="00FC39CC"/>
    <w:rsid w:val="00FC3B72"/>
    <w:rsid w:val="00FC3D02"/>
    <w:rsid w:val="00FC40B9"/>
    <w:rsid w:val="00FC41D9"/>
    <w:rsid w:val="00FC46AC"/>
    <w:rsid w:val="00FC47D7"/>
    <w:rsid w:val="00FC4B02"/>
    <w:rsid w:val="00FC4D4C"/>
    <w:rsid w:val="00FC50D0"/>
    <w:rsid w:val="00FC5183"/>
    <w:rsid w:val="00FC51E4"/>
    <w:rsid w:val="00FC54DC"/>
    <w:rsid w:val="00FC57CC"/>
    <w:rsid w:val="00FC58AB"/>
    <w:rsid w:val="00FC5977"/>
    <w:rsid w:val="00FC5A66"/>
    <w:rsid w:val="00FC5B78"/>
    <w:rsid w:val="00FC5FCF"/>
    <w:rsid w:val="00FC62A8"/>
    <w:rsid w:val="00FC6626"/>
    <w:rsid w:val="00FC6B16"/>
    <w:rsid w:val="00FC6F86"/>
    <w:rsid w:val="00FC7089"/>
    <w:rsid w:val="00FC708E"/>
    <w:rsid w:val="00FC71C9"/>
    <w:rsid w:val="00FC74A2"/>
    <w:rsid w:val="00FC7A2E"/>
    <w:rsid w:val="00FC7E15"/>
    <w:rsid w:val="00FC7EA2"/>
    <w:rsid w:val="00FC7F01"/>
    <w:rsid w:val="00FD0258"/>
    <w:rsid w:val="00FD045B"/>
    <w:rsid w:val="00FD0974"/>
    <w:rsid w:val="00FD0AD7"/>
    <w:rsid w:val="00FD0B39"/>
    <w:rsid w:val="00FD0C22"/>
    <w:rsid w:val="00FD139D"/>
    <w:rsid w:val="00FD1408"/>
    <w:rsid w:val="00FD15B2"/>
    <w:rsid w:val="00FD1A3F"/>
    <w:rsid w:val="00FD1BE7"/>
    <w:rsid w:val="00FD1C07"/>
    <w:rsid w:val="00FD1C1E"/>
    <w:rsid w:val="00FD1CCD"/>
    <w:rsid w:val="00FD1CEE"/>
    <w:rsid w:val="00FD1D78"/>
    <w:rsid w:val="00FD1D7F"/>
    <w:rsid w:val="00FD1E6F"/>
    <w:rsid w:val="00FD1F7F"/>
    <w:rsid w:val="00FD2108"/>
    <w:rsid w:val="00FD214F"/>
    <w:rsid w:val="00FD23B6"/>
    <w:rsid w:val="00FD24EA"/>
    <w:rsid w:val="00FD2508"/>
    <w:rsid w:val="00FD267A"/>
    <w:rsid w:val="00FD26F5"/>
    <w:rsid w:val="00FD27FB"/>
    <w:rsid w:val="00FD27FD"/>
    <w:rsid w:val="00FD2A91"/>
    <w:rsid w:val="00FD2D3B"/>
    <w:rsid w:val="00FD2DA1"/>
    <w:rsid w:val="00FD31EA"/>
    <w:rsid w:val="00FD33AC"/>
    <w:rsid w:val="00FD34B2"/>
    <w:rsid w:val="00FD3715"/>
    <w:rsid w:val="00FD3716"/>
    <w:rsid w:val="00FD387D"/>
    <w:rsid w:val="00FD3890"/>
    <w:rsid w:val="00FD3BD2"/>
    <w:rsid w:val="00FD40ED"/>
    <w:rsid w:val="00FD40F3"/>
    <w:rsid w:val="00FD433E"/>
    <w:rsid w:val="00FD433F"/>
    <w:rsid w:val="00FD4651"/>
    <w:rsid w:val="00FD4B83"/>
    <w:rsid w:val="00FD4BC6"/>
    <w:rsid w:val="00FD50C3"/>
    <w:rsid w:val="00FD50F1"/>
    <w:rsid w:val="00FD552C"/>
    <w:rsid w:val="00FD5620"/>
    <w:rsid w:val="00FD57D5"/>
    <w:rsid w:val="00FD580C"/>
    <w:rsid w:val="00FD5B25"/>
    <w:rsid w:val="00FD5D6F"/>
    <w:rsid w:val="00FD603D"/>
    <w:rsid w:val="00FD60D3"/>
    <w:rsid w:val="00FD6115"/>
    <w:rsid w:val="00FD611E"/>
    <w:rsid w:val="00FD622E"/>
    <w:rsid w:val="00FD6670"/>
    <w:rsid w:val="00FD6B18"/>
    <w:rsid w:val="00FD6C43"/>
    <w:rsid w:val="00FD6D04"/>
    <w:rsid w:val="00FD6EB2"/>
    <w:rsid w:val="00FD7056"/>
    <w:rsid w:val="00FD737C"/>
    <w:rsid w:val="00FD748A"/>
    <w:rsid w:val="00FD74A6"/>
    <w:rsid w:val="00FD7D6A"/>
    <w:rsid w:val="00FE00EA"/>
    <w:rsid w:val="00FE014F"/>
    <w:rsid w:val="00FE0417"/>
    <w:rsid w:val="00FE08EB"/>
    <w:rsid w:val="00FE0A83"/>
    <w:rsid w:val="00FE0FB4"/>
    <w:rsid w:val="00FE10A0"/>
    <w:rsid w:val="00FE10AB"/>
    <w:rsid w:val="00FE130F"/>
    <w:rsid w:val="00FE1A5F"/>
    <w:rsid w:val="00FE1A66"/>
    <w:rsid w:val="00FE1DE0"/>
    <w:rsid w:val="00FE1FD4"/>
    <w:rsid w:val="00FE21BE"/>
    <w:rsid w:val="00FE2580"/>
    <w:rsid w:val="00FE2CEE"/>
    <w:rsid w:val="00FE2E60"/>
    <w:rsid w:val="00FE3168"/>
    <w:rsid w:val="00FE3239"/>
    <w:rsid w:val="00FE324C"/>
    <w:rsid w:val="00FE343F"/>
    <w:rsid w:val="00FE34D8"/>
    <w:rsid w:val="00FE3538"/>
    <w:rsid w:val="00FE3543"/>
    <w:rsid w:val="00FE36FD"/>
    <w:rsid w:val="00FE3A34"/>
    <w:rsid w:val="00FE3A5E"/>
    <w:rsid w:val="00FE3CD2"/>
    <w:rsid w:val="00FE4050"/>
    <w:rsid w:val="00FE40E0"/>
    <w:rsid w:val="00FE41B7"/>
    <w:rsid w:val="00FE4334"/>
    <w:rsid w:val="00FE4758"/>
    <w:rsid w:val="00FE4802"/>
    <w:rsid w:val="00FE48BC"/>
    <w:rsid w:val="00FE4DA9"/>
    <w:rsid w:val="00FE4F2D"/>
    <w:rsid w:val="00FE5391"/>
    <w:rsid w:val="00FE53D5"/>
    <w:rsid w:val="00FE540E"/>
    <w:rsid w:val="00FE5642"/>
    <w:rsid w:val="00FE56E2"/>
    <w:rsid w:val="00FE576F"/>
    <w:rsid w:val="00FE5F8F"/>
    <w:rsid w:val="00FE615E"/>
    <w:rsid w:val="00FE61DE"/>
    <w:rsid w:val="00FE61E4"/>
    <w:rsid w:val="00FE6285"/>
    <w:rsid w:val="00FE6384"/>
    <w:rsid w:val="00FE63E6"/>
    <w:rsid w:val="00FE6566"/>
    <w:rsid w:val="00FE6729"/>
    <w:rsid w:val="00FE6A3D"/>
    <w:rsid w:val="00FE6A83"/>
    <w:rsid w:val="00FE6D7A"/>
    <w:rsid w:val="00FE6E0B"/>
    <w:rsid w:val="00FE703F"/>
    <w:rsid w:val="00FE719F"/>
    <w:rsid w:val="00FE7298"/>
    <w:rsid w:val="00FE72A9"/>
    <w:rsid w:val="00FE7757"/>
    <w:rsid w:val="00FE7C29"/>
    <w:rsid w:val="00FE7E99"/>
    <w:rsid w:val="00FE7F05"/>
    <w:rsid w:val="00FE7FB7"/>
    <w:rsid w:val="00FF0042"/>
    <w:rsid w:val="00FF0165"/>
    <w:rsid w:val="00FF01EF"/>
    <w:rsid w:val="00FF047E"/>
    <w:rsid w:val="00FF064C"/>
    <w:rsid w:val="00FF08EF"/>
    <w:rsid w:val="00FF098A"/>
    <w:rsid w:val="00FF0A27"/>
    <w:rsid w:val="00FF0A79"/>
    <w:rsid w:val="00FF1015"/>
    <w:rsid w:val="00FF124A"/>
    <w:rsid w:val="00FF125C"/>
    <w:rsid w:val="00FF15E4"/>
    <w:rsid w:val="00FF15F1"/>
    <w:rsid w:val="00FF18C0"/>
    <w:rsid w:val="00FF2124"/>
    <w:rsid w:val="00FF214A"/>
    <w:rsid w:val="00FF2467"/>
    <w:rsid w:val="00FF24DC"/>
    <w:rsid w:val="00FF24EF"/>
    <w:rsid w:val="00FF2A56"/>
    <w:rsid w:val="00FF2C07"/>
    <w:rsid w:val="00FF2DB8"/>
    <w:rsid w:val="00FF2FA7"/>
    <w:rsid w:val="00FF3053"/>
    <w:rsid w:val="00FF31AF"/>
    <w:rsid w:val="00FF328E"/>
    <w:rsid w:val="00FF3656"/>
    <w:rsid w:val="00FF3A2E"/>
    <w:rsid w:val="00FF3B8D"/>
    <w:rsid w:val="00FF3CA8"/>
    <w:rsid w:val="00FF3D64"/>
    <w:rsid w:val="00FF3DA9"/>
    <w:rsid w:val="00FF4019"/>
    <w:rsid w:val="00FF42C0"/>
    <w:rsid w:val="00FF443B"/>
    <w:rsid w:val="00FF46D6"/>
    <w:rsid w:val="00FF475A"/>
    <w:rsid w:val="00FF4958"/>
    <w:rsid w:val="00FF49FE"/>
    <w:rsid w:val="00FF4AEE"/>
    <w:rsid w:val="00FF4D92"/>
    <w:rsid w:val="00FF5009"/>
    <w:rsid w:val="00FF512B"/>
    <w:rsid w:val="00FF5381"/>
    <w:rsid w:val="00FF5503"/>
    <w:rsid w:val="00FF57B8"/>
    <w:rsid w:val="00FF5903"/>
    <w:rsid w:val="00FF5A06"/>
    <w:rsid w:val="00FF5B9C"/>
    <w:rsid w:val="00FF6344"/>
    <w:rsid w:val="00FF6482"/>
    <w:rsid w:val="00FF689B"/>
    <w:rsid w:val="00FF68C9"/>
    <w:rsid w:val="00FF6FE5"/>
    <w:rsid w:val="00FF710A"/>
    <w:rsid w:val="00FF72A6"/>
    <w:rsid w:val="00FF72C7"/>
    <w:rsid w:val="00FF7328"/>
    <w:rsid w:val="00FF737E"/>
    <w:rsid w:val="00FF7B5F"/>
    <w:rsid w:val="00FF7D1A"/>
    <w:rsid w:val="00FF7F1D"/>
    <w:rsid w:val="011B9C23"/>
    <w:rsid w:val="01380F73"/>
    <w:rsid w:val="0162E858"/>
    <w:rsid w:val="01AAAEFE"/>
    <w:rsid w:val="01B2D75E"/>
    <w:rsid w:val="01B3330D"/>
    <w:rsid w:val="01C13147"/>
    <w:rsid w:val="01F7FF8A"/>
    <w:rsid w:val="022BDE92"/>
    <w:rsid w:val="023655CC"/>
    <w:rsid w:val="02370FBB"/>
    <w:rsid w:val="024F965A"/>
    <w:rsid w:val="0260B3CA"/>
    <w:rsid w:val="02695A53"/>
    <w:rsid w:val="0274046D"/>
    <w:rsid w:val="02745F8C"/>
    <w:rsid w:val="027B123C"/>
    <w:rsid w:val="027E0C45"/>
    <w:rsid w:val="02A47658"/>
    <w:rsid w:val="02C33972"/>
    <w:rsid w:val="02E8A1B6"/>
    <w:rsid w:val="033CE507"/>
    <w:rsid w:val="03479289"/>
    <w:rsid w:val="03501352"/>
    <w:rsid w:val="0350BC18"/>
    <w:rsid w:val="035B6D5B"/>
    <w:rsid w:val="037A60D5"/>
    <w:rsid w:val="0393B7C8"/>
    <w:rsid w:val="039B0A06"/>
    <w:rsid w:val="03B7FD1E"/>
    <w:rsid w:val="03C0B6E2"/>
    <w:rsid w:val="03C617A3"/>
    <w:rsid w:val="03E162A8"/>
    <w:rsid w:val="040A3EFD"/>
    <w:rsid w:val="0414899D"/>
    <w:rsid w:val="04178C8C"/>
    <w:rsid w:val="0422DDF1"/>
    <w:rsid w:val="0426ACAE"/>
    <w:rsid w:val="042E852B"/>
    <w:rsid w:val="045C26BC"/>
    <w:rsid w:val="04723B34"/>
    <w:rsid w:val="0472B820"/>
    <w:rsid w:val="04892F1B"/>
    <w:rsid w:val="04959062"/>
    <w:rsid w:val="04B4BAAA"/>
    <w:rsid w:val="04C64132"/>
    <w:rsid w:val="04D75814"/>
    <w:rsid w:val="04E9C69F"/>
    <w:rsid w:val="04F41989"/>
    <w:rsid w:val="055116A5"/>
    <w:rsid w:val="0558EDCB"/>
    <w:rsid w:val="05974B2D"/>
    <w:rsid w:val="05AEA4FB"/>
    <w:rsid w:val="05CE0C6A"/>
    <w:rsid w:val="05E43C5F"/>
    <w:rsid w:val="05EB0228"/>
    <w:rsid w:val="05FDB55B"/>
    <w:rsid w:val="06070DB9"/>
    <w:rsid w:val="060E2473"/>
    <w:rsid w:val="06340B04"/>
    <w:rsid w:val="06375879"/>
    <w:rsid w:val="0642A470"/>
    <w:rsid w:val="06862BF8"/>
    <w:rsid w:val="069BA0A4"/>
    <w:rsid w:val="06B3BA24"/>
    <w:rsid w:val="0730CDDF"/>
    <w:rsid w:val="073D9FFB"/>
    <w:rsid w:val="0742D538"/>
    <w:rsid w:val="076AA81E"/>
    <w:rsid w:val="076AE6DC"/>
    <w:rsid w:val="078A4AC6"/>
    <w:rsid w:val="078DB9FA"/>
    <w:rsid w:val="079B9DA7"/>
    <w:rsid w:val="079CDA40"/>
    <w:rsid w:val="07B097E9"/>
    <w:rsid w:val="07EB39E7"/>
    <w:rsid w:val="07F3DBF4"/>
    <w:rsid w:val="0801CD6D"/>
    <w:rsid w:val="0816E622"/>
    <w:rsid w:val="0828CBC6"/>
    <w:rsid w:val="082D2A0C"/>
    <w:rsid w:val="083D3CBE"/>
    <w:rsid w:val="084EBEDC"/>
    <w:rsid w:val="0863E5A2"/>
    <w:rsid w:val="087A31CB"/>
    <w:rsid w:val="08AF084E"/>
    <w:rsid w:val="08FA4D36"/>
    <w:rsid w:val="08FEC047"/>
    <w:rsid w:val="0900A654"/>
    <w:rsid w:val="093AECEE"/>
    <w:rsid w:val="095417FF"/>
    <w:rsid w:val="095D5F84"/>
    <w:rsid w:val="0965D47C"/>
    <w:rsid w:val="0978FAE8"/>
    <w:rsid w:val="097B146C"/>
    <w:rsid w:val="09A984B0"/>
    <w:rsid w:val="09B2AB58"/>
    <w:rsid w:val="09CFDCE3"/>
    <w:rsid w:val="09D5489D"/>
    <w:rsid w:val="09D8C79A"/>
    <w:rsid w:val="09DEA895"/>
    <w:rsid w:val="09FC5856"/>
    <w:rsid w:val="0A5169A9"/>
    <w:rsid w:val="0A54C540"/>
    <w:rsid w:val="0A656A62"/>
    <w:rsid w:val="0A6AB778"/>
    <w:rsid w:val="0A9D03AE"/>
    <w:rsid w:val="0AA13D86"/>
    <w:rsid w:val="0AB9A319"/>
    <w:rsid w:val="0AC8E87D"/>
    <w:rsid w:val="0AE666ED"/>
    <w:rsid w:val="0B4A9538"/>
    <w:rsid w:val="0B626573"/>
    <w:rsid w:val="0B728156"/>
    <w:rsid w:val="0B870035"/>
    <w:rsid w:val="0B9511D3"/>
    <w:rsid w:val="0BF87DDF"/>
    <w:rsid w:val="0BFEE56D"/>
    <w:rsid w:val="0C02A338"/>
    <w:rsid w:val="0C09D515"/>
    <w:rsid w:val="0C257E6E"/>
    <w:rsid w:val="0C493DF7"/>
    <w:rsid w:val="0C572B75"/>
    <w:rsid w:val="0C634E8F"/>
    <w:rsid w:val="0C763401"/>
    <w:rsid w:val="0C8EFA43"/>
    <w:rsid w:val="0CB32C7E"/>
    <w:rsid w:val="0CC55601"/>
    <w:rsid w:val="0CE99298"/>
    <w:rsid w:val="0CEFD56C"/>
    <w:rsid w:val="0CF869D5"/>
    <w:rsid w:val="0CFE3251"/>
    <w:rsid w:val="0D083D6C"/>
    <w:rsid w:val="0D4A81E3"/>
    <w:rsid w:val="0D4F42CF"/>
    <w:rsid w:val="0D5919E7"/>
    <w:rsid w:val="0D60FBCD"/>
    <w:rsid w:val="0D79C108"/>
    <w:rsid w:val="0D7D004F"/>
    <w:rsid w:val="0D9BE951"/>
    <w:rsid w:val="0DF2E52F"/>
    <w:rsid w:val="0DF6DE31"/>
    <w:rsid w:val="0E49D294"/>
    <w:rsid w:val="0E4C29AA"/>
    <w:rsid w:val="0E6A1D23"/>
    <w:rsid w:val="0E8BE1F3"/>
    <w:rsid w:val="0EA5FD65"/>
    <w:rsid w:val="0EB3CD1E"/>
    <w:rsid w:val="0F069CA6"/>
    <w:rsid w:val="0F098DD8"/>
    <w:rsid w:val="0F169A8D"/>
    <w:rsid w:val="0F16BE3C"/>
    <w:rsid w:val="0F2D0E8B"/>
    <w:rsid w:val="0F317F58"/>
    <w:rsid w:val="0F8BA6EA"/>
    <w:rsid w:val="0F90FAFC"/>
    <w:rsid w:val="0FBDA28D"/>
    <w:rsid w:val="0FC1189F"/>
    <w:rsid w:val="0FD10F91"/>
    <w:rsid w:val="0FFB9F61"/>
    <w:rsid w:val="10034BD5"/>
    <w:rsid w:val="105137F1"/>
    <w:rsid w:val="106972F8"/>
    <w:rsid w:val="106B16E4"/>
    <w:rsid w:val="108433EF"/>
    <w:rsid w:val="10900D5F"/>
    <w:rsid w:val="1093EE03"/>
    <w:rsid w:val="109A47F9"/>
    <w:rsid w:val="10A7406D"/>
    <w:rsid w:val="10A7E6D2"/>
    <w:rsid w:val="10AFE497"/>
    <w:rsid w:val="10D482E4"/>
    <w:rsid w:val="10D72C87"/>
    <w:rsid w:val="10F09492"/>
    <w:rsid w:val="1105D84F"/>
    <w:rsid w:val="112678E6"/>
    <w:rsid w:val="1141CA32"/>
    <w:rsid w:val="116DE636"/>
    <w:rsid w:val="116FEB74"/>
    <w:rsid w:val="117CC701"/>
    <w:rsid w:val="11977E80"/>
    <w:rsid w:val="11AD9292"/>
    <w:rsid w:val="11B81502"/>
    <w:rsid w:val="11C903A0"/>
    <w:rsid w:val="11F85767"/>
    <w:rsid w:val="121E6577"/>
    <w:rsid w:val="1233EEC8"/>
    <w:rsid w:val="12509692"/>
    <w:rsid w:val="12664234"/>
    <w:rsid w:val="127AC55B"/>
    <w:rsid w:val="128BA454"/>
    <w:rsid w:val="12B8BD94"/>
    <w:rsid w:val="12C4A3DD"/>
    <w:rsid w:val="12D529DB"/>
    <w:rsid w:val="12D5A853"/>
    <w:rsid w:val="13014759"/>
    <w:rsid w:val="130E6548"/>
    <w:rsid w:val="13435C2E"/>
    <w:rsid w:val="13581755"/>
    <w:rsid w:val="1389697E"/>
    <w:rsid w:val="138A7DD0"/>
    <w:rsid w:val="13C93D11"/>
    <w:rsid w:val="13FB19A8"/>
    <w:rsid w:val="140D19AD"/>
    <w:rsid w:val="1414B9D7"/>
    <w:rsid w:val="141E7A4F"/>
    <w:rsid w:val="142BBC2D"/>
    <w:rsid w:val="1433506A"/>
    <w:rsid w:val="14396A28"/>
    <w:rsid w:val="144D977C"/>
    <w:rsid w:val="14505FF1"/>
    <w:rsid w:val="145BA627"/>
    <w:rsid w:val="145E38A1"/>
    <w:rsid w:val="14667C17"/>
    <w:rsid w:val="147FF9B8"/>
    <w:rsid w:val="14916BB0"/>
    <w:rsid w:val="14C4B459"/>
    <w:rsid w:val="14D34A2A"/>
    <w:rsid w:val="14E8FAE1"/>
    <w:rsid w:val="14F0430E"/>
    <w:rsid w:val="154E595F"/>
    <w:rsid w:val="15A27265"/>
    <w:rsid w:val="15AF8A93"/>
    <w:rsid w:val="15CE611F"/>
    <w:rsid w:val="15DD7104"/>
    <w:rsid w:val="15DFB789"/>
    <w:rsid w:val="16336E35"/>
    <w:rsid w:val="163DE3DE"/>
    <w:rsid w:val="1671B7EE"/>
    <w:rsid w:val="169C8227"/>
    <w:rsid w:val="16AA67AB"/>
    <w:rsid w:val="16D9DE36"/>
    <w:rsid w:val="16DA907B"/>
    <w:rsid w:val="16E004E9"/>
    <w:rsid w:val="16FE7926"/>
    <w:rsid w:val="17032B0C"/>
    <w:rsid w:val="1706B2BE"/>
    <w:rsid w:val="170A1740"/>
    <w:rsid w:val="172B4DA2"/>
    <w:rsid w:val="1750E072"/>
    <w:rsid w:val="175987BE"/>
    <w:rsid w:val="1782DA0F"/>
    <w:rsid w:val="1785420A"/>
    <w:rsid w:val="178ADF20"/>
    <w:rsid w:val="17A098EB"/>
    <w:rsid w:val="17DC99A8"/>
    <w:rsid w:val="17E87AC1"/>
    <w:rsid w:val="18005BA4"/>
    <w:rsid w:val="1810C1D4"/>
    <w:rsid w:val="184AA176"/>
    <w:rsid w:val="18642F05"/>
    <w:rsid w:val="18647DCE"/>
    <w:rsid w:val="1872C7DE"/>
    <w:rsid w:val="18893C77"/>
    <w:rsid w:val="18963050"/>
    <w:rsid w:val="18C76EF5"/>
    <w:rsid w:val="19026BA6"/>
    <w:rsid w:val="191FD21A"/>
    <w:rsid w:val="1975DED2"/>
    <w:rsid w:val="1977FE50"/>
    <w:rsid w:val="198F2079"/>
    <w:rsid w:val="19B735B3"/>
    <w:rsid w:val="19D6C909"/>
    <w:rsid w:val="19DEDBE5"/>
    <w:rsid w:val="19ED9BB1"/>
    <w:rsid w:val="19EF5977"/>
    <w:rsid w:val="19F649CA"/>
    <w:rsid w:val="1A16B0AD"/>
    <w:rsid w:val="1A1F070E"/>
    <w:rsid w:val="1A23ECC9"/>
    <w:rsid w:val="1A7F4C0A"/>
    <w:rsid w:val="1AA0B4C1"/>
    <w:rsid w:val="1AA36356"/>
    <w:rsid w:val="1ABAE4C9"/>
    <w:rsid w:val="1AC7F0C5"/>
    <w:rsid w:val="1B09F775"/>
    <w:rsid w:val="1B25F015"/>
    <w:rsid w:val="1B5DD9E1"/>
    <w:rsid w:val="1B838A55"/>
    <w:rsid w:val="1B8C4B69"/>
    <w:rsid w:val="1B8CA322"/>
    <w:rsid w:val="1B8F2825"/>
    <w:rsid w:val="1BA29AD7"/>
    <w:rsid w:val="1BA5C558"/>
    <w:rsid w:val="1BF2FF52"/>
    <w:rsid w:val="1C120B86"/>
    <w:rsid w:val="1C2E4F68"/>
    <w:rsid w:val="1C31AA59"/>
    <w:rsid w:val="1C485BB4"/>
    <w:rsid w:val="1C5B44D4"/>
    <w:rsid w:val="1C646777"/>
    <w:rsid w:val="1C7932EA"/>
    <w:rsid w:val="1C840892"/>
    <w:rsid w:val="1CB3F36A"/>
    <w:rsid w:val="1CB83238"/>
    <w:rsid w:val="1CBD5E35"/>
    <w:rsid w:val="1CCBE28F"/>
    <w:rsid w:val="1CDCCB88"/>
    <w:rsid w:val="1CE3F999"/>
    <w:rsid w:val="1D0271D5"/>
    <w:rsid w:val="1D1C4541"/>
    <w:rsid w:val="1D5B33E8"/>
    <w:rsid w:val="1D62C36E"/>
    <w:rsid w:val="1D7D9C8D"/>
    <w:rsid w:val="1D989BD9"/>
    <w:rsid w:val="1DB82B6A"/>
    <w:rsid w:val="1DBD6817"/>
    <w:rsid w:val="1DC9AB84"/>
    <w:rsid w:val="1DDD1970"/>
    <w:rsid w:val="1E028143"/>
    <w:rsid w:val="1E03E6C7"/>
    <w:rsid w:val="1E058AF8"/>
    <w:rsid w:val="1E07A476"/>
    <w:rsid w:val="1E12917B"/>
    <w:rsid w:val="1E18F4BE"/>
    <w:rsid w:val="1E3C6A14"/>
    <w:rsid w:val="1E3FDCA5"/>
    <w:rsid w:val="1E70BDE3"/>
    <w:rsid w:val="1E9316D3"/>
    <w:rsid w:val="1EDBF93C"/>
    <w:rsid w:val="1EF7D6C0"/>
    <w:rsid w:val="1EF8FB80"/>
    <w:rsid w:val="1F047902"/>
    <w:rsid w:val="1F2D052F"/>
    <w:rsid w:val="1F385C50"/>
    <w:rsid w:val="1F4C8802"/>
    <w:rsid w:val="1F7F6D3B"/>
    <w:rsid w:val="1F8C66E1"/>
    <w:rsid w:val="1F979421"/>
    <w:rsid w:val="1FA102AD"/>
    <w:rsid w:val="1FBCA328"/>
    <w:rsid w:val="1FBD846B"/>
    <w:rsid w:val="1FCB66C4"/>
    <w:rsid w:val="1FE314FC"/>
    <w:rsid w:val="1FEF1B0F"/>
    <w:rsid w:val="1FF27EEB"/>
    <w:rsid w:val="2008C6C1"/>
    <w:rsid w:val="200CA7B5"/>
    <w:rsid w:val="203987B2"/>
    <w:rsid w:val="203E4DD9"/>
    <w:rsid w:val="2048BC26"/>
    <w:rsid w:val="205A78C0"/>
    <w:rsid w:val="209E87F0"/>
    <w:rsid w:val="20B34AD3"/>
    <w:rsid w:val="20B640F8"/>
    <w:rsid w:val="20CE0953"/>
    <w:rsid w:val="20D80385"/>
    <w:rsid w:val="21273416"/>
    <w:rsid w:val="2129E9FF"/>
    <w:rsid w:val="217AB2A7"/>
    <w:rsid w:val="217E87FE"/>
    <w:rsid w:val="217F51DC"/>
    <w:rsid w:val="2189E747"/>
    <w:rsid w:val="21AB5BC9"/>
    <w:rsid w:val="21B58388"/>
    <w:rsid w:val="21BD33B7"/>
    <w:rsid w:val="21DC572F"/>
    <w:rsid w:val="22115268"/>
    <w:rsid w:val="221D655C"/>
    <w:rsid w:val="22212B6C"/>
    <w:rsid w:val="2232FD2D"/>
    <w:rsid w:val="22350845"/>
    <w:rsid w:val="2276D99B"/>
    <w:rsid w:val="227EA489"/>
    <w:rsid w:val="22A0AB37"/>
    <w:rsid w:val="22A0E717"/>
    <w:rsid w:val="22EE9E45"/>
    <w:rsid w:val="230839B3"/>
    <w:rsid w:val="231427A7"/>
    <w:rsid w:val="2332F6D6"/>
    <w:rsid w:val="234AE136"/>
    <w:rsid w:val="236009C8"/>
    <w:rsid w:val="23766888"/>
    <w:rsid w:val="23893265"/>
    <w:rsid w:val="2390466C"/>
    <w:rsid w:val="23A2C393"/>
    <w:rsid w:val="23A872FD"/>
    <w:rsid w:val="23BCE3FA"/>
    <w:rsid w:val="23E131B2"/>
    <w:rsid w:val="23E40582"/>
    <w:rsid w:val="2408B0BC"/>
    <w:rsid w:val="24126011"/>
    <w:rsid w:val="241F7310"/>
    <w:rsid w:val="243CB2BB"/>
    <w:rsid w:val="248CD047"/>
    <w:rsid w:val="24AA72D0"/>
    <w:rsid w:val="24B2ABDC"/>
    <w:rsid w:val="24D5A056"/>
    <w:rsid w:val="24D9DC88"/>
    <w:rsid w:val="24DAB450"/>
    <w:rsid w:val="24DFF1CC"/>
    <w:rsid w:val="2505A093"/>
    <w:rsid w:val="255A5123"/>
    <w:rsid w:val="2577452F"/>
    <w:rsid w:val="25A8839A"/>
    <w:rsid w:val="25C5F80E"/>
    <w:rsid w:val="2644B58A"/>
    <w:rsid w:val="26465945"/>
    <w:rsid w:val="268B3B72"/>
    <w:rsid w:val="26D4F2DF"/>
    <w:rsid w:val="26DA97FD"/>
    <w:rsid w:val="26DAD3E2"/>
    <w:rsid w:val="2725C9B3"/>
    <w:rsid w:val="27735578"/>
    <w:rsid w:val="278FE1BE"/>
    <w:rsid w:val="279F6FFA"/>
    <w:rsid w:val="27AE0EFE"/>
    <w:rsid w:val="27BB721C"/>
    <w:rsid w:val="27CDF505"/>
    <w:rsid w:val="27D10260"/>
    <w:rsid w:val="27D254C4"/>
    <w:rsid w:val="27D2C9C6"/>
    <w:rsid w:val="27D73506"/>
    <w:rsid w:val="27D7D73F"/>
    <w:rsid w:val="28186C4E"/>
    <w:rsid w:val="282DFBA8"/>
    <w:rsid w:val="28379B4C"/>
    <w:rsid w:val="2848E8BB"/>
    <w:rsid w:val="2891F3BD"/>
    <w:rsid w:val="2897E879"/>
    <w:rsid w:val="289B387F"/>
    <w:rsid w:val="28B5580F"/>
    <w:rsid w:val="28BFB21B"/>
    <w:rsid w:val="28F786C6"/>
    <w:rsid w:val="29050F13"/>
    <w:rsid w:val="290C6E88"/>
    <w:rsid w:val="290D052F"/>
    <w:rsid w:val="2966CAFD"/>
    <w:rsid w:val="29675E84"/>
    <w:rsid w:val="2969CD64"/>
    <w:rsid w:val="29C11952"/>
    <w:rsid w:val="29C4772C"/>
    <w:rsid w:val="29D2DB46"/>
    <w:rsid w:val="29E6CE8B"/>
    <w:rsid w:val="2A131CF1"/>
    <w:rsid w:val="2A1FB943"/>
    <w:rsid w:val="2A287171"/>
    <w:rsid w:val="2A463D8C"/>
    <w:rsid w:val="2A73FD14"/>
    <w:rsid w:val="2AE27BB8"/>
    <w:rsid w:val="2AE2F2B8"/>
    <w:rsid w:val="2AE3CF24"/>
    <w:rsid w:val="2AE7975F"/>
    <w:rsid w:val="2B077C68"/>
    <w:rsid w:val="2B30C7E2"/>
    <w:rsid w:val="2B59E69E"/>
    <w:rsid w:val="2B826DD7"/>
    <w:rsid w:val="2B8C5A58"/>
    <w:rsid w:val="2BD092F7"/>
    <w:rsid w:val="2BEA2772"/>
    <w:rsid w:val="2BEB8DF4"/>
    <w:rsid w:val="2C1B6111"/>
    <w:rsid w:val="2C214138"/>
    <w:rsid w:val="2C29FE30"/>
    <w:rsid w:val="2C3A0DE7"/>
    <w:rsid w:val="2C5A4A1C"/>
    <w:rsid w:val="2C768EF3"/>
    <w:rsid w:val="2C86608B"/>
    <w:rsid w:val="2C9C3E9C"/>
    <w:rsid w:val="2CC6EBA4"/>
    <w:rsid w:val="2CCCB3F4"/>
    <w:rsid w:val="2CF41264"/>
    <w:rsid w:val="2CF6831C"/>
    <w:rsid w:val="2D013F66"/>
    <w:rsid w:val="2D14E31E"/>
    <w:rsid w:val="2D331F6F"/>
    <w:rsid w:val="2D38E813"/>
    <w:rsid w:val="2D3F6595"/>
    <w:rsid w:val="2D4861C3"/>
    <w:rsid w:val="2D66A6E3"/>
    <w:rsid w:val="2D6A6EA9"/>
    <w:rsid w:val="2D7EDA12"/>
    <w:rsid w:val="2D8DC288"/>
    <w:rsid w:val="2DCCE50E"/>
    <w:rsid w:val="2E2517EB"/>
    <w:rsid w:val="2E604208"/>
    <w:rsid w:val="2E9DC599"/>
    <w:rsid w:val="2E9F1BEF"/>
    <w:rsid w:val="2EAC9EA8"/>
    <w:rsid w:val="2EBBD054"/>
    <w:rsid w:val="2EBE6703"/>
    <w:rsid w:val="2EE04C4B"/>
    <w:rsid w:val="2EE6F0BB"/>
    <w:rsid w:val="2F11D685"/>
    <w:rsid w:val="2F2ED085"/>
    <w:rsid w:val="2F3B7D5A"/>
    <w:rsid w:val="2F56AAA9"/>
    <w:rsid w:val="2F5AFCA2"/>
    <w:rsid w:val="2F6772AB"/>
    <w:rsid w:val="2F95B1CB"/>
    <w:rsid w:val="2FAA3D73"/>
    <w:rsid w:val="2FB18251"/>
    <w:rsid w:val="2FB57543"/>
    <w:rsid w:val="2FC4B07C"/>
    <w:rsid w:val="2FD078D1"/>
    <w:rsid w:val="2FDA5CB6"/>
    <w:rsid w:val="2FE3228E"/>
    <w:rsid w:val="2FE6EFF6"/>
    <w:rsid w:val="2FE9DE33"/>
    <w:rsid w:val="2FF6088E"/>
    <w:rsid w:val="2FFCA052"/>
    <w:rsid w:val="301352A9"/>
    <w:rsid w:val="301FB0D4"/>
    <w:rsid w:val="30370574"/>
    <w:rsid w:val="30995555"/>
    <w:rsid w:val="30F66927"/>
    <w:rsid w:val="3113F98F"/>
    <w:rsid w:val="315B2EF5"/>
    <w:rsid w:val="316A33AD"/>
    <w:rsid w:val="316ED51C"/>
    <w:rsid w:val="317EAD09"/>
    <w:rsid w:val="31825E0F"/>
    <w:rsid w:val="318AA293"/>
    <w:rsid w:val="31B78E6A"/>
    <w:rsid w:val="31C5D256"/>
    <w:rsid w:val="31D4484F"/>
    <w:rsid w:val="31E735EC"/>
    <w:rsid w:val="31F95C64"/>
    <w:rsid w:val="3255056A"/>
    <w:rsid w:val="327AA4A4"/>
    <w:rsid w:val="328390E3"/>
    <w:rsid w:val="32A39E26"/>
    <w:rsid w:val="32E2A0A4"/>
    <w:rsid w:val="32F91269"/>
    <w:rsid w:val="32FD8C62"/>
    <w:rsid w:val="3305F687"/>
    <w:rsid w:val="33069A74"/>
    <w:rsid w:val="33427FC9"/>
    <w:rsid w:val="3371E291"/>
    <w:rsid w:val="3399C890"/>
    <w:rsid w:val="339D6D65"/>
    <w:rsid w:val="33D4B77A"/>
    <w:rsid w:val="33DFD451"/>
    <w:rsid w:val="33E74755"/>
    <w:rsid w:val="3416979B"/>
    <w:rsid w:val="342BD967"/>
    <w:rsid w:val="343486FB"/>
    <w:rsid w:val="34361476"/>
    <w:rsid w:val="34416FC5"/>
    <w:rsid w:val="344E3EAA"/>
    <w:rsid w:val="348C010F"/>
    <w:rsid w:val="349C22C3"/>
    <w:rsid w:val="349FF02B"/>
    <w:rsid w:val="34BE47EC"/>
    <w:rsid w:val="350692FF"/>
    <w:rsid w:val="35347984"/>
    <w:rsid w:val="3540ADF0"/>
    <w:rsid w:val="3599F461"/>
    <w:rsid w:val="35FD0492"/>
    <w:rsid w:val="36008085"/>
    <w:rsid w:val="362C7F52"/>
    <w:rsid w:val="36656C3F"/>
    <w:rsid w:val="366CDF09"/>
    <w:rsid w:val="3694D294"/>
    <w:rsid w:val="36A27075"/>
    <w:rsid w:val="36C0115C"/>
    <w:rsid w:val="36DD683A"/>
    <w:rsid w:val="36DFC312"/>
    <w:rsid w:val="37073B0A"/>
    <w:rsid w:val="37077210"/>
    <w:rsid w:val="3721EF49"/>
    <w:rsid w:val="37268F45"/>
    <w:rsid w:val="372966D5"/>
    <w:rsid w:val="373A30CA"/>
    <w:rsid w:val="37408EB8"/>
    <w:rsid w:val="3743176E"/>
    <w:rsid w:val="3749C68C"/>
    <w:rsid w:val="37505FB2"/>
    <w:rsid w:val="375C19FD"/>
    <w:rsid w:val="375CFA24"/>
    <w:rsid w:val="3767B371"/>
    <w:rsid w:val="3783E879"/>
    <w:rsid w:val="378A5E5C"/>
    <w:rsid w:val="37AE1EF2"/>
    <w:rsid w:val="37AF95A0"/>
    <w:rsid w:val="3805A8FF"/>
    <w:rsid w:val="3831C7C3"/>
    <w:rsid w:val="3845AF57"/>
    <w:rsid w:val="384E9C2E"/>
    <w:rsid w:val="38594FD3"/>
    <w:rsid w:val="38610A47"/>
    <w:rsid w:val="388FFE15"/>
    <w:rsid w:val="38B62183"/>
    <w:rsid w:val="38BBAB2B"/>
    <w:rsid w:val="39033F63"/>
    <w:rsid w:val="3915D146"/>
    <w:rsid w:val="3920A7CE"/>
    <w:rsid w:val="3923F110"/>
    <w:rsid w:val="393172C5"/>
    <w:rsid w:val="393EC56D"/>
    <w:rsid w:val="397A8C99"/>
    <w:rsid w:val="39A4D4D2"/>
    <w:rsid w:val="39B27F69"/>
    <w:rsid w:val="39C8853D"/>
    <w:rsid w:val="39E9D32E"/>
    <w:rsid w:val="39FFD42C"/>
    <w:rsid w:val="3A36FEEF"/>
    <w:rsid w:val="3A4D35D1"/>
    <w:rsid w:val="3A60D25C"/>
    <w:rsid w:val="3A624BCD"/>
    <w:rsid w:val="3A806F76"/>
    <w:rsid w:val="3AA25801"/>
    <w:rsid w:val="3AF3CA39"/>
    <w:rsid w:val="3B04E0A2"/>
    <w:rsid w:val="3B114C6C"/>
    <w:rsid w:val="3B1DFDE2"/>
    <w:rsid w:val="3B39D3A8"/>
    <w:rsid w:val="3B3BB0AE"/>
    <w:rsid w:val="3B40A10A"/>
    <w:rsid w:val="3B69AF97"/>
    <w:rsid w:val="3B731C12"/>
    <w:rsid w:val="3BA299DA"/>
    <w:rsid w:val="3BB78DD2"/>
    <w:rsid w:val="3BC05B13"/>
    <w:rsid w:val="3BD9F4F3"/>
    <w:rsid w:val="3BDF8D21"/>
    <w:rsid w:val="3BF2B96E"/>
    <w:rsid w:val="3C0BD9B0"/>
    <w:rsid w:val="3C1CFCD1"/>
    <w:rsid w:val="3C28E348"/>
    <w:rsid w:val="3C461798"/>
    <w:rsid w:val="3C4E690C"/>
    <w:rsid w:val="3C703750"/>
    <w:rsid w:val="3C805466"/>
    <w:rsid w:val="3C83B19C"/>
    <w:rsid w:val="3C9DB399"/>
    <w:rsid w:val="3C9E3BB4"/>
    <w:rsid w:val="3CA50A72"/>
    <w:rsid w:val="3CE0AF48"/>
    <w:rsid w:val="3CE8B4F2"/>
    <w:rsid w:val="3CFF691D"/>
    <w:rsid w:val="3D0C126B"/>
    <w:rsid w:val="3D3965BF"/>
    <w:rsid w:val="3DDC51FE"/>
    <w:rsid w:val="3DE47638"/>
    <w:rsid w:val="3E1215DC"/>
    <w:rsid w:val="3E463502"/>
    <w:rsid w:val="3E5470CA"/>
    <w:rsid w:val="3E614832"/>
    <w:rsid w:val="3E7CE065"/>
    <w:rsid w:val="3E8C567A"/>
    <w:rsid w:val="3EABBCCC"/>
    <w:rsid w:val="3EB13460"/>
    <w:rsid w:val="3ED813D1"/>
    <w:rsid w:val="3EE154E1"/>
    <w:rsid w:val="3EEE7FB3"/>
    <w:rsid w:val="3F077AE3"/>
    <w:rsid w:val="3F269FD6"/>
    <w:rsid w:val="3F442227"/>
    <w:rsid w:val="3F4DFC76"/>
    <w:rsid w:val="3F74DB1C"/>
    <w:rsid w:val="3F967E62"/>
    <w:rsid w:val="3FC34AF8"/>
    <w:rsid w:val="3FC986B9"/>
    <w:rsid w:val="3FD4F3CD"/>
    <w:rsid w:val="3FDE6780"/>
    <w:rsid w:val="403DEF50"/>
    <w:rsid w:val="406B84A5"/>
    <w:rsid w:val="407920B4"/>
    <w:rsid w:val="40811F38"/>
    <w:rsid w:val="40923277"/>
    <w:rsid w:val="40A8DFA2"/>
    <w:rsid w:val="40ABBBFB"/>
    <w:rsid w:val="40B0B730"/>
    <w:rsid w:val="40B10AA0"/>
    <w:rsid w:val="40D66B15"/>
    <w:rsid w:val="4104740B"/>
    <w:rsid w:val="41051E3A"/>
    <w:rsid w:val="4115625A"/>
    <w:rsid w:val="41165EF2"/>
    <w:rsid w:val="41246BBE"/>
    <w:rsid w:val="4139DC03"/>
    <w:rsid w:val="415764E2"/>
    <w:rsid w:val="416E7D6A"/>
    <w:rsid w:val="4190C5F1"/>
    <w:rsid w:val="4195A49E"/>
    <w:rsid w:val="419B5A48"/>
    <w:rsid w:val="41CA1637"/>
    <w:rsid w:val="41D44492"/>
    <w:rsid w:val="41E375D1"/>
    <w:rsid w:val="4210624E"/>
    <w:rsid w:val="421A4E49"/>
    <w:rsid w:val="422347B0"/>
    <w:rsid w:val="427931A6"/>
    <w:rsid w:val="427EA753"/>
    <w:rsid w:val="428261BA"/>
    <w:rsid w:val="42AC1E45"/>
    <w:rsid w:val="42B32ACC"/>
    <w:rsid w:val="42C68309"/>
    <w:rsid w:val="42CBFFDC"/>
    <w:rsid w:val="42E235C4"/>
    <w:rsid w:val="42E7A467"/>
    <w:rsid w:val="43174C03"/>
    <w:rsid w:val="431AC646"/>
    <w:rsid w:val="43227AFB"/>
    <w:rsid w:val="43259B3F"/>
    <w:rsid w:val="4371127A"/>
    <w:rsid w:val="439FD9EA"/>
    <w:rsid w:val="43C9799F"/>
    <w:rsid w:val="43D54D52"/>
    <w:rsid w:val="43E06937"/>
    <w:rsid w:val="441F884A"/>
    <w:rsid w:val="442A137F"/>
    <w:rsid w:val="44413636"/>
    <w:rsid w:val="4442277A"/>
    <w:rsid w:val="4450C175"/>
    <w:rsid w:val="446FC09F"/>
    <w:rsid w:val="447F98DD"/>
    <w:rsid w:val="448B23FE"/>
    <w:rsid w:val="44B4AD3D"/>
    <w:rsid w:val="44E1C19D"/>
    <w:rsid w:val="44F75B1A"/>
    <w:rsid w:val="450EB4AA"/>
    <w:rsid w:val="4514027C"/>
    <w:rsid w:val="454F258A"/>
    <w:rsid w:val="455122D9"/>
    <w:rsid w:val="45845395"/>
    <w:rsid w:val="45A148C9"/>
    <w:rsid w:val="45AA6737"/>
    <w:rsid w:val="45BB7548"/>
    <w:rsid w:val="45C41596"/>
    <w:rsid w:val="462D04C5"/>
    <w:rsid w:val="4652AA87"/>
    <w:rsid w:val="467993B9"/>
    <w:rsid w:val="4697BFB2"/>
    <w:rsid w:val="46C10426"/>
    <w:rsid w:val="46D38807"/>
    <w:rsid w:val="46D5A621"/>
    <w:rsid w:val="470265DC"/>
    <w:rsid w:val="4705B8FA"/>
    <w:rsid w:val="4707E7A7"/>
    <w:rsid w:val="47086152"/>
    <w:rsid w:val="473BCA32"/>
    <w:rsid w:val="473FAFF0"/>
    <w:rsid w:val="4750ABD4"/>
    <w:rsid w:val="4757BEDA"/>
    <w:rsid w:val="4775E048"/>
    <w:rsid w:val="479F8986"/>
    <w:rsid w:val="47A3BBFF"/>
    <w:rsid w:val="47A3DA36"/>
    <w:rsid w:val="47C97D0D"/>
    <w:rsid w:val="47D941B8"/>
    <w:rsid w:val="47E754E1"/>
    <w:rsid w:val="47F2B213"/>
    <w:rsid w:val="480B044F"/>
    <w:rsid w:val="480C2DF5"/>
    <w:rsid w:val="485DC338"/>
    <w:rsid w:val="48795239"/>
    <w:rsid w:val="48A4FEE5"/>
    <w:rsid w:val="49180B7A"/>
    <w:rsid w:val="49209AFC"/>
    <w:rsid w:val="494A7721"/>
    <w:rsid w:val="49542A16"/>
    <w:rsid w:val="49759422"/>
    <w:rsid w:val="4992C5E7"/>
    <w:rsid w:val="49A59775"/>
    <w:rsid w:val="49A9A334"/>
    <w:rsid w:val="49B5A21D"/>
    <w:rsid w:val="49ECF06B"/>
    <w:rsid w:val="49FEE8F8"/>
    <w:rsid w:val="4A299C2C"/>
    <w:rsid w:val="4A370D53"/>
    <w:rsid w:val="4A502B04"/>
    <w:rsid w:val="4A52EC38"/>
    <w:rsid w:val="4A55762D"/>
    <w:rsid w:val="4A721511"/>
    <w:rsid w:val="4A7F7EBB"/>
    <w:rsid w:val="4AB3257B"/>
    <w:rsid w:val="4AB643A7"/>
    <w:rsid w:val="4AB6A21F"/>
    <w:rsid w:val="4AD61B8B"/>
    <w:rsid w:val="4B0BB720"/>
    <w:rsid w:val="4B0DF582"/>
    <w:rsid w:val="4B10021A"/>
    <w:rsid w:val="4B6CE8B4"/>
    <w:rsid w:val="4B716810"/>
    <w:rsid w:val="4B99231E"/>
    <w:rsid w:val="4BC6C432"/>
    <w:rsid w:val="4BE1EE16"/>
    <w:rsid w:val="4BE92CEB"/>
    <w:rsid w:val="4BEB733A"/>
    <w:rsid w:val="4BECA96A"/>
    <w:rsid w:val="4BF5CC38"/>
    <w:rsid w:val="4C2826E5"/>
    <w:rsid w:val="4C3C3CA8"/>
    <w:rsid w:val="4C40A8CC"/>
    <w:rsid w:val="4C4D021B"/>
    <w:rsid w:val="4C509ED6"/>
    <w:rsid w:val="4C7A7A26"/>
    <w:rsid w:val="4C9C99A1"/>
    <w:rsid w:val="4CB5174B"/>
    <w:rsid w:val="4CE3E264"/>
    <w:rsid w:val="4CEE12AF"/>
    <w:rsid w:val="4D277158"/>
    <w:rsid w:val="4D5CB545"/>
    <w:rsid w:val="4D5E34D7"/>
    <w:rsid w:val="4D84B386"/>
    <w:rsid w:val="4DA78F18"/>
    <w:rsid w:val="4DBC66CE"/>
    <w:rsid w:val="4DD7FE61"/>
    <w:rsid w:val="4DEACE77"/>
    <w:rsid w:val="4DEE1C70"/>
    <w:rsid w:val="4DF423A5"/>
    <w:rsid w:val="4E2A1705"/>
    <w:rsid w:val="4E2EE395"/>
    <w:rsid w:val="4E4EB3A7"/>
    <w:rsid w:val="4E6EFF59"/>
    <w:rsid w:val="4E887779"/>
    <w:rsid w:val="4E962893"/>
    <w:rsid w:val="4EA5752A"/>
    <w:rsid w:val="4EA736DB"/>
    <w:rsid w:val="4EB7DB1E"/>
    <w:rsid w:val="4EC30068"/>
    <w:rsid w:val="4EC9A34D"/>
    <w:rsid w:val="4ED71F6A"/>
    <w:rsid w:val="4EE9A213"/>
    <w:rsid w:val="4F0BC9D9"/>
    <w:rsid w:val="4F2244D6"/>
    <w:rsid w:val="4F2667F9"/>
    <w:rsid w:val="4F2B866C"/>
    <w:rsid w:val="4F46EBDE"/>
    <w:rsid w:val="4F6B555B"/>
    <w:rsid w:val="4F70A17F"/>
    <w:rsid w:val="4F992F7B"/>
    <w:rsid w:val="4FB3677B"/>
    <w:rsid w:val="4FCCD2A0"/>
    <w:rsid w:val="50086205"/>
    <w:rsid w:val="500F3F26"/>
    <w:rsid w:val="5019E19F"/>
    <w:rsid w:val="5023194D"/>
    <w:rsid w:val="502F54A7"/>
    <w:rsid w:val="5041CF55"/>
    <w:rsid w:val="5047FE55"/>
    <w:rsid w:val="50481EF0"/>
    <w:rsid w:val="50596B54"/>
    <w:rsid w:val="505FB3A4"/>
    <w:rsid w:val="50645342"/>
    <w:rsid w:val="50661CFB"/>
    <w:rsid w:val="506C4AB1"/>
    <w:rsid w:val="50919090"/>
    <w:rsid w:val="50B16330"/>
    <w:rsid w:val="50D1AC2C"/>
    <w:rsid w:val="50D6D03B"/>
    <w:rsid w:val="50DA5853"/>
    <w:rsid w:val="50DD217B"/>
    <w:rsid w:val="50EC37D7"/>
    <w:rsid w:val="50F99773"/>
    <w:rsid w:val="510B50A8"/>
    <w:rsid w:val="5123193B"/>
    <w:rsid w:val="51344700"/>
    <w:rsid w:val="515B982C"/>
    <w:rsid w:val="515D3E01"/>
    <w:rsid w:val="517AB5DF"/>
    <w:rsid w:val="51A4F217"/>
    <w:rsid w:val="51D5DD32"/>
    <w:rsid w:val="5215A012"/>
    <w:rsid w:val="523DEAC8"/>
    <w:rsid w:val="527A3137"/>
    <w:rsid w:val="52B03E14"/>
    <w:rsid w:val="52BB74D7"/>
    <w:rsid w:val="52C87B7A"/>
    <w:rsid w:val="52CD1B6C"/>
    <w:rsid w:val="52FBD1FF"/>
    <w:rsid w:val="530E2A83"/>
    <w:rsid w:val="53482BFE"/>
    <w:rsid w:val="5367C4C2"/>
    <w:rsid w:val="536FDEA0"/>
    <w:rsid w:val="5392FE75"/>
    <w:rsid w:val="53938662"/>
    <w:rsid w:val="53AAEA70"/>
    <w:rsid w:val="5406DF93"/>
    <w:rsid w:val="54082E38"/>
    <w:rsid w:val="5414430A"/>
    <w:rsid w:val="54230BAF"/>
    <w:rsid w:val="5431DE8C"/>
    <w:rsid w:val="54390D9B"/>
    <w:rsid w:val="547E8C75"/>
    <w:rsid w:val="54A0A683"/>
    <w:rsid w:val="54F5F2F6"/>
    <w:rsid w:val="5502151F"/>
    <w:rsid w:val="5502F157"/>
    <w:rsid w:val="55147345"/>
    <w:rsid w:val="555E2A8E"/>
    <w:rsid w:val="55691862"/>
    <w:rsid w:val="55AD32E0"/>
    <w:rsid w:val="55B92F4E"/>
    <w:rsid w:val="55BB7E61"/>
    <w:rsid w:val="55F631CD"/>
    <w:rsid w:val="55F96F05"/>
    <w:rsid w:val="562EA91D"/>
    <w:rsid w:val="563086E7"/>
    <w:rsid w:val="5649EF91"/>
    <w:rsid w:val="565EF3E5"/>
    <w:rsid w:val="5681C9B1"/>
    <w:rsid w:val="56935657"/>
    <w:rsid w:val="56A1C686"/>
    <w:rsid w:val="56A32CD5"/>
    <w:rsid w:val="56B79802"/>
    <w:rsid w:val="56B7E1C0"/>
    <w:rsid w:val="56C79BA8"/>
    <w:rsid w:val="56D768CA"/>
    <w:rsid w:val="56E0A288"/>
    <w:rsid w:val="5711A25C"/>
    <w:rsid w:val="571D2377"/>
    <w:rsid w:val="573AE3E4"/>
    <w:rsid w:val="576931AB"/>
    <w:rsid w:val="578A7794"/>
    <w:rsid w:val="578B0FE2"/>
    <w:rsid w:val="57B7BB02"/>
    <w:rsid w:val="57C47724"/>
    <w:rsid w:val="57D83024"/>
    <w:rsid w:val="57E2F86F"/>
    <w:rsid w:val="57FB0D77"/>
    <w:rsid w:val="58074345"/>
    <w:rsid w:val="58185DB1"/>
    <w:rsid w:val="58190196"/>
    <w:rsid w:val="582228DB"/>
    <w:rsid w:val="583757E9"/>
    <w:rsid w:val="58386124"/>
    <w:rsid w:val="5857CF20"/>
    <w:rsid w:val="585AF33C"/>
    <w:rsid w:val="587C0CE3"/>
    <w:rsid w:val="5892F86F"/>
    <w:rsid w:val="5898A5AD"/>
    <w:rsid w:val="58A61CE4"/>
    <w:rsid w:val="58B32BDD"/>
    <w:rsid w:val="58CCBE41"/>
    <w:rsid w:val="58D34F2C"/>
    <w:rsid w:val="58E4C7BC"/>
    <w:rsid w:val="59293BA8"/>
    <w:rsid w:val="5931E2B2"/>
    <w:rsid w:val="59416D3C"/>
    <w:rsid w:val="594DF916"/>
    <w:rsid w:val="596C9E24"/>
    <w:rsid w:val="59789E3A"/>
    <w:rsid w:val="59A8C4DE"/>
    <w:rsid w:val="59BD7E69"/>
    <w:rsid w:val="59DF4CA6"/>
    <w:rsid w:val="59FFA8F2"/>
    <w:rsid w:val="5A24D892"/>
    <w:rsid w:val="5A302F05"/>
    <w:rsid w:val="5A392040"/>
    <w:rsid w:val="5A51837E"/>
    <w:rsid w:val="5A66EEA5"/>
    <w:rsid w:val="5A6B0CDF"/>
    <w:rsid w:val="5A8FDA8D"/>
    <w:rsid w:val="5ACD0BA5"/>
    <w:rsid w:val="5B364E9C"/>
    <w:rsid w:val="5B420E73"/>
    <w:rsid w:val="5B497739"/>
    <w:rsid w:val="5B5E43FE"/>
    <w:rsid w:val="5B62E4B5"/>
    <w:rsid w:val="5B6BFF3A"/>
    <w:rsid w:val="5B8DC0A7"/>
    <w:rsid w:val="5B93D3D2"/>
    <w:rsid w:val="5B98D8DA"/>
    <w:rsid w:val="5BF0D835"/>
    <w:rsid w:val="5BF906A7"/>
    <w:rsid w:val="5C311309"/>
    <w:rsid w:val="5C4BF70F"/>
    <w:rsid w:val="5C72AE0B"/>
    <w:rsid w:val="5C7EC5BC"/>
    <w:rsid w:val="5C9A9F9B"/>
    <w:rsid w:val="5CABDB48"/>
    <w:rsid w:val="5CAF5329"/>
    <w:rsid w:val="5CF5CC9A"/>
    <w:rsid w:val="5D033530"/>
    <w:rsid w:val="5D23C536"/>
    <w:rsid w:val="5D2B6AAE"/>
    <w:rsid w:val="5D4420E8"/>
    <w:rsid w:val="5D4B2714"/>
    <w:rsid w:val="5D7A9C77"/>
    <w:rsid w:val="5DA2BA69"/>
    <w:rsid w:val="5DA3FEB1"/>
    <w:rsid w:val="5DC933E0"/>
    <w:rsid w:val="5DCA1DE1"/>
    <w:rsid w:val="5DCCD554"/>
    <w:rsid w:val="5DD3AEB0"/>
    <w:rsid w:val="5DD54479"/>
    <w:rsid w:val="5DF6A8C4"/>
    <w:rsid w:val="5E017208"/>
    <w:rsid w:val="5E0F2995"/>
    <w:rsid w:val="5E25A646"/>
    <w:rsid w:val="5E5A2929"/>
    <w:rsid w:val="5E61CBAC"/>
    <w:rsid w:val="5E83D9D6"/>
    <w:rsid w:val="5E8A69F2"/>
    <w:rsid w:val="5E8F42B4"/>
    <w:rsid w:val="5E988708"/>
    <w:rsid w:val="5EAF5AE7"/>
    <w:rsid w:val="5EBEAC82"/>
    <w:rsid w:val="5EBECDE5"/>
    <w:rsid w:val="5F0F0631"/>
    <w:rsid w:val="5F1AA02B"/>
    <w:rsid w:val="5F792593"/>
    <w:rsid w:val="5F9E944E"/>
    <w:rsid w:val="5FBCD02A"/>
    <w:rsid w:val="5FE90D0D"/>
    <w:rsid w:val="5FEFBDDF"/>
    <w:rsid w:val="5FF1FDEA"/>
    <w:rsid w:val="6047A4BA"/>
    <w:rsid w:val="606AEFDC"/>
    <w:rsid w:val="608F6011"/>
    <w:rsid w:val="60AF9849"/>
    <w:rsid w:val="60BA2E9A"/>
    <w:rsid w:val="60F2EF89"/>
    <w:rsid w:val="60F47B66"/>
    <w:rsid w:val="6103EF36"/>
    <w:rsid w:val="614FFFCD"/>
    <w:rsid w:val="61583422"/>
    <w:rsid w:val="615C61A5"/>
    <w:rsid w:val="615F5699"/>
    <w:rsid w:val="61A34C75"/>
    <w:rsid w:val="61C8DBFB"/>
    <w:rsid w:val="61C9C6A1"/>
    <w:rsid w:val="61E228D6"/>
    <w:rsid w:val="61E79B1E"/>
    <w:rsid w:val="6219C489"/>
    <w:rsid w:val="621B0AAF"/>
    <w:rsid w:val="6231A9F8"/>
    <w:rsid w:val="6236D5C2"/>
    <w:rsid w:val="623798D7"/>
    <w:rsid w:val="623E1A81"/>
    <w:rsid w:val="62434FD6"/>
    <w:rsid w:val="624FD542"/>
    <w:rsid w:val="62716F17"/>
    <w:rsid w:val="627CA650"/>
    <w:rsid w:val="62CF690B"/>
    <w:rsid w:val="62F80D3D"/>
    <w:rsid w:val="6317F635"/>
    <w:rsid w:val="631CD1A2"/>
    <w:rsid w:val="632154D4"/>
    <w:rsid w:val="63382F8F"/>
    <w:rsid w:val="63387F37"/>
    <w:rsid w:val="6354474D"/>
    <w:rsid w:val="637D4A43"/>
    <w:rsid w:val="63B4C5FE"/>
    <w:rsid w:val="63CED31D"/>
    <w:rsid w:val="63DF6EDA"/>
    <w:rsid w:val="63E569E5"/>
    <w:rsid w:val="6410D1C8"/>
    <w:rsid w:val="64498765"/>
    <w:rsid w:val="646A264E"/>
    <w:rsid w:val="6472031F"/>
    <w:rsid w:val="64A0D520"/>
    <w:rsid w:val="64A55F52"/>
    <w:rsid w:val="64A5DE5E"/>
    <w:rsid w:val="64AEE5B8"/>
    <w:rsid w:val="64B8B5A7"/>
    <w:rsid w:val="64E24D98"/>
    <w:rsid w:val="64F15D1B"/>
    <w:rsid w:val="65125EA2"/>
    <w:rsid w:val="65223ABE"/>
    <w:rsid w:val="652E48F9"/>
    <w:rsid w:val="65341762"/>
    <w:rsid w:val="6563D769"/>
    <w:rsid w:val="65690E41"/>
    <w:rsid w:val="65AF954D"/>
    <w:rsid w:val="65BB90F1"/>
    <w:rsid w:val="65C5DF37"/>
    <w:rsid w:val="65E9771A"/>
    <w:rsid w:val="65F0EF1A"/>
    <w:rsid w:val="6610C8C2"/>
    <w:rsid w:val="66646E90"/>
    <w:rsid w:val="6691E77C"/>
    <w:rsid w:val="66AD4777"/>
    <w:rsid w:val="66D8F721"/>
    <w:rsid w:val="670252C3"/>
    <w:rsid w:val="671046E8"/>
    <w:rsid w:val="6773EA75"/>
    <w:rsid w:val="67798F63"/>
    <w:rsid w:val="67A5C639"/>
    <w:rsid w:val="67C33435"/>
    <w:rsid w:val="67E58CBB"/>
    <w:rsid w:val="67F0B4F5"/>
    <w:rsid w:val="67FE6158"/>
    <w:rsid w:val="682F636F"/>
    <w:rsid w:val="684234C1"/>
    <w:rsid w:val="684C5313"/>
    <w:rsid w:val="684E4360"/>
    <w:rsid w:val="684FA5C2"/>
    <w:rsid w:val="6852DE8D"/>
    <w:rsid w:val="68A1DDFC"/>
    <w:rsid w:val="68B5DF05"/>
    <w:rsid w:val="68C8A4F3"/>
    <w:rsid w:val="68F2C98A"/>
    <w:rsid w:val="69044EC4"/>
    <w:rsid w:val="690CE0F8"/>
    <w:rsid w:val="690D065D"/>
    <w:rsid w:val="692066C3"/>
    <w:rsid w:val="6947C1E3"/>
    <w:rsid w:val="69509A8D"/>
    <w:rsid w:val="6953C232"/>
    <w:rsid w:val="695D4E3F"/>
    <w:rsid w:val="69797DD8"/>
    <w:rsid w:val="697CCC7B"/>
    <w:rsid w:val="69A5489C"/>
    <w:rsid w:val="69B5CBB2"/>
    <w:rsid w:val="69D309E1"/>
    <w:rsid w:val="69D8B6CA"/>
    <w:rsid w:val="69DE27BB"/>
    <w:rsid w:val="69F1F476"/>
    <w:rsid w:val="69F8FBF1"/>
    <w:rsid w:val="6A00BB5B"/>
    <w:rsid w:val="6A03863B"/>
    <w:rsid w:val="6A0C7DC4"/>
    <w:rsid w:val="6A1BE859"/>
    <w:rsid w:val="6A4DC501"/>
    <w:rsid w:val="6A4DCC8C"/>
    <w:rsid w:val="6A710E45"/>
    <w:rsid w:val="6A956C2A"/>
    <w:rsid w:val="6AB6A5DB"/>
    <w:rsid w:val="6AD09023"/>
    <w:rsid w:val="6AF6637D"/>
    <w:rsid w:val="6AFB62E4"/>
    <w:rsid w:val="6B063F0B"/>
    <w:rsid w:val="6B08B7C0"/>
    <w:rsid w:val="6B32EFA7"/>
    <w:rsid w:val="6B761F89"/>
    <w:rsid w:val="6B82151E"/>
    <w:rsid w:val="6B944543"/>
    <w:rsid w:val="6BADEE82"/>
    <w:rsid w:val="6BB05D27"/>
    <w:rsid w:val="6BB42F51"/>
    <w:rsid w:val="6BBCE32D"/>
    <w:rsid w:val="6BC60906"/>
    <w:rsid w:val="6BD137F3"/>
    <w:rsid w:val="6C1B0AB4"/>
    <w:rsid w:val="6C355FF4"/>
    <w:rsid w:val="6C64780A"/>
    <w:rsid w:val="6C711CA5"/>
    <w:rsid w:val="6C716B2A"/>
    <w:rsid w:val="6C79A169"/>
    <w:rsid w:val="6C7F6BF9"/>
    <w:rsid w:val="6C888463"/>
    <w:rsid w:val="6C960499"/>
    <w:rsid w:val="6CD3B3AC"/>
    <w:rsid w:val="6D04101E"/>
    <w:rsid w:val="6D1AB72C"/>
    <w:rsid w:val="6D391EA4"/>
    <w:rsid w:val="6D4FC52F"/>
    <w:rsid w:val="6D687959"/>
    <w:rsid w:val="6D80CE06"/>
    <w:rsid w:val="6DB84416"/>
    <w:rsid w:val="6DED56FE"/>
    <w:rsid w:val="6DFF9FB2"/>
    <w:rsid w:val="6E15B71B"/>
    <w:rsid w:val="6E793681"/>
    <w:rsid w:val="6E7A2601"/>
    <w:rsid w:val="6E7A6FDF"/>
    <w:rsid w:val="6E7DE7F3"/>
    <w:rsid w:val="6E8EF913"/>
    <w:rsid w:val="6E982D81"/>
    <w:rsid w:val="6EA0DDA4"/>
    <w:rsid w:val="6EC97F81"/>
    <w:rsid w:val="6ECE2DD7"/>
    <w:rsid w:val="6ED54EFF"/>
    <w:rsid w:val="6F11F312"/>
    <w:rsid w:val="6F38EB43"/>
    <w:rsid w:val="6F3D90C1"/>
    <w:rsid w:val="6F57C56C"/>
    <w:rsid w:val="6FCB9616"/>
    <w:rsid w:val="6FDD5EEE"/>
    <w:rsid w:val="6FFCD2C0"/>
    <w:rsid w:val="70004F79"/>
    <w:rsid w:val="701901E1"/>
    <w:rsid w:val="703D4A20"/>
    <w:rsid w:val="70593FF7"/>
    <w:rsid w:val="705B6F45"/>
    <w:rsid w:val="705D0B17"/>
    <w:rsid w:val="70775BC2"/>
    <w:rsid w:val="70BCF317"/>
    <w:rsid w:val="70C24734"/>
    <w:rsid w:val="70C54708"/>
    <w:rsid w:val="70CBC74C"/>
    <w:rsid w:val="70D52BB3"/>
    <w:rsid w:val="70E27583"/>
    <w:rsid w:val="7113C511"/>
    <w:rsid w:val="71143903"/>
    <w:rsid w:val="71144E31"/>
    <w:rsid w:val="711A40C4"/>
    <w:rsid w:val="7121473F"/>
    <w:rsid w:val="71487441"/>
    <w:rsid w:val="715C95C1"/>
    <w:rsid w:val="7172CEC2"/>
    <w:rsid w:val="7181EB9B"/>
    <w:rsid w:val="7195389B"/>
    <w:rsid w:val="7197CF34"/>
    <w:rsid w:val="719ACB50"/>
    <w:rsid w:val="71C42BE0"/>
    <w:rsid w:val="71CA62DC"/>
    <w:rsid w:val="71EA4C48"/>
    <w:rsid w:val="72087A8A"/>
    <w:rsid w:val="72309FFB"/>
    <w:rsid w:val="7230BA22"/>
    <w:rsid w:val="72354E37"/>
    <w:rsid w:val="7258EA4A"/>
    <w:rsid w:val="7273C9A3"/>
    <w:rsid w:val="72B129BB"/>
    <w:rsid w:val="72B4EBC3"/>
    <w:rsid w:val="72E06CBA"/>
    <w:rsid w:val="72F0BC4A"/>
    <w:rsid w:val="72FD035E"/>
    <w:rsid w:val="733FD2F0"/>
    <w:rsid w:val="73482FC9"/>
    <w:rsid w:val="73487ACA"/>
    <w:rsid w:val="734A7048"/>
    <w:rsid w:val="73623A04"/>
    <w:rsid w:val="73A2A839"/>
    <w:rsid w:val="73C961AA"/>
    <w:rsid w:val="73CB85BB"/>
    <w:rsid w:val="73ED1B54"/>
    <w:rsid w:val="7407BD0E"/>
    <w:rsid w:val="740F2591"/>
    <w:rsid w:val="7410C68E"/>
    <w:rsid w:val="747B9BB4"/>
    <w:rsid w:val="748AC782"/>
    <w:rsid w:val="74AD42E5"/>
    <w:rsid w:val="74C15193"/>
    <w:rsid w:val="74FBD90B"/>
    <w:rsid w:val="752E3C06"/>
    <w:rsid w:val="7536119B"/>
    <w:rsid w:val="75479207"/>
    <w:rsid w:val="754ACF3E"/>
    <w:rsid w:val="7564D152"/>
    <w:rsid w:val="759A7DA0"/>
    <w:rsid w:val="759C4C08"/>
    <w:rsid w:val="75B1D7EA"/>
    <w:rsid w:val="75C3FB68"/>
    <w:rsid w:val="75CCC46D"/>
    <w:rsid w:val="760D798F"/>
    <w:rsid w:val="76175111"/>
    <w:rsid w:val="761946E7"/>
    <w:rsid w:val="76257EDB"/>
    <w:rsid w:val="7626DD19"/>
    <w:rsid w:val="7646B0FC"/>
    <w:rsid w:val="7664C94D"/>
    <w:rsid w:val="76777AA3"/>
    <w:rsid w:val="767B2445"/>
    <w:rsid w:val="76966910"/>
    <w:rsid w:val="76BDC8DF"/>
    <w:rsid w:val="76BEAD2A"/>
    <w:rsid w:val="770080F5"/>
    <w:rsid w:val="77220430"/>
    <w:rsid w:val="772524D2"/>
    <w:rsid w:val="77265357"/>
    <w:rsid w:val="7726FB52"/>
    <w:rsid w:val="7734090D"/>
    <w:rsid w:val="77656C1C"/>
    <w:rsid w:val="7774D668"/>
    <w:rsid w:val="778CACBB"/>
    <w:rsid w:val="77B5956F"/>
    <w:rsid w:val="781C303D"/>
    <w:rsid w:val="781D6033"/>
    <w:rsid w:val="7829AC08"/>
    <w:rsid w:val="78329825"/>
    <w:rsid w:val="7873F425"/>
    <w:rsid w:val="787EBE46"/>
    <w:rsid w:val="788230F7"/>
    <w:rsid w:val="788EC061"/>
    <w:rsid w:val="788ECEEC"/>
    <w:rsid w:val="788EF498"/>
    <w:rsid w:val="78A8391D"/>
    <w:rsid w:val="78A9FC26"/>
    <w:rsid w:val="78C1438E"/>
    <w:rsid w:val="78F179B1"/>
    <w:rsid w:val="78FC9EE1"/>
    <w:rsid w:val="7917BE33"/>
    <w:rsid w:val="79208642"/>
    <w:rsid w:val="79291656"/>
    <w:rsid w:val="793FB704"/>
    <w:rsid w:val="794DD53C"/>
    <w:rsid w:val="7951E5EE"/>
    <w:rsid w:val="795C9CCE"/>
    <w:rsid w:val="79604C75"/>
    <w:rsid w:val="79ADBC85"/>
    <w:rsid w:val="79BBB85F"/>
    <w:rsid w:val="79DBF1D2"/>
    <w:rsid w:val="79E77A0E"/>
    <w:rsid w:val="79E847E0"/>
    <w:rsid w:val="7A0C64BB"/>
    <w:rsid w:val="7A2BE90C"/>
    <w:rsid w:val="7A2F8185"/>
    <w:rsid w:val="7A39F4E0"/>
    <w:rsid w:val="7A48F998"/>
    <w:rsid w:val="7A5B5DCB"/>
    <w:rsid w:val="7A704001"/>
    <w:rsid w:val="7A725ADB"/>
    <w:rsid w:val="7AE9C42B"/>
    <w:rsid w:val="7B4219E4"/>
    <w:rsid w:val="7B6FE975"/>
    <w:rsid w:val="7B90DE34"/>
    <w:rsid w:val="7B949E0A"/>
    <w:rsid w:val="7B99E5AE"/>
    <w:rsid w:val="7BA14338"/>
    <w:rsid w:val="7C0244C7"/>
    <w:rsid w:val="7C13B7F6"/>
    <w:rsid w:val="7C3637E5"/>
    <w:rsid w:val="7C48BF5D"/>
    <w:rsid w:val="7C5C916F"/>
    <w:rsid w:val="7C5DC3EE"/>
    <w:rsid w:val="7C6BF79A"/>
    <w:rsid w:val="7C72C4EC"/>
    <w:rsid w:val="7C806A06"/>
    <w:rsid w:val="7C8E06E5"/>
    <w:rsid w:val="7CAE7E95"/>
    <w:rsid w:val="7CB3180E"/>
    <w:rsid w:val="7CBB5965"/>
    <w:rsid w:val="7CC19ED6"/>
    <w:rsid w:val="7CC6AFAA"/>
    <w:rsid w:val="7CD77D05"/>
    <w:rsid w:val="7CF7FD66"/>
    <w:rsid w:val="7D1832B3"/>
    <w:rsid w:val="7D1A9E83"/>
    <w:rsid w:val="7D410608"/>
    <w:rsid w:val="7D710F90"/>
    <w:rsid w:val="7D730BF7"/>
    <w:rsid w:val="7D775D81"/>
    <w:rsid w:val="7D982570"/>
    <w:rsid w:val="7D9CA453"/>
    <w:rsid w:val="7DAFE1EF"/>
    <w:rsid w:val="7DB68860"/>
    <w:rsid w:val="7DD8C317"/>
    <w:rsid w:val="7E05B59B"/>
    <w:rsid w:val="7E0C1EFA"/>
    <w:rsid w:val="7E17CE68"/>
    <w:rsid w:val="7E90E608"/>
    <w:rsid w:val="7E96BCCC"/>
    <w:rsid w:val="7EB204AA"/>
    <w:rsid w:val="7EB4BD44"/>
    <w:rsid w:val="7EC1419B"/>
    <w:rsid w:val="7F024716"/>
    <w:rsid w:val="7F0469BD"/>
    <w:rsid w:val="7F0852DA"/>
    <w:rsid w:val="7F19C825"/>
    <w:rsid w:val="7F2306FC"/>
    <w:rsid w:val="7F2E9F1A"/>
    <w:rsid w:val="7F4A02E7"/>
    <w:rsid w:val="7F7B0612"/>
    <w:rsid w:val="7F8910BC"/>
    <w:rsid w:val="7F95633A"/>
    <w:rsid w:val="7FADA015"/>
    <w:rsid w:val="7FBAA162"/>
    <w:rsid w:val="7FD2EF2A"/>
    <w:rsid w:val="7FD5D3F9"/>
    <w:rsid w:val="7FDBB80F"/>
    <w:rsid w:val="7FF9F2CC"/>
    <w:rsid w:val="7FFDFE2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9FE8D5"/>
  <w15:chartTrackingRefBased/>
  <w15:docId w15:val="{54549A4E-1AFF-4D28-A8BA-7C9741C63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03CA"/>
    <w:pPr>
      <w:spacing w:after="0" w:line="240" w:lineRule="auto"/>
      <w:contextualSpacing/>
    </w:pPr>
    <w:rPr>
      <w:rFonts w:ascii="Calibri" w:eastAsia="Calibri" w:hAnsi="Calibri" w:cs="Arial"/>
    </w:rPr>
  </w:style>
  <w:style w:type="paragraph" w:styleId="Heading1">
    <w:name w:val="heading 1"/>
    <w:aliases w:val="*FAIT H1,FAIT H1"/>
    <w:basedOn w:val="Normal"/>
    <w:next w:val="BBodyText"/>
    <w:link w:val="Heading1Char"/>
    <w:uiPriority w:val="9"/>
    <w:qFormat/>
    <w:rsid w:val="007B7DB1"/>
    <w:pPr>
      <w:keepNext/>
      <w:outlineLvl w:val="0"/>
    </w:pPr>
    <w:rPr>
      <w:rFonts w:ascii="Arial Black" w:hAnsi="Arial Black"/>
      <w:b/>
      <w:color w:val="020079"/>
      <w:spacing w:val="-20"/>
      <w:w w:val="90"/>
      <w:sz w:val="44"/>
    </w:rPr>
  </w:style>
  <w:style w:type="paragraph" w:styleId="Heading2">
    <w:name w:val="heading 2"/>
    <w:aliases w:val="*FAIT H2"/>
    <w:basedOn w:val="Normal"/>
    <w:next w:val="BBodyText"/>
    <w:link w:val="Heading2Char"/>
    <w:uiPriority w:val="9"/>
    <w:unhideWhenUsed/>
    <w:qFormat/>
    <w:rsid w:val="00316A49"/>
    <w:pPr>
      <w:keepNext/>
      <w:numPr>
        <w:numId w:val="31"/>
      </w:numPr>
      <w:pBdr>
        <w:bottom w:val="single" w:sz="4" w:space="1" w:color="008A3E"/>
      </w:pBdr>
      <w:tabs>
        <w:tab w:val="left" w:pos="270"/>
        <w:tab w:val="left" w:pos="360"/>
        <w:tab w:val="left" w:pos="900"/>
      </w:tabs>
      <w:spacing w:after="120"/>
      <w:contextualSpacing w:val="0"/>
      <w:outlineLvl w:val="1"/>
    </w:pPr>
    <w:rPr>
      <w:rFonts w:ascii="Arial" w:hAnsi="Arial" w:cs="Calibri"/>
      <w:b/>
      <w:iCs/>
      <w:noProof/>
      <w:color w:val="085A9B"/>
      <w:sz w:val="32"/>
    </w:rPr>
  </w:style>
  <w:style w:type="paragraph" w:styleId="Heading3">
    <w:name w:val="heading 3"/>
    <w:aliases w:val="*FAIT H3,FAIT H3"/>
    <w:basedOn w:val="Normal"/>
    <w:next w:val="BBodyText"/>
    <w:link w:val="Heading3Char"/>
    <w:uiPriority w:val="9"/>
    <w:unhideWhenUsed/>
    <w:qFormat/>
    <w:rsid w:val="00D80FB8"/>
    <w:pPr>
      <w:keepNext/>
      <w:numPr>
        <w:numId w:val="23"/>
      </w:numPr>
      <w:outlineLvl w:val="2"/>
    </w:pPr>
    <w:rPr>
      <w:rFonts w:ascii="Arial" w:hAnsi="Arial"/>
      <w:b/>
      <w:bCs/>
      <w:color w:val="00662C"/>
      <w:sz w:val="28"/>
      <w:szCs w:val="28"/>
    </w:rPr>
  </w:style>
  <w:style w:type="paragraph" w:styleId="Heading4">
    <w:name w:val="heading 4"/>
    <w:aliases w:val="FAIT H4,*FAIT H4"/>
    <w:basedOn w:val="Normal"/>
    <w:next w:val="BBodyText"/>
    <w:link w:val="Heading4Char"/>
    <w:uiPriority w:val="9"/>
    <w:unhideWhenUsed/>
    <w:qFormat/>
    <w:rsid w:val="007A4D62"/>
    <w:pPr>
      <w:keepNext/>
      <w:outlineLvl w:val="3"/>
    </w:pPr>
    <w:rPr>
      <w:rFonts w:ascii="Arial" w:eastAsia="Times New Roman" w:hAnsi="Arial"/>
      <w:b/>
      <w:bCs/>
      <w:i/>
      <w:color w:val="085A9B"/>
      <w:sz w:val="24"/>
      <w:szCs w:val="24"/>
    </w:rPr>
  </w:style>
  <w:style w:type="paragraph" w:styleId="Heading5">
    <w:name w:val="heading 5"/>
    <w:basedOn w:val="Heading4"/>
    <w:next w:val="BBodyText"/>
    <w:link w:val="Heading5Char"/>
    <w:unhideWhenUsed/>
    <w:qFormat/>
    <w:rsid w:val="009F4E29"/>
    <w:pPr>
      <w:tabs>
        <w:tab w:val="num" w:pos="360"/>
      </w:tabs>
      <w:ind w:left="3600" w:hanging="360"/>
      <w:outlineLvl w:val="4"/>
    </w:pPr>
    <w:rPr>
      <w:bCs w:val="0"/>
      <w:i w:val="0"/>
      <w:iCs/>
      <w:szCs w:val="26"/>
    </w:rPr>
  </w:style>
  <w:style w:type="paragraph" w:styleId="Heading6">
    <w:name w:val="heading 6"/>
    <w:basedOn w:val="Heading1"/>
    <w:next w:val="BBodyText"/>
    <w:link w:val="Heading6Char"/>
    <w:semiHidden/>
    <w:unhideWhenUsed/>
    <w:qFormat/>
    <w:rsid w:val="009F4E29"/>
    <w:pPr>
      <w:numPr>
        <w:ilvl w:val="5"/>
      </w:numPr>
      <w:tabs>
        <w:tab w:val="num" w:pos="360"/>
      </w:tabs>
      <w:ind w:left="2160" w:hanging="2160"/>
      <w:outlineLvl w:val="5"/>
    </w:pPr>
    <w:rPr>
      <w:bCs/>
    </w:rPr>
  </w:style>
  <w:style w:type="paragraph" w:styleId="Heading7">
    <w:name w:val="heading 7"/>
    <w:basedOn w:val="Heading2"/>
    <w:next w:val="BBodyText"/>
    <w:link w:val="Heading7Char"/>
    <w:semiHidden/>
    <w:unhideWhenUsed/>
    <w:qFormat/>
    <w:rsid w:val="009F4E29"/>
    <w:pPr>
      <w:numPr>
        <w:ilvl w:val="6"/>
      </w:numPr>
      <w:tabs>
        <w:tab w:val="num" w:pos="360"/>
      </w:tabs>
      <w:outlineLvl w:val="6"/>
    </w:pPr>
    <w:rPr>
      <w:bCs/>
      <w:szCs w:val="32"/>
    </w:rPr>
  </w:style>
  <w:style w:type="paragraph" w:styleId="Heading8">
    <w:name w:val="heading 8"/>
    <w:basedOn w:val="Heading3"/>
    <w:next w:val="BBodyText"/>
    <w:link w:val="Heading8Char"/>
    <w:semiHidden/>
    <w:unhideWhenUsed/>
    <w:qFormat/>
    <w:rsid w:val="009F4E29"/>
    <w:pPr>
      <w:tabs>
        <w:tab w:val="num" w:pos="360"/>
        <w:tab w:val="left" w:pos="792"/>
      </w:tabs>
      <w:ind w:left="5760"/>
      <w:outlineLvl w:val="7"/>
    </w:pPr>
    <w:rPr>
      <w:iCs/>
    </w:rPr>
  </w:style>
  <w:style w:type="paragraph" w:styleId="Heading9">
    <w:name w:val="heading 9"/>
    <w:basedOn w:val="Heading4"/>
    <w:next w:val="BBodyText"/>
    <w:link w:val="Heading9Char"/>
    <w:semiHidden/>
    <w:unhideWhenUsed/>
    <w:qFormat/>
    <w:rsid w:val="009F4E29"/>
    <w:pPr>
      <w:tabs>
        <w:tab w:val="num" w:pos="360"/>
      </w:tabs>
      <w:ind w:left="6480" w:hanging="3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6E36"/>
    <w:pPr>
      <w:tabs>
        <w:tab w:val="center" w:pos="4680"/>
        <w:tab w:val="right" w:pos="9360"/>
      </w:tabs>
    </w:pPr>
  </w:style>
  <w:style w:type="character" w:customStyle="1" w:styleId="HeaderChar">
    <w:name w:val="Header Char"/>
    <w:basedOn w:val="DefaultParagraphFont"/>
    <w:link w:val="Header"/>
    <w:uiPriority w:val="99"/>
    <w:rsid w:val="009C6E36"/>
  </w:style>
  <w:style w:type="paragraph" w:styleId="Footer">
    <w:name w:val="footer"/>
    <w:basedOn w:val="Normal"/>
    <w:link w:val="FooterChar"/>
    <w:uiPriority w:val="99"/>
    <w:unhideWhenUsed/>
    <w:rsid w:val="009C6E36"/>
    <w:pPr>
      <w:tabs>
        <w:tab w:val="center" w:pos="4680"/>
        <w:tab w:val="right" w:pos="9360"/>
      </w:tabs>
    </w:pPr>
  </w:style>
  <w:style w:type="character" w:customStyle="1" w:styleId="FooterChar">
    <w:name w:val="Footer Char"/>
    <w:basedOn w:val="DefaultParagraphFont"/>
    <w:link w:val="Footer"/>
    <w:uiPriority w:val="99"/>
    <w:rsid w:val="009C6E36"/>
  </w:style>
  <w:style w:type="paragraph" w:styleId="ListParagraph">
    <w:name w:val="List Paragraph"/>
    <w:aliases w:val="Number List,Paragraph Bullet,Medium Grid 1 - Accent 21,OCED FOA List 2 Arrows,RMSI bulle Style,List Paragraph1,Bullet  Paragraph,Heading3 Char,Heading3,Issue Action POC,3,POCG Table Text,Dot pt,F5 List Paragraph,Indicator Text,Bullet List"/>
    <w:basedOn w:val="Normal"/>
    <w:link w:val="ListParagraphChar"/>
    <w:uiPriority w:val="34"/>
    <w:qFormat/>
    <w:rsid w:val="00D04725"/>
    <w:pPr>
      <w:ind w:left="720"/>
    </w:pPr>
  </w:style>
  <w:style w:type="character" w:styleId="CommentReference">
    <w:name w:val="annotation reference"/>
    <w:basedOn w:val="DefaultParagraphFont"/>
    <w:uiPriority w:val="99"/>
    <w:unhideWhenUsed/>
    <w:rsid w:val="00CC50EE"/>
    <w:rPr>
      <w:sz w:val="16"/>
      <w:szCs w:val="16"/>
    </w:rPr>
  </w:style>
  <w:style w:type="paragraph" w:styleId="CommentText">
    <w:name w:val="annotation text"/>
    <w:basedOn w:val="Normal"/>
    <w:link w:val="CommentTextChar"/>
    <w:uiPriority w:val="99"/>
    <w:unhideWhenUsed/>
    <w:rsid w:val="00CC50EE"/>
    <w:rPr>
      <w:sz w:val="20"/>
      <w:szCs w:val="20"/>
    </w:rPr>
  </w:style>
  <w:style w:type="character" w:customStyle="1" w:styleId="CommentTextChar">
    <w:name w:val="Comment Text Char"/>
    <w:basedOn w:val="DefaultParagraphFont"/>
    <w:link w:val="CommentText"/>
    <w:uiPriority w:val="99"/>
    <w:rsid w:val="00CC50EE"/>
    <w:rPr>
      <w:sz w:val="20"/>
      <w:szCs w:val="20"/>
    </w:rPr>
  </w:style>
  <w:style w:type="paragraph" w:styleId="CommentSubject">
    <w:name w:val="annotation subject"/>
    <w:basedOn w:val="CommentText"/>
    <w:next w:val="CommentText"/>
    <w:link w:val="CommentSubjectChar"/>
    <w:uiPriority w:val="99"/>
    <w:unhideWhenUsed/>
    <w:rsid w:val="00CC50EE"/>
    <w:rPr>
      <w:b/>
      <w:bCs/>
    </w:rPr>
  </w:style>
  <w:style w:type="character" w:customStyle="1" w:styleId="CommentSubjectChar">
    <w:name w:val="Comment Subject Char"/>
    <w:basedOn w:val="CommentTextChar"/>
    <w:link w:val="CommentSubject"/>
    <w:uiPriority w:val="99"/>
    <w:rsid w:val="00CC50EE"/>
    <w:rPr>
      <w:b/>
      <w:bCs/>
      <w:sz w:val="20"/>
      <w:szCs w:val="20"/>
    </w:rPr>
  </w:style>
  <w:style w:type="table" w:styleId="TableGrid">
    <w:name w:val="Table Grid"/>
    <w:basedOn w:val="TableNormal"/>
    <w:uiPriority w:val="59"/>
    <w:rsid w:val="005C7B7F"/>
    <w:pPr>
      <w:spacing w:after="0" w:line="240" w:lineRule="auto"/>
    </w:pPr>
    <w:rPr>
      <w:kern w:val="2"/>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12A0F"/>
    <w:rPr>
      <w:color w:val="1CA6DF" w:themeColor="hyperlink"/>
      <w:u w:val="single"/>
    </w:rPr>
  </w:style>
  <w:style w:type="paragraph" w:styleId="Revision">
    <w:name w:val="Revision"/>
    <w:hidden/>
    <w:uiPriority w:val="99"/>
    <w:semiHidden/>
    <w:rsid w:val="00CA284B"/>
    <w:pPr>
      <w:spacing w:after="0" w:line="240" w:lineRule="auto"/>
    </w:pPr>
  </w:style>
  <w:style w:type="character" w:customStyle="1" w:styleId="Heading1Char">
    <w:name w:val="Heading 1 Char"/>
    <w:aliases w:val="*FAIT H1 Char,FAIT H1 Char"/>
    <w:basedOn w:val="DefaultParagraphFont"/>
    <w:link w:val="Heading1"/>
    <w:uiPriority w:val="9"/>
    <w:rsid w:val="000D185A"/>
    <w:rPr>
      <w:rFonts w:ascii="Arial Black" w:eastAsia="Calibri" w:hAnsi="Arial Black" w:cs="Arial"/>
      <w:b/>
      <w:color w:val="020079"/>
      <w:spacing w:val="-20"/>
      <w:w w:val="90"/>
      <w:sz w:val="44"/>
    </w:rPr>
  </w:style>
  <w:style w:type="character" w:customStyle="1" w:styleId="Heading2Char">
    <w:name w:val="Heading 2 Char"/>
    <w:aliases w:val="*FAIT H2 Char"/>
    <w:basedOn w:val="DefaultParagraphFont"/>
    <w:link w:val="Heading2"/>
    <w:uiPriority w:val="9"/>
    <w:rsid w:val="00166E64"/>
    <w:rPr>
      <w:rFonts w:ascii="Arial" w:eastAsia="Calibri" w:hAnsi="Arial" w:cs="Calibri"/>
      <w:b/>
      <w:iCs/>
      <w:noProof/>
      <w:color w:val="085A9B"/>
      <w:sz w:val="32"/>
    </w:rPr>
  </w:style>
  <w:style w:type="character" w:customStyle="1" w:styleId="Heading3Char">
    <w:name w:val="Heading 3 Char"/>
    <w:aliases w:val="*FAIT H3 Char,FAIT H3 Char"/>
    <w:basedOn w:val="DefaultParagraphFont"/>
    <w:link w:val="Heading3"/>
    <w:uiPriority w:val="9"/>
    <w:rsid w:val="004E4E11"/>
    <w:rPr>
      <w:rFonts w:ascii="Arial" w:eastAsia="Calibri" w:hAnsi="Arial" w:cs="Arial"/>
      <w:b/>
      <w:bCs/>
      <w:color w:val="00662C"/>
      <w:sz w:val="28"/>
      <w:szCs w:val="28"/>
    </w:rPr>
  </w:style>
  <w:style w:type="character" w:customStyle="1" w:styleId="Heading4Char">
    <w:name w:val="Heading 4 Char"/>
    <w:aliases w:val="FAIT H4 Char,*FAIT H4 Char"/>
    <w:basedOn w:val="DefaultParagraphFont"/>
    <w:link w:val="Heading4"/>
    <w:uiPriority w:val="9"/>
    <w:rsid w:val="007A4D62"/>
    <w:rPr>
      <w:rFonts w:ascii="Arial" w:eastAsia="Times New Roman" w:hAnsi="Arial" w:cs="Arial"/>
      <w:b/>
      <w:bCs/>
      <w:i/>
      <w:color w:val="085A9B"/>
      <w:sz w:val="24"/>
      <w:szCs w:val="24"/>
    </w:rPr>
  </w:style>
  <w:style w:type="character" w:customStyle="1" w:styleId="Heading5Char">
    <w:name w:val="Heading 5 Char"/>
    <w:basedOn w:val="DefaultParagraphFont"/>
    <w:link w:val="Heading5"/>
    <w:rsid w:val="009F4E29"/>
    <w:rPr>
      <w:rFonts w:ascii="Arial" w:eastAsia="Times New Roman" w:hAnsi="Arial" w:cs="Arial"/>
      <w:b/>
      <w:iCs/>
      <w:color w:val="4776CB"/>
      <w:sz w:val="24"/>
      <w:szCs w:val="26"/>
    </w:rPr>
  </w:style>
  <w:style w:type="character" w:customStyle="1" w:styleId="Heading6Char">
    <w:name w:val="Heading 6 Char"/>
    <w:basedOn w:val="DefaultParagraphFont"/>
    <w:link w:val="Heading6"/>
    <w:semiHidden/>
    <w:rsid w:val="009F4E29"/>
    <w:rPr>
      <w:rFonts w:ascii="Arial Black" w:hAnsi="Arial Black"/>
      <w:bCs/>
      <w:color w:val="44546A" w:themeColor="text2"/>
      <w:w w:val="90"/>
      <w:kern w:val="32"/>
      <w:sz w:val="32"/>
    </w:rPr>
  </w:style>
  <w:style w:type="character" w:customStyle="1" w:styleId="Heading7Char">
    <w:name w:val="Heading 7 Char"/>
    <w:basedOn w:val="DefaultParagraphFont"/>
    <w:link w:val="Heading7"/>
    <w:semiHidden/>
    <w:rsid w:val="009F4E29"/>
    <w:rPr>
      <w:rFonts w:ascii="Arial" w:eastAsia="Calibri" w:hAnsi="Arial" w:cs="Calibri"/>
      <w:b/>
      <w:bCs/>
      <w:iCs/>
      <w:noProof/>
      <w:color w:val="085A9B"/>
      <w:sz w:val="32"/>
      <w:szCs w:val="32"/>
    </w:rPr>
  </w:style>
  <w:style w:type="character" w:customStyle="1" w:styleId="Heading8Char">
    <w:name w:val="Heading 8 Char"/>
    <w:basedOn w:val="DefaultParagraphFont"/>
    <w:link w:val="Heading8"/>
    <w:semiHidden/>
    <w:rsid w:val="009F4E29"/>
    <w:rPr>
      <w:rFonts w:ascii="Arial" w:eastAsia="Calibri" w:hAnsi="Arial" w:cs="Arial"/>
      <w:b/>
      <w:bCs/>
      <w:iCs/>
      <w:color w:val="00662C"/>
      <w:sz w:val="28"/>
      <w:szCs w:val="28"/>
    </w:rPr>
  </w:style>
  <w:style w:type="character" w:customStyle="1" w:styleId="Heading9Char">
    <w:name w:val="Heading 9 Char"/>
    <w:basedOn w:val="DefaultParagraphFont"/>
    <w:link w:val="Heading9"/>
    <w:semiHidden/>
    <w:rsid w:val="009F4E29"/>
    <w:rPr>
      <w:rFonts w:ascii="Arial" w:eastAsia="Times New Roman" w:hAnsi="Arial" w:cs="Arial"/>
      <w:b/>
      <w:bCs/>
      <w:i/>
      <w:color w:val="4776CB"/>
      <w:sz w:val="24"/>
    </w:rPr>
  </w:style>
  <w:style w:type="paragraph" w:customStyle="1" w:styleId="BBodyText">
    <w:name w:val="B_Body_Text"/>
    <w:basedOn w:val="Normal"/>
    <w:link w:val="BBodyTextChar"/>
    <w:autoRedefine/>
    <w:qFormat/>
    <w:rsid w:val="009605DF"/>
    <w:rPr>
      <w:rFonts w:eastAsia="Cambria"/>
    </w:rPr>
  </w:style>
  <w:style w:type="character" w:customStyle="1" w:styleId="BBodyTextChar">
    <w:name w:val="B_Body_Text Char"/>
    <w:basedOn w:val="DefaultParagraphFont"/>
    <w:link w:val="BBodyText"/>
    <w:locked/>
    <w:rsid w:val="00544D53"/>
    <w:rPr>
      <w:rFonts w:ascii="Calibri" w:eastAsia="Cambria" w:hAnsi="Calibri" w:cs="Arial"/>
    </w:rPr>
  </w:style>
  <w:style w:type="paragraph" w:styleId="TOC1">
    <w:name w:val="toc 1"/>
    <w:basedOn w:val="BBodyText"/>
    <w:next w:val="Normal"/>
    <w:uiPriority w:val="39"/>
    <w:qFormat/>
    <w:rsid w:val="00FD50F1"/>
    <w:pPr>
      <w:spacing w:before="360"/>
    </w:pPr>
    <w:rPr>
      <w:rFonts w:asciiTheme="majorHAnsi" w:eastAsia="Calibri" w:hAnsiTheme="majorHAnsi" w:cstheme="majorHAnsi"/>
      <w:b/>
      <w:bCs/>
      <w:caps/>
      <w:sz w:val="24"/>
      <w:szCs w:val="24"/>
    </w:rPr>
  </w:style>
  <w:style w:type="paragraph" w:styleId="TOC2">
    <w:name w:val="toc 2"/>
    <w:basedOn w:val="BBodyText"/>
    <w:next w:val="Normal"/>
    <w:uiPriority w:val="39"/>
    <w:qFormat/>
    <w:rsid w:val="00FD50F1"/>
    <w:pPr>
      <w:spacing w:before="240"/>
    </w:pPr>
    <w:rPr>
      <w:rFonts w:asciiTheme="minorHAnsi" w:eastAsia="Calibri" w:hAnsiTheme="minorHAnsi" w:cstheme="minorHAnsi"/>
      <w:b/>
      <w:bCs/>
      <w:sz w:val="20"/>
      <w:szCs w:val="20"/>
    </w:rPr>
  </w:style>
  <w:style w:type="paragraph" w:customStyle="1" w:styleId="ATOC">
    <w:name w:val="A_TOC"/>
    <w:basedOn w:val="Heading1"/>
    <w:qFormat/>
    <w:rsid w:val="00FD50F1"/>
    <w:rPr>
      <w:color w:val="1A325D" w:themeColor="accent1"/>
      <w:sz w:val="28"/>
      <w:szCs w:val="28"/>
    </w:rPr>
  </w:style>
  <w:style w:type="character" w:styleId="UnresolvedMention">
    <w:name w:val="Unresolved Mention"/>
    <w:basedOn w:val="DefaultParagraphFont"/>
    <w:uiPriority w:val="99"/>
    <w:unhideWhenUsed/>
    <w:rsid w:val="000D738F"/>
    <w:rPr>
      <w:color w:val="605E5C"/>
      <w:shd w:val="clear" w:color="auto" w:fill="E1DFDD"/>
    </w:rPr>
  </w:style>
  <w:style w:type="paragraph" w:styleId="NoSpacing">
    <w:name w:val="No Spacing"/>
    <w:link w:val="NoSpacingChar"/>
    <w:uiPriority w:val="1"/>
    <w:qFormat/>
    <w:rsid w:val="00DB41D0"/>
    <w:pPr>
      <w:spacing w:after="0" w:line="240" w:lineRule="auto"/>
      <w:contextualSpacing/>
    </w:pPr>
  </w:style>
  <w:style w:type="paragraph" w:styleId="TOCHeading">
    <w:name w:val="TOC Heading"/>
    <w:basedOn w:val="Heading1"/>
    <w:next w:val="Normal"/>
    <w:uiPriority w:val="39"/>
    <w:unhideWhenUsed/>
    <w:qFormat/>
    <w:rsid w:val="009514D6"/>
    <w:pPr>
      <w:keepLines/>
      <w:spacing w:before="240"/>
      <w:outlineLvl w:val="9"/>
    </w:pPr>
    <w:rPr>
      <w:rFonts w:asciiTheme="majorHAnsi" w:eastAsiaTheme="majorEastAsia" w:hAnsiTheme="majorHAnsi" w:cstheme="majorBidi"/>
      <w:b w:val="0"/>
      <w:bCs/>
      <w:color w:val="132545" w:themeColor="accent1" w:themeShade="BF"/>
    </w:rPr>
  </w:style>
  <w:style w:type="paragraph" w:styleId="BodyText">
    <w:name w:val="Body Text"/>
    <w:basedOn w:val="Normal"/>
    <w:link w:val="BodyTextChar"/>
    <w:uiPriority w:val="1"/>
    <w:unhideWhenUsed/>
    <w:qFormat/>
    <w:rsid w:val="0014516E"/>
    <w:pPr>
      <w:spacing w:after="120"/>
    </w:pPr>
    <w:rPr>
      <w:rFonts w:eastAsia="Times New Roman" w:cs="Times New Roman"/>
      <w:sz w:val="24"/>
      <w:szCs w:val="20"/>
    </w:rPr>
  </w:style>
  <w:style w:type="character" w:customStyle="1" w:styleId="BodyTextChar">
    <w:name w:val="Body Text Char"/>
    <w:basedOn w:val="DefaultParagraphFont"/>
    <w:link w:val="BodyText"/>
    <w:uiPriority w:val="1"/>
    <w:rsid w:val="0014516E"/>
    <w:rPr>
      <w:rFonts w:eastAsia="Times New Roman" w:cs="Times New Roman"/>
      <w:sz w:val="24"/>
      <w:szCs w:val="20"/>
    </w:rPr>
  </w:style>
  <w:style w:type="character" w:styleId="PageNumber">
    <w:name w:val="page number"/>
    <w:basedOn w:val="DefaultParagraphFont"/>
    <w:unhideWhenUsed/>
    <w:rsid w:val="00FC7A2E"/>
  </w:style>
  <w:style w:type="paragraph" w:styleId="Title">
    <w:name w:val="Title"/>
    <w:basedOn w:val="Normal"/>
    <w:next w:val="Normal"/>
    <w:link w:val="TitleChar"/>
    <w:qFormat/>
    <w:rsid w:val="00833D18"/>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833D18"/>
    <w:rPr>
      <w:rFonts w:asciiTheme="majorHAnsi" w:eastAsiaTheme="majorEastAsia" w:hAnsiTheme="majorHAnsi" w:cstheme="majorBidi"/>
      <w:spacing w:val="-10"/>
      <w:kern w:val="28"/>
      <w:sz w:val="56"/>
      <w:szCs w:val="56"/>
    </w:rPr>
  </w:style>
  <w:style w:type="character" w:styleId="Strong">
    <w:name w:val="Strong"/>
    <w:basedOn w:val="DefaultParagraphFont"/>
    <w:uiPriority w:val="22"/>
    <w:qFormat/>
    <w:rsid w:val="00833D18"/>
    <w:rPr>
      <w:b/>
      <w:bCs/>
    </w:rPr>
  </w:style>
  <w:style w:type="character" w:customStyle="1" w:styleId="NoSpacingChar">
    <w:name w:val="No Spacing Char"/>
    <w:basedOn w:val="DefaultParagraphFont"/>
    <w:link w:val="NoSpacing"/>
    <w:uiPriority w:val="1"/>
    <w:rsid w:val="00DB41D0"/>
  </w:style>
  <w:style w:type="paragraph" w:styleId="FootnoteText">
    <w:name w:val="footnote text"/>
    <w:aliases w:val="Footnote Text Char Char Char Char,Char,Footnote Text1 Char,Footnote Text Char Ch,Char2 Char Char Char,Char2 Char Char,Char2 Char, Char"/>
    <w:basedOn w:val="Normal"/>
    <w:link w:val="FootnoteTextChar"/>
    <w:unhideWhenUsed/>
    <w:qFormat/>
    <w:rsid w:val="003818EC"/>
    <w:rPr>
      <w:sz w:val="20"/>
      <w:szCs w:val="20"/>
    </w:rPr>
  </w:style>
  <w:style w:type="character" w:customStyle="1" w:styleId="FootnoteTextChar">
    <w:name w:val="Footnote Text Char"/>
    <w:aliases w:val="Footnote Text Char Char Char Char Char,Char Char,Footnote Text1 Char Char,Footnote Text Char Ch Char,Char2 Char Char Char Char,Char2 Char Char Char1,Char2 Char Char1, Char Char"/>
    <w:basedOn w:val="DefaultParagraphFont"/>
    <w:link w:val="FootnoteText"/>
    <w:qFormat/>
    <w:rsid w:val="003818EC"/>
    <w:rPr>
      <w:sz w:val="20"/>
      <w:szCs w:val="20"/>
    </w:rPr>
  </w:style>
  <w:style w:type="character" w:customStyle="1" w:styleId="cf01">
    <w:name w:val="cf01"/>
    <w:rsid w:val="003818EC"/>
    <w:rPr>
      <w:rFonts w:ascii="Segoe UI" w:hAnsi="Segoe UI" w:cs="Segoe UI" w:hint="default"/>
      <w:sz w:val="18"/>
      <w:szCs w:val="18"/>
    </w:rPr>
  </w:style>
  <w:style w:type="character" w:styleId="FootnoteReference">
    <w:name w:val="footnote reference"/>
    <w:aliases w:val="o,fr,Style 16,o1,fr1,o2,fr2,o3,fr3,Style 13,Style 12,Style 15,Style 17,Style 9,Style 18,(NECG) Footnote Reference,Style 20,Style 7,Styl,Footnote_Reference,16 Point,Superscript 6 Point,FR,IEE Footnote,Style 8,Style 19,Style 28,Footnote"/>
    <w:uiPriority w:val="99"/>
    <w:unhideWhenUsed/>
    <w:qFormat/>
    <w:rsid w:val="003818EC"/>
    <w:rPr>
      <w:vertAlign w:val="superscript"/>
    </w:rPr>
  </w:style>
  <w:style w:type="character" w:customStyle="1" w:styleId="cf11">
    <w:name w:val="cf11"/>
    <w:basedOn w:val="DefaultParagraphFont"/>
    <w:rsid w:val="003818EC"/>
    <w:rPr>
      <w:rFonts w:ascii="Segoe UI" w:hAnsi="Segoe UI" w:cs="Segoe UI" w:hint="default"/>
      <w:b/>
      <w:bCs/>
      <w:sz w:val="18"/>
      <w:szCs w:val="18"/>
    </w:rPr>
  </w:style>
  <w:style w:type="character" w:customStyle="1" w:styleId="cf21">
    <w:name w:val="cf21"/>
    <w:basedOn w:val="DefaultParagraphFont"/>
    <w:rsid w:val="003818EC"/>
    <w:rPr>
      <w:rFonts w:ascii="Segoe UI" w:hAnsi="Segoe UI" w:cs="Segoe UI" w:hint="default"/>
      <w:sz w:val="18"/>
      <w:szCs w:val="18"/>
    </w:rPr>
  </w:style>
  <w:style w:type="paragraph" w:customStyle="1" w:styleId="NumList">
    <w:name w:val="Num List"/>
    <w:basedOn w:val="Normal"/>
    <w:qFormat/>
    <w:rsid w:val="0060189E"/>
    <w:pPr>
      <w:spacing w:before="120" w:after="240" w:line="276" w:lineRule="auto"/>
      <w:ind w:left="720" w:hanging="432"/>
    </w:pPr>
    <w:rPr>
      <w:rFonts w:cs="Times New Roman (Body CS)"/>
      <w:color w:val="595959" w:themeColor="text1" w:themeTint="A6"/>
    </w:rPr>
  </w:style>
  <w:style w:type="paragraph" w:customStyle="1" w:styleId="Body1">
    <w:name w:val="Body 1"/>
    <w:basedOn w:val="Normal"/>
    <w:autoRedefine/>
    <w:qFormat/>
    <w:rsid w:val="00274F54"/>
    <w:rPr>
      <w:rFonts w:cs="Times New Roman (Body CS)"/>
      <w:color w:val="FFFFFF" w:themeColor="background1"/>
    </w:rPr>
  </w:style>
  <w:style w:type="paragraph" w:customStyle="1" w:styleId="Footnote1">
    <w:name w:val="Footnote1"/>
    <w:basedOn w:val="FootnoteText"/>
    <w:qFormat/>
    <w:rsid w:val="008743CD"/>
    <w:rPr>
      <w:rFonts w:cs="Calibri (Body)"/>
      <w:color w:val="595959" w:themeColor="text1" w:themeTint="A6"/>
      <w:sz w:val="16"/>
      <w:szCs w:val="16"/>
    </w:rPr>
  </w:style>
  <w:style w:type="paragraph" w:customStyle="1" w:styleId="H1">
    <w:name w:val="H1"/>
    <w:basedOn w:val="Normal"/>
    <w:link w:val="H1Char"/>
    <w:qFormat/>
    <w:rsid w:val="00DC145F"/>
    <w:pPr>
      <w:widowControl w:val="0"/>
      <w:autoSpaceDE w:val="0"/>
      <w:autoSpaceDN w:val="0"/>
      <w:spacing w:before="1" w:after="240"/>
      <w:outlineLvl w:val="1"/>
    </w:pPr>
    <w:rPr>
      <w:rFonts w:ascii="Arial Black" w:hAnsi="Arial Black"/>
      <w:b/>
      <w:bCs/>
      <w:color w:val="0070C0"/>
      <w:sz w:val="44"/>
      <w:szCs w:val="44"/>
    </w:rPr>
  </w:style>
  <w:style w:type="paragraph" w:customStyle="1" w:styleId="H2">
    <w:name w:val="H2"/>
    <w:basedOn w:val="Normal"/>
    <w:qFormat/>
    <w:rsid w:val="009E0735"/>
    <w:pPr>
      <w:pBdr>
        <w:bottom w:val="single" w:sz="4" w:space="1" w:color="008A3E"/>
      </w:pBdr>
      <w:spacing w:before="480"/>
    </w:pPr>
    <w:rPr>
      <w:rFonts w:ascii="Arial" w:hAnsi="Arial"/>
      <w:b/>
      <w:bCs/>
      <w:color w:val="002060"/>
      <w:sz w:val="32"/>
      <w:szCs w:val="32"/>
    </w:rPr>
  </w:style>
  <w:style w:type="paragraph" w:customStyle="1" w:styleId="H3">
    <w:name w:val="H3"/>
    <w:basedOn w:val="Body1"/>
    <w:uiPriority w:val="99"/>
    <w:qFormat/>
    <w:rsid w:val="001F6EE6"/>
    <w:pPr>
      <w:spacing w:before="240" w:after="80"/>
    </w:pPr>
    <w:rPr>
      <w:rFonts w:ascii="Arial" w:hAnsi="Arial" w:cs="Arial"/>
      <w:b/>
      <w:bCs/>
      <w:color w:val="0070C0"/>
      <w:sz w:val="28"/>
      <w:szCs w:val="28"/>
    </w:rPr>
  </w:style>
  <w:style w:type="table" w:styleId="GridTable4-Accent1">
    <w:name w:val="Grid Table 4 Accent 1"/>
    <w:basedOn w:val="TableNormal"/>
    <w:uiPriority w:val="49"/>
    <w:rsid w:val="000A3287"/>
    <w:pPr>
      <w:spacing w:after="0" w:line="240" w:lineRule="auto"/>
    </w:pPr>
    <w:tblPr>
      <w:tblStyleRowBandSize w:val="1"/>
      <w:tblStyleColBandSize w:val="1"/>
      <w:tblBorders>
        <w:top w:val="single" w:sz="4" w:space="0" w:color="4776CB" w:themeColor="accent1" w:themeTint="99"/>
        <w:left w:val="single" w:sz="4" w:space="0" w:color="4776CB" w:themeColor="accent1" w:themeTint="99"/>
        <w:bottom w:val="single" w:sz="4" w:space="0" w:color="4776CB" w:themeColor="accent1" w:themeTint="99"/>
        <w:right w:val="single" w:sz="4" w:space="0" w:color="4776CB" w:themeColor="accent1" w:themeTint="99"/>
        <w:insideH w:val="single" w:sz="4" w:space="0" w:color="4776CB" w:themeColor="accent1" w:themeTint="99"/>
        <w:insideV w:val="single" w:sz="4" w:space="0" w:color="4776CB" w:themeColor="accent1" w:themeTint="99"/>
      </w:tblBorders>
    </w:tblPr>
    <w:tblStylePr w:type="firstRow">
      <w:rPr>
        <w:b/>
        <w:bCs/>
        <w:color w:val="FFFFFF" w:themeColor="background1"/>
      </w:rPr>
      <w:tblPr/>
      <w:tcPr>
        <w:tcBorders>
          <w:top w:val="single" w:sz="4" w:space="0" w:color="1A325D" w:themeColor="accent1"/>
          <w:left w:val="single" w:sz="4" w:space="0" w:color="1A325D" w:themeColor="accent1"/>
          <w:bottom w:val="single" w:sz="4" w:space="0" w:color="1A325D" w:themeColor="accent1"/>
          <w:right w:val="single" w:sz="4" w:space="0" w:color="1A325D" w:themeColor="accent1"/>
          <w:insideH w:val="nil"/>
          <w:insideV w:val="nil"/>
        </w:tcBorders>
        <w:shd w:val="clear" w:color="auto" w:fill="1A325D" w:themeFill="accent1"/>
      </w:tcPr>
    </w:tblStylePr>
    <w:tblStylePr w:type="lastRow">
      <w:rPr>
        <w:b/>
        <w:bCs/>
      </w:rPr>
      <w:tblPr/>
      <w:tcPr>
        <w:tcBorders>
          <w:top w:val="double" w:sz="4" w:space="0" w:color="1A325D" w:themeColor="accent1"/>
        </w:tcBorders>
      </w:tcPr>
    </w:tblStylePr>
    <w:tblStylePr w:type="firstCol">
      <w:rPr>
        <w:b/>
        <w:bCs/>
      </w:rPr>
    </w:tblStylePr>
    <w:tblStylePr w:type="lastCol">
      <w:rPr>
        <w:b/>
        <w:bCs/>
      </w:rPr>
    </w:tblStylePr>
    <w:tblStylePr w:type="band1Vert">
      <w:tblPr/>
      <w:tcPr>
        <w:shd w:val="clear" w:color="auto" w:fill="C1D1EE" w:themeFill="accent1" w:themeFillTint="33"/>
      </w:tcPr>
    </w:tblStylePr>
    <w:tblStylePr w:type="band1Horz">
      <w:tblPr/>
      <w:tcPr>
        <w:shd w:val="clear" w:color="auto" w:fill="C1D1EE" w:themeFill="accent1" w:themeFillTint="33"/>
      </w:tcPr>
    </w:tblStylePr>
  </w:style>
  <w:style w:type="paragraph" w:customStyle="1" w:styleId="Bul1">
    <w:name w:val="Bul 1"/>
    <w:basedOn w:val="ListParagraph"/>
    <w:qFormat/>
    <w:rsid w:val="009B53CD"/>
    <w:pPr>
      <w:widowControl w:val="0"/>
      <w:numPr>
        <w:numId w:val="3"/>
      </w:numPr>
      <w:autoSpaceDE w:val="0"/>
      <w:autoSpaceDN w:val="0"/>
      <w:spacing w:before="120" w:after="120" w:line="276" w:lineRule="auto"/>
      <w:ind w:right="734"/>
      <w:contextualSpacing w:val="0"/>
    </w:pPr>
    <w:rPr>
      <w:rFonts w:cs="Calibri"/>
      <w:color w:val="595959" w:themeColor="text1" w:themeTint="A6"/>
    </w:rPr>
  </w:style>
  <w:style w:type="numbering" w:customStyle="1" w:styleId="CurrentList1">
    <w:name w:val="Current List1"/>
    <w:uiPriority w:val="99"/>
    <w:rsid w:val="00E70D9B"/>
    <w:pPr>
      <w:numPr>
        <w:numId w:val="91"/>
      </w:numPr>
    </w:pPr>
  </w:style>
  <w:style w:type="paragraph" w:customStyle="1" w:styleId="Letlist">
    <w:name w:val="Let list"/>
    <w:basedOn w:val="NumList"/>
    <w:qFormat/>
    <w:rsid w:val="009718B8"/>
    <w:pPr>
      <w:ind w:left="0" w:firstLine="0"/>
    </w:pPr>
  </w:style>
  <w:style w:type="character" w:styleId="FollowedHyperlink">
    <w:name w:val="FollowedHyperlink"/>
    <w:basedOn w:val="DefaultParagraphFont"/>
    <w:uiPriority w:val="99"/>
    <w:unhideWhenUsed/>
    <w:rsid w:val="00F43294"/>
    <w:rPr>
      <w:color w:val="7E46C2" w:themeColor="followedHyperlink"/>
      <w:u w:val="single"/>
    </w:rPr>
  </w:style>
  <w:style w:type="character" w:customStyle="1" w:styleId="ListParagraphChar">
    <w:name w:val="List Paragraph Char"/>
    <w:aliases w:val="Number List Char,Paragraph Bullet Char,Medium Grid 1 - Accent 21 Char,OCED FOA List 2 Arrows Char,RMSI bulle Style Char,List Paragraph1 Char,Bullet  Paragraph Char,Heading3 Char Char,Heading3 Char1,Issue Action POC Char,3 Char"/>
    <w:link w:val="ListParagraph"/>
    <w:uiPriority w:val="34"/>
    <w:qFormat/>
    <w:locked/>
    <w:rsid w:val="008D4A7D"/>
  </w:style>
  <w:style w:type="paragraph" w:customStyle="1" w:styleId="OCEDFOANumberedList">
    <w:name w:val="OCED FOA Numbered List"/>
    <w:basedOn w:val="Normal"/>
    <w:qFormat/>
    <w:rsid w:val="008D4A7D"/>
    <w:pPr>
      <w:numPr>
        <w:numId w:val="6"/>
      </w:numPr>
    </w:pPr>
    <w:rPr>
      <w:rFonts w:eastAsia="Times New Roman" w:cs="Times New Roman"/>
      <w:sz w:val="24"/>
      <w:szCs w:val="20"/>
    </w:rPr>
  </w:style>
  <w:style w:type="character" w:customStyle="1" w:styleId="ui-provider">
    <w:name w:val="ui-provider"/>
    <w:basedOn w:val="DefaultParagraphFont"/>
    <w:rsid w:val="008D4A7D"/>
  </w:style>
  <w:style w:type="table" w:styleId="GridTable4-Accent2">
    <w:name w:val="Grid Table 4 Accent 2"/>
    <w:basedOn w:val="TableNormal"/>
    <w:uiPriority w:val="49"/>
    <w:rsid w:val="00D16B43"/>
    <w:pPr>
      <w:spacing w:after="0" w:line="240" w:lineRule="auto"/>
    </w:pPr>
    <w:tblPr>
      <w:tblStyleRowBandSize w:val="1"/>
      <w:tblStyleColBandSize w:val="1"/>
      <w:tblBorders>
        <w:top w:val="single" w:sz="4" w:space="0" w:color="699DDF" w:themeColor="accent2" w:themeTint="99"/>
        <w:left w:val="single" w:sz="4" w:space="0" w:color="699DDF" w:themeColor="accent2" w:themeTint="99"/>
        <w:bottom w:val="single" w:sz="4" w:space="0" w:color="699DDF" w:themeColor="accent2" w:themeTint="99"/>
        <w:right w:val="single" w:sz="4" w:space="0" w:color="699DDF" w:themeColor="accent2" w:themeTint="99"/>
        <w:insideH w:val="single" w:sz="4" w:space="0" w:color="699DDF" w:themeColor="accent2" w:themeTint="99"/>
        <w:insideV w:val="single" w:sz="4" w:space="0" w:color="699DDF" w:themeColor="accent2" w:themeTint="99"/>
      </w:tblBorders>
    </w:tblPr>
    <w:tblStylePr w:type="firstRow">
      <w:rPr>
        <w:b/>
        <w:bCs/>
        <w:color w:val="FFFFFF" w:themeColor="background1"/>
      </w:rPr>
      <w:tblPr/>
      <w:tcPr>
        <w:tcBorders>
          <w:top w:val="single" w:sz="4" w:space="0" w:color="2460AD" w:themeColor="accent2"/>
          <w:left w:val="single" w:sz="4" w:space="0" w:color="2460AD" w:themeColor="accent2"/>
          <w:bottom w:val="single" w:sz="4" w:space="0" w:color="2460AD" w:themeColor="accent2"/>
          <w:right w:val="single" w:sz="4" w:space="0" w:color="2460AD" w:themeColor="accent2"/>
          <w:insideH w:val="nil"/>
          <w:insideV w:val="nil"/>
        </w:tcBorders>
        <w:shd w:val="clear" w:color="auto" w:fill="2460AD" w:themeFill="accent2"/>
      </w:tcPr>
    </w:tblStylePr>
    <w:tblStylePr w:type="lastRow">
      <w:rPr>
        <w:b/>
        <w:bCs/>
      </w:rPr>
      <w:tblPr/>
      <w:tcPr>
        <w:tcBorders>
          <w:top w:val="double" w:sz="4" w:space="0" w:color="2460AD" w:themeColor="accent2"/>
        </w:tcBorders>
      </w:tcPr>
    </w:tblStylePr>
    <w:tblStylePr w:type="firstCol">
      <w:rPr>
        <w:b/>
        <w:bCs/>
      </w:rPr>
    </w:tblStylePr>
    <w:tblStylePr w:type="lastCol">
      <w:rPr>
        <w:b/>
        <w:bCs/>
      </w:rPr>
    </w:tblStylePr>
    <w:tblStylePr w:type="band1Vert">
      <w:tblPr/>
      <w:tcPr>
        <w:shd w:val="clear" w:color="auto" w:fill="CDDEF4" w:themeFill="accent2" w:themeFillTint="33"/>
      </w:tcPr>
    </w:tblStylePr>
    <w:tblStylePr w:type="band1Horz">
      <w:tblPr/>
      <w:tcPr>
        <w:shd w:val="clear" w:color="auto" w:fill="CDDEF4" w:themeFill="accent2" w:themeFillTint="33"/>
      </w:tcPr>
    </w:tblStylePr>
  </w:style>
  <w:style w:type="paragraph" w:customStyle="1" w:styleId="H4">
    <w:name w:val="H4"/>
    <w:basedOn w:val="H3"/>
    <w:qFormat/>
    <w:rsid w:val="001F6EE6"/>
    <w:rPr>
      <w:b w:val="0"/>
      <w:color w:val="002060"/>
      <w:sz w:val="24"/>
      <w:szCs w:val="24"/>
    </w:rPr>
  </w:style>
  <w:style w:type="paragraph" w:customStyle="1" w:styleId="H5">
    <w:name w:val="H5"/>
    <w:basedOn w:val="H3"/>
    <w:qFormat/>
    <w:rsid w:val="000D0203"/>
    <w:pPr>
      <w:spacing w:before="120"/>
    </w:pPr>
    <w:rPr>
      <w:i/>
      <w:iCs/>
      <w:color w:val="002060"/>
      <w:sz w:val="22"/>
      <w:szCs w:val="22"/>
    </w:rPr>
  </w:style>
  <w:style w:type="numbering" w:customStyle="1" w:styleId="CurrentList2">
    <w:name w:val="Current List2"/>
    <w:uiPriority w:val="99"/>
    <w:rsid w:val="005664BD"/>
  </w:style>
  <w:style w:type="numbering" w:customStyle="1" w:styleId="CurrentList3">
    <w:name w:val="Current List3"/>
    <w:uiPriority w:val="99"/>
    <w:rsid w:val="005664BD"/>
    <w:pPr>
      <w:numPr>
        <w:numId w:val="90"/>
      </w:numPr>
    </w:pPr>
  </w:style>
  <w:style w:type="numbering" w:customStyle="1" w:styleId="CurrentList4">
    <w:name w:val="Current List4"/>
    <w:uiPriority w:val="99"/>
    <w:rsid w:val="005664BD"/>
    <w:pPr>
      <w:numPr>
        <w:numId w:val="7"/>
      </w:numPr>
    </w:pPr>
  </w:style>
  <w:style w:type="numbering" w:customStyle="1" w:styleId="CurrentList5">
    <w:name w:val="Current List5"/>
    <w:uiPriority w:val="99"/>
    <w:rsid w:val="005664BD"/>
  </w:style>
  <w:style w:type="numbering" w:customStyle="1" w:styleId="CurrentList6">
    <w:name w:val="Current List6"/>
    <w:uiPriority w:val="99"/>
    <w:rsid w:val="005664BD"/>
    <w:pPr>
      <w:numPr>
        <w:numId w:val="1"/>
      </w:numPr>
    </w:pPr>
  </w:style>
  <w:style w:type="numbering" w:customStyle="1" w:styleId="CurrentList7">
    <w:name w:val="Current List7"/>
    <w:uiPriority w:val="99"/>
    <w:rsid w:val="005664BD"/>
    <w:pPr>
      <w:numPr>
        <w:numId w:val="6"/>
      </w:numPr>
    </w:pPr>
  </w:style>
  <w:style w:type="paragraph" w:customStyle="1" w:styleId="LetList2">
    <w:name w:val="Let List 2"/>
    <w:basedOn w:val="Letlist"/>
    <w:qFormat/>
    <w:rsid w:val="00AD2751"/>
    <w:pPr>
      <w:numPr>
        <w:numId w:val="2"/>
      </w:numPr>
    </w:pPr>
  </w:style>
  <w:style w:type="paragraph" w:customStyle="1" w:styleId="OCEDFOABulletList">
    <w:name w:val="OCED FOA Bullet List"/>
    <w:basedOn w:val="Normal"/>
    <w:qFormat/>
    <w:rsid w:val="00FF01EF"/>
    <w:pPr>
      <w:numPr>
        <w:numId w:val="5"/>
      </w:numPr>
    </w:pPr>
    <w:rPr>
      <w:rFonts w:eastAsia="Times New Roman" w:cs="Times New Roman"/>
      <w:sz w:val="24"/>
      <w:szCs w:val="20"/>
    </w:rPr>
  </w:style>
  <w:style w:type="paragraph" w:customStyle="1" w:styleId="H6">
    <w:name w:val="H6"/>
    <w:basedOn w:val="Body1"/>
    <w:qFormat/>
    <w:rsid w:val="004B103C"/>
    <w:pPr>
      <w:spacing w:before="240"/>
    </w:pPr>
    <w:rPr>
      <w:b/>
      <w:bCs/>
      <w:color w:val="002060"/>
      <w:u w:val="single"/>
    </w:rPr>
  </w:style>
  <w:style w:type="paragraph" w:customStyle="1" w:styleId="BulList2">
    <w:name w:val="Bul List2"/>
    <w:basedOn w:val="LetList2"/>
    <w:qFormat/>
    <w:rsid w:val="006159CA"/>
    <w:pPr>
      <w:numPr>
        <w:numId w:val="0"/>
      </w:numPr>
      <w:ind w:left="720" w:hanging="360"/>
    </w:pPr>
  </w:style>
  <w:style w:type="numbering" w:customStyle="1" w:styleId="CurrentList8">
    <w:name w:val="Current List8"/>
    <w:uiPriority w:val="99"/>
    <w:rsid w:val="006159CA"/>
    <w:pPr>
      <w:numPr>
        <w:numId w:val="2"/>
      </w:numPr>
    </w:pPr>
  </w:style>
  <w:style w:type="character" w:customStyle="1" w:styleId="H1Char">
    <w:name w:val="H1 Char"/>
    <w:basedOn w:val="DefaultParagraphFont"/>
    <w:link w:val="H1"/>
    <w:rsid w:val="009F439C"/>
    <w:rPr>
      <w:rFonts w:ascii="Arial Black" w:hAnsi="Arial Black"/>
      <w:b/>
      <w:bCs/>
      <w:color w:val="0070C0"/>
      <w:sz w:val="44"/>
      <w:szCs w:val="44"/>
    </w:rPr>
  </w:style>
  <w:style w:type="paragraph" w:customStyle="1" w:styleId="HeadingS">
    <w:name w:val="Heading S"/>
    <w:basedOn w:val="H1"/>
    <w:link w:val="HeadingSChar"/>
    <w:qFormat/>
    <w:rsid w:val="005B5D9E"/>
    <w:pPr>
      <w:jc w:val="center"/>
    </w:pPr>
    <w:rPr>
      <w:color w:val="FFFFFF" w:themeColor="background1"/>
      <w:w w:val="90"/>
      <w:sz w:val="72"/>
      <w:szCs w:val="72"/>
    </w:rPr>
  </w:style>
  <w:style w:type="character" w:customStyle="1" w:styleId="HeadingSChar">
    <w:name w:val="Heading S Char"/>
    <w:basedOn w:val="H1Char"/>
    <w:link w:val="HeadingS"/>
    <w:rsid w:val="005B5D9E"/>
    <w:rPr>
      <w:rFonts w:ascii="Arial Black" w:hAnsi="Arial Black"/>
      <w:b/>
      <w:bCs/>
      <w:color w:val="FFFFFF" w:themeColor="background1"/>
      <w:w w:val="90"/>
      <w:sz w:val="72"/>
      <w:szCs w:val="72"/>
    </w:rPr>
  </w:style>
  <w:style w:type="numbering" w:customStyle="1" w:styleId="CurrentList9">
    <w:name w:val="Current List9"/>
    <w:uiPriority w:val="99"/>
    <w:rsid w:val="0060189E"/>
    <w:pPr>
      <w:numPr>
        <w:numId w:val="4"/>
      </w:numPr>
    </w:pPr>
  </w:style>
  <w:style w:type="numbering" w:customStyle="1" w:styleId="CurrentList10">
    <w:name w:val="Current List10"/>
    <w:uiPriority w:val="99"/>
    <w:rsid w:val="009B53CD"/>
    <w:pPr>
      <w:numPr>
        <w:numId w:val="9"/>
      </w:numPr>
    </w:pPr>
  </w:style>
  <w:style w:type="numbering" w:customStyle="1" w:styleId="CurrentList11">
    <w:name w:val="Current List11"/>
    <w:uiPriority w:val="99"/>
    <w:rsid w:val="00AD2751"/>
    <w:pPr>
      <w:numPr>
        <w:numId w:val="54"/>
      </w:numPr>
    </w:pPr>
  </w:style>
  <w:style w:type="numbering" w:customStyle="1" w:styleId="CurrentList12">
    <w:name w:val="Current List12"/>
    <w:uiPriority w:val="99"/>
    <w:rsid w:val="0000514A"/>
    <w:pPr>
      <w:numPr>
        <w:numId w:val="15"/>
      </w:numPr>
    </w:pPr>
  </w:style>
  <w:style w:type="character" w:styleId="Mention">
    <w:name w:val="Mention"/>
    <w:basedOn w:val="DefaultParagraphFont"/>
    <w:uiPriority w:val="99"/>
    <w:unhideWhenUsed/>
    <w:rsid w:val="006122CC"/>
    <w:rPr>
      <w:color w:val="2B579A"/>
      <w:shd w:val="clear" w:color="auto" w:fill="E1DFDD"/>
    </w:rPr>
  </w:style>
  <w:style w:type="paragraph" w:customStyle="1" w:styleId="FOATemplateBody">
    <w:name w:val="FOA Template Body"/>
    <w:basedOn w:val="Normal"/>
    <w:link w:val="FOATemplateBodyChar"/>
    <w:qFormat/>
    <w:rsid w:val="00DB41D0"/>
  </w:style>
  <w:style w:type="paragraph" w:styleId="Caption">
    <w:name w:val="caption"/>
    <w:basedOn w:val="Normal"/>
    <w:next w:val="Normal"/>
    <w:uiPriority w:val="35"/>
    <w:unhideWhenUsed/>
    <w:qFormat/>
    <w:rsid w:val="007B77EC"/>
    <w:pPr>
      <w:keepNext/>
      <w:spacing w:after="200"/>
    </w:pPr>
    <w:rPr>
      <w:rFonts w:eastAsia="Times New Roman" w:cs="Times New Roman"/>
      <w:b/>
      <w:bCs/>
      <w:sz w:val="18"/>
      <w:szCs w:val="18"/>
    </w:rPr>
  </w:style>
  <w:style w:type="paragraph" w:customStyle="1" w:styleId="FOAHeading3">
    <w:name w:val="FOA Heading 3"/>
    <w:basedOn w:val="ListParagraph"/>
    <w:link w:val="FOAHeading3Char"/>
    <w:qFormat/>
    <w:rsid w:val="00106D9D"/>
    <w:pPr>
      <w:keepNext/>
      <w:numPr>
        <w:numId w:val="8"/>
      </w:numPr>
      <w:tabs>
        <w:tab w:val="num" w:pos="360"/>
      </w:tabs>
    </w:pPr>
    <w:rPr>
      <w:rFonts w:eastAsia="Times New Roman" w:cs="Times New Roman"/>
      <w:b/>
      <w:sz w:val="28"/>
      <w:szCs w:val="28"/>
    </w:rPr>
  </w:style>
  <w:style w:type="paragraph" w:styleId="TOC7">
    <w:name w:val="toc 7"/>
    <w:basedOn w:val="Normal"/>
    <w:next w:val="Normal"/>
    <w:autoRedefine/>
    <w:uiPriority w:val="39"/>
    <w:unhideWhenUsed/>
    <w:rsid w:val="000B2AAC"/>
    <w:pPr>
      <w:ind w:left="1100"/>
    </w:pPr>
    <w:rPr>
      <w:rFonts w:asciiTheme="minorHAnsi" w:hAnsiTheme="minorHAnsi" w:cstheme="minorHAnsi"/>
      <w:sz w:val="20"/>
      <w:szCs w:val="20"/>
    </w:rPr>
  </w:style>
  <w:style w:type="numbering" w:customStyle="1" w:styleId="NoList1">
    <w:name w:val="No List1"/>
    <w:next w:val="NoList"/>
    <w:uiPriority w:val="99"/>
    <w:semiHidden/>
    <w:unhideWhenUsed/>
    <w:rsid w:val="00220AD0"/>
  </w:style>
  <w:style w:type="paragraph" w:styleId="BalloonText">
    <w:name w:val="Balloon Text"/>
    <w:basedOn w:val="Normal"/>
    <w:link w:val="BalloonTextChar"/>
    <w:uiPriority w:val="99"/>
    <w:rsid w:val="00220AD0"/>
    <w:rPr>
      <w:rFonts w:ascii="Tahoma" w:eastAsia="Times New Roman" w:hAnsi="Tahoma" w:cs="Tahoma"/>
      <w:sz w:val="16"/>
      <w:szCs w:val="16"/>
    </w:rPr>
  </w:style>
  <w:style w:type="character" w:customStyle="1" w:styleId="BalloonTextChar">
    <w:name w:val="Balloon Text Char"/>
    <w:basedOn w:val="DefaultParagraphFont"/>
    <w:link w:val="BalloonText"/>
    <w:uiPriority w:val="99"/>
    <w:rsid w:val="00220AD0"/>
    <w:rPr>
      <w:rFonts w:ascii="Tahoma" w:eastAsia="Times New Roman" w:hAnsi="Tahoma" w:cs="Tahoma"/>
      <w:sz w:val="16"/>
      <w:szCs w:val="16"/>
    </w:rPr>
  </w:style>
  <w:style w:type="character" w:styleId="PlaceholderText">
    <w:name w:val="Placeholder Text"/>
    <w:basedOn w:val="DefaultParagraphFont"/>
    <w:uiPriority w:val="99"/>
    <w:semiHidden/>
    <w:rsid w:val="00220AD0"/>
    <w:rPr>
      <w:color w:val="808080"/>
    </w:rPr>
  </w:style>
  <w:style w:type="character" w:customStyle="1" w:styleId="Style1">
    <w:name w:val="Style1"/>
    <w:basedOn w:val="DefaultParagraphFont"/>
    <w:uiPriority w:val="1"/>
    <w:qFormat/>
    <w:rsid w:val="00220AD0"/>
    <w:rPr>
      <w:rFonts w:ascii="Calibri" w:hAnsi="Calibri"/>
      <w:sz w:val="24"/>
    </w:rPr>
  </w:style>
  <w:style w:type="character" w:customStyle="1" w:styleId="Style2">
    <w:name w:val="Style2"/>
    <w:basedOn w:val="DefaultParagraphFont"/>
    <w:uiPriority w:val="1"/>
    <w:rsid w:val="00220AD0"/>
    <w:rPr>
      <w:rFonts w:ascii="Calibri" w:hAnsi="Calibri"/>
      <w:b/>
      <w:color w:val="FFFFFF"/>
      <w:sz w:val="24"/>
    </w:rPr>
  </w:style>
  <w:style w:type="paragraph" w:styleId="BodyTextIndent">
    <w:name w:val="Body Text Indent"/>
    <w:basedOn w:val="Normal"/>
    <w:link w:val="BodyTextIndentChar"/>
    <w:rsid w:val="00220AD0"/>
    <w:pPr>
      <w:widowControl w:val="0"/>
      <w:ind w:left="720"/>
    </w:pPr>
    <w:rPr>
      <w:rFonts w:ascii="CG Times" w:eastAsia="Times New Roman" w:hAnsi="CG Times" w:cs="Times New Roman"/>
      <w:snapToGrid w:val="0"/>
      <w:szCs w:val="20"/>
    </w:rPr>
  </w:style>
  <w:style w:type="character" w:customStyle="1" w:styleId="BodyTextIndentChar">
    <w:name w:val="Body Text Indent Char"/>
    <w:basedOn w:val="DefaultParagraphFont"/>
    <w:link w:val="BodyTextIndent"/>
    <w:rsid w:val="00220AD0"/>
    <w:rPr>
      <w:rFonts w:ascii="CG Times" w:eastAsia="Times New Roman" w:hAnsi="CG Times" w:cs="Times New Roman"/>
      <w:snapToGrid w:val="0"/>
      <w:szCs w:val="20"/>
    </w:rPr>
  </w:style>
  <w:style w:type="paragraph" w:styleId="BodyTextIndent2">
    <w:name w:val="Body Text Indent 2"/>
    <w:basedOn w:val="Normal"/>
    <w:link w:val="BodyTextIndent2Char"/>
    <w:rsid w:val="00220AD0"/>
    <w:pPr>
      <w:widowControl w:val="0"/>
      <w:ind w:left="720" w:hanging="720"/>
    </w:pPr>
    <w:rPr>
      <w:rFonts w:ascii="CG Times" w:eastAsia="Times New Roman" w:hAnsi="CG Times" w:cs="Times New Roman"/>
      <w:snapToGrid w:val="0"/>
      <w:szCs w:val="20"/>
    </w:rPr>
  </w:style>
  <w:style w:type="character" w:customStyle="1" w:styleId="BodyTextIndent2Char">
    <w:name w:val="Body Text Indent 2 Char"/>
    <w:basedOn w:val="DefaultParagraphFont"/>
    <w:link w:val="BodyTextIndent2"/>
    <w:rsid w:val="00220AD0"/>
    <w:rPr>
      <w:rFonts w:ascii="CG Times" w:eastAsia="Times New Roman" w:hAnsi="CG Times" w:cs="Times New Roman"/>
      <w:snapToGrid w:val="0"/>
      <w:szCs w:val="20"/>
    </w:rPr>
  </w:style>
  <w:style w:type="paragraph" w:styleId="BodyTextIndent3">
    <w:name w:val="Body Text Indent 3"/>
    <w:basedOn w:val="Normal"/>
    <w:link w:val="BodyTextIndent3Char"/>
    <w:rsid w:val="00220AD0"/>
    <w:pPr>
      <w:widowControl w:val="0"/>
      <w:spacing w:before="100" w:beforeAutospacing="1" w:after="100" w:afterAutospacing="1"/>
      <w:ind w:left="990" w:hanging="270"/>
    </w:pPr>
    <w:rPr>
      <w:rFonts w:ascii="Times New Roman" w:eastAsia="Times New Roman" w:hAnsi="Times New Roman" w:cs="Times New Roman"/>
      <w:snapToGrid w:val="0"/>
      <w:sz w:val="18"/>
      <w:szCs w:val="20"/>
    </w:rPr>
  </w:style>
  <w:style w:type="character" w:customStyle="1" w:styleId="BodyTextIndent3Char">
    <w:name w:val="Body Text Indent 3 Char"/>
    <w:basedOn w:val="DefaultParagraphFont"/>
    <w:link w:val="BodyTextIndent3"/>
    <w:rsid w:val="00220AD0"/>
    <w:rPr>
      <w:rFonts w:ascii="Times New Roman" w:eastAsia="Times New Roman" w:hAnsi="Times New Roman" w:cs="Times New Roman"/>
      <w:snapToGrid w:val="0"/>
      <w:sz w:val="18"/>
      <w:szCs w:val="20"/>
    </w:rPr>
  </w:style>
  <w:style w:type="table" w:customStyle="1" w:styleId="TableGrid1">
    <w:name w:val="Table Grid1"/>
    <w:basedOn w:val="TableNormal"/>
    <w:next w:val="TableGrid"/>
    <w:uiPriority w:val="39"/>
    <w:rsid w:val="00220A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OATemplateListStyle1">
    <w:name w:val="FOA Template List Style 1"/>
    <w:uiPriority w:val="99"/>
    <w:rsid w:val="00220AD0"/>
    <w:pPr>
      <w:numPr>
        <w:numId w:val="13"/>
      </w:numPr>
    </w:pPr>
  </w:style>
  <w:style w:type="paragraph" w:customStyle="1" w:styleId="FOAHeading1">
    <w:name w:val="FOA Heading 1"/>
    <w:basedOn w:val="Normal"/>
    <w:autoRedefine/>
    <w:qFormat/>
    <w:rsid w:val="00220AD0"/>
    <w:pPr>
      <w:outlineLvl w:val="0"/>
    </w:pPr>
    <w:rPr>
      <w:b/>
      <w:color w:val="000000"/>
      <w:sz w:val="36"/>
    </w:rPr>
  </w:style>
  <w:style w:type="paragraph" w:customStyle="1" w:styleId="FOAHeading2">
    <w:name w:val="FOA Heading 2"/>
    <w:basedOn w:val="Normal"/>
    <w:autoRedefine/>
    <w:qFormat/>
    <w:rsid w:val="00220AD0"/>
    <w:pPr>
      <w:keepNext/>
      <w:ind w:left="1080"/>
      <w:outlineLvl w:val="1"/>
    </w:pPr>
    <w:rPr>
      <w:rFonts w:cs="Calibri"/>
      <w:b/>
      <w:bCs/>
      <w:sz w:val="32"/>
      <w:szCs w:val="32"/>
    </w:rPr>
  </w:style>
  <w:style w:type="paragraph" w:customStyle="1" w:styleId="FOATemplateStyle3">
    <w:name w:val="FOA Template Style 3"/>
    <w:basedOn w:val="Normal"/>
    <w:autoRedefine/>
    <w:rsid w:val="00220AD0"/>
    <w:pPr>
      <w:numPr>
        <w:numId w:val="12"/>
      </w:numPr>
      <w:tabs>
        <w:tab w:val="left" w:pos="1800"/>
      </w:tabs>
    </w:pPr>
    <w:rPr>
      <w:b/>
      <w:sz w:val="28"/>
    </w:rPr>
  </w:style>
  <w:style w:type="paragraph" w:customStyle="1" w:styleId="FOAHeading4">
    <w:name w:val="FOA Heading 4"/>
    <w:basedOn w:val="Normal"/>
    <w:qFormat/>
    <w:rsid w:val="00220AD0"/>
    <w:rPr>
      <w:b/>
      <w:color w:val="000000"/>
      <w:sz w:val="24"/>
    </w:rPr>
  </w:style>
  <w:style w:type="paragraph" w:customStyle="1" w:styleId="FOATemplateTable">
    <w:name w:val="FOA Template Table"/>
    <w:basedOn w:val="FOATemplateBody"/>
    <w:rsid w:val="00220AD0"/>
    <w:rPr>
      <w:color w:val="000000"/>
      <w:sz w:val="21"/>
    </w:rPr>
  </w:style>
  <w:style w:type="paragraph" w:customStyle="1" w:styleId="TOC31">
    <w:name w:val="TOC 31"/>
    <w:basedOn w:val="Normal"/>
    <w:next w:val="Normal"/>
    <w:autoRedefine/>
    <w:uiPriority w:val="39"/>
    <w:unhideWhenUsed/>
    <w:rsid w:val="00220AD0"/>
    <w:pPr>
      <w:tabs>
        <w:tab w:val="left" w:pos="960"/>
        <w:tab w:val="right" w:leader="dot" w:pos="9350"/>
      </w:tabs>
      <w:ind w:left="979" w:hanging="504"/>
    </w:pPr>
    <w:rPr>
      <w:iCs/>
      <w:noProof/>
      <w:sz w:val="20"/>
      <w:szCs w:val="20"/>
    </w:rPr>
  </w:style>
  <w:style w:type="paragraph" w:customStyle="1" w:styleId="TOC41">
    <w:name w:val="TOC 41"/>
    <w:basedOn w:val="Normal"/>
    <w:next w:val="Normal"/>
    <w:autoRedefine/>
    <w:uiPriority w:val="39"/>
    <w:unhideWhenUsed/>
    <w:rsid w:val="00220AD0"/>
    <w:pPr>
      <w:ind w:left="720"/>
    </w:pPr>
    <w:rPr>
      <w:sz w:val="18"/>
      <w:szCs w:val="18"/>
    </w:rPr>
  </w:style>
  <w:style w:type="paragraph" w:customStyle="1" w:styleId="TOC51">
    <w:name w:val="TOC 51"/>
    <w:basedOn w:val="Normal"/>
    <w:next w:val="Normal"/>
    <w:autoRedefine/>
    <w:uiPriority w:val="39"/>
    <w:unhideWhenUsed/>
    <w:rsid w:val="00220AD0"/>
    <w:pPr>
      <w:ind w:left="960"/>
    </w:pPr>
    <w:rPr>
      <w:sz w:val="18"/>
      <w:szCs w:val="18"/>
    </w:rPr>
  </w:style>
  <w:style w:type="paragraph" w:customStyle="1" w:styleId="TOC61">
    <w:name w:val="TOC 61"/>
    <w:basedOn w:val="Normal"/>
    <w:next w:val="Normal"/>
    <w:autoRedefine/>
    <w:uiPriority w:val="39"/>
    <w:unhideWhenUsed/>
    <w:rsid w:val="00220AD0"/>
    <w:pPr>
      <w:ind w:left="1200"/>
    </w:pPr>
    <w:rPr>
      <w:sz w:val="18"/>
      <w:szCs w:val="18"/>
    </w:rPr>
  </w:style>
  <w:style w:type="paragraph" w:customStyle="1" w:styleId="TOC81">
    <w:name w:val="TOC 81"/>
    <w:basedOn w:val="Normal"/>
    <w:next w:val="Normal"/>
    <w:autoRedefine/>
    <w:uiPriority w:val="39"/>
    <w:unhideWhenUsed/>
    <w:rsid w:val="00220AD0"/>
    <w:pPr>
      <w:ind w:left="1680"/>
    </w:pPr>
    <w:rPr>
      <w:sz w:val="18"/>
      <w:szCs w:val="18"/>
    </w:rPr>
  </w:style>
  <w:style w:type="paragraph" w:customStyle="1" w:styleId="TOC91">
    <w:name w:val="TOC 91"/>
    <w:basedOn w:val="Normal"/>
    <w:next w:val="Normal"/>
    <w:autoRedefine/>
    <w:uiPriority w:val="39"/>
    <w:unhideWhenUsed/>
    <w:rsid w:val="00220AD0"/>
    <w:pPr>
      <w:ind w:left="1920"/>
    </w:pPr>
    <w:rPr>
      <w:sz w:val="18"/>
      <w:szCs w:val="18"/>
    </w:rPr>
  </w:style>
  <w:style w:type="paragraph" w:customStyle="1" w:styleId="AppendixHeading">
    <w:name w:val="Appendix Heading"/>
    <w:basedOn w:val="Normal"/>
    <w:link w:val="AppendixHeadingChar"/>
    <w:qFormat/>
    <w:rsid w:val="00220AD0"/>
    <w:pPr>
      <w:jc w:val="center"/>
    </w:pPr>
    <w:rPr>
      <w:b/>
      <w:smallCaps/>
      <w:sz w:val="36"/>
      <w:szCs w:val="40"/>
    </w:rPr>
  </w:style>
  <w:style w:type="character" w:customStyle="1" w:styleId="AppendixHeadingChar">
    <w:name w:val="Appendix Heading Char"/>
    <w:basedOn w:val="DefaultParagraphFont"/>
    <w:link w:val="AppendixHeading"/>
    <w:rsid w:val="00220AD0"/>
    <w:rPr>
      <w:rFonts w:ascii="Calibri" w:eastAsia="Calibri" w:hAnsi="Calibri" w:cs="Arial"/>
      <w:b/>
      <w:smallCaps/>
      <w:sz w:val="36"/>
      <w:szCs w:val="40"/>
    </w:rPr>
  </w:style>
  <w:style w:type="paragraph" w:customStyle="1" w:styleId="PlainText1">
    <w:name w:val="Plain Text1"/>
    <w:basedOn w:val="Normal"/>
    <w:next w:val="PlainText"/>
    <w:link w:val="PlainTextChar"/>
    <w:uiPriority w:val="99"/>
    <w:unhideWhenUsed/>
    <w:rsid w:val="00220AD0"/>
    <w:rPr>
      <w:rFonts w:cs="Consolas"/>
      <w:szCs w:val="21"/>
    </w:rPr>
  </w:style>
  <w:style w:type="character" w:customStyle="1" w:styleId="PlainTextChar">
    <w:name w:val="Plain Text Char"/>
    <w:basedOn w:val="DefaultParagraphFont"/>
    <w:link w:val="PlainText1"/>
    <w:uiPriority w:val="99"/>
    <w:rsid w:val="00220AD0"/>
    <w:rPr>
      <w:rFonts w:ascii="Calibri" w:eastAsia="Calibri" w:hAnsi="Calibri" w:cs="Consolas"/>
      <w:szCs w:val="21"/>
    </w:rPr>
  </w:style>
  <w:style w:type="paragraph" w:customStyle="1" w:styleId="EndnoteText1">
    <w:name w:val="Endnote Text1"/>
    <w:basedOn w:val="Normal"/>
    <w:next w:val="EndnoteText"/>
    <w:link w:val="EndnoteTextChar"/>
    <w:uiPriority w:val="99"/>
    <w:semiHidden/>
    <w:unhideWhenUsed/>
    <w:rsid w:val="00220AD0"/>
  </w:style>
  <w:style w:type="character" w:customStyle="1" w:styleId="EndnoteTextChar">
    <w:name w:val="Endnote Text Char"/>
    <w:basedOn w:val="DefaultParagraphFont"/>
    <w:link w:val="EndnoteText1"/>
    <w:uiPriority w:val="99"/>
    <w:semiHidden/>
    <w:rsid w:val="00220AD0"/>
    <w:rPr>
      <w:rFonts w:ascii="Calibri" w:eastAsia="Calibri" w:hAnsi="Calibri" w:cs="Arial"/>
    </w:rPr>
  </w:style>
  <w:style w:type="character" w:styleId="EndnoteReference">
    <w:name w:val="endnote reference"/>
    <w:basedOn w:val="DefaultParagraphFont"/>
    <w:uiPriority w:val="99"/>
    <w:semiHidden/>
    <w:unhideWhenUsed/>
    <w:rsid w:val="00220AD0"/>
    <w:rPr>
      <w:vertAlign w:val="superscript"/>
    </w:rPr>
  </w:style>
  <w:style w:type="paragraph" w:styleId="BodyText2">
    <w:name w:val="Body Text 2"/>
    <w:basedOn w:val="Normal"/>
    <w:link w:val="BodyText2Char"/>
    <w:semiHidden/>
    <w:unhideWhenUsed/>
    <w:rsid w:val="00220AD0"/>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semiHidden/>
    <w:rsid w:val="00220AD0"/>
    <w:rPr>
      <w:rFonts w:ascii="Times New Roman" w:eastAsia="Times New Roman" w:hAnsi="Times New Roman" w:cs="Times New Roman"/>
      <w:sz w:val="24"/>
      <w:szCs w:val="24"/>
    </w:rPr>
  </w:style>
  <w:style w:type="paragraph" w:styleId="NormalWeb">
    <w:name w:val="Normal (Web)"/>
    <w:basedOn w:val="Normal"/>
    <w:uiPriority w:val="99"/>
    <w:unhideWhenUsed/>
    <w:rsid w:val="00220AD0"/>
    <w:pPr>
      <w:spacing w:before="100" w:beforeAutospacing="1" w:after="100" w:afterAutospacing="1"/>
      <w:ind w:firstLine="480"/>
    </w:pPr>
    <w:rPr>
      <w:rFonts w:ascii="Times New Roman" w:eastAsia="Times New Roman" w:hAnsi="Times New Roman" w:cs="Times New Roman"/>
      <w:sz w:val="24"/>
      <w:szCs w:val="24"/>
    </w:rPr>
  </w:style>
  <w:style w:type="character" w:customStyle="1" w:styleId="Style3">
    <w:name w:val="Style3"/>
    <w:basedOn w:val="DefaultParagraphFont"/>
    <w:uiPriority w:val="1"/>
    <w:rsid w:val="00220AD0"/>
    <w:rPr>
      <w:rFonts w:ascii="Calibri" w:hAnsi="Calibri"/>
      <w:b/>
      <w:sz w:val="36"/>
    </w:rPr>
  </w:style>
  <w:style w:type="character" w:customStyle="1" w:styleId="14Bold">
    <w:name w:val="14 Bold"/>
    <w:basedOn w:val="DefaultParagraphFont"/>
    <w:uiPriority w:val="1"/>
    <w:rsid w:val="00220AD0"/>
    <w:rPr>
      <w:rFonts w:ascii="Calibri" w:hAnsi="Calibri"/>
      <w:b/>
      <w:sz w:val="28"/>
    </w:rPr>
  </w:style>
  <w:style w:type="character" w:customStyle="1" w:styleId="105Calibri">
    <w:name w:val="10.5 Calibri"/>
    <w:basedOn w:val="DefaultParagraphFont"/>
    <w:uiPriority w:val="1"/>
    <w:rsid w:val="00220AD0"/>
    <w:rPr>
      <w:rFonts w:ascii="Calibri" w:hAnsi="Calibri"/>
      <w:sz w:val="21"/>
    </w:rPr>
  </w:style>
  <w:style w:type="character" w:customStyle="1" w:styleId="12Bold">
    <w:name w:val="12 Bold"/>
    <w:basedOn w:val="DefaultParagraphFont"/>
    <w:uiPriority w:val="1"/>
    <w:rsid w:val="00220AD0"/>
    <w:rPr>
      <w:rFonts w:ascii="Calibri" w:hAnsi="Calibri"/>
      <w:b/>
      <w:sz w:val="24"/>
    </w:rPr>
  </w:style>
  <w:style w:type="paragraph" w:customStyle="1" w:styleId="Default">
    <w:name w:val="Default"/>
    <w:rsid w:val="00220AD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FOAHeading3Char">
    <w:name w:val="FOA Heading 3 Char"/>
    <w:basedOn w:val="DefaultParagraphFont"/>
    <w:link w:val="FOAHeading3"/>
    <w:rsid w:val="00220AD0"/>
    <w:rPr>
      <w:rFonts w:ascii="Calibri" w:eastAsia="Times New Roman" w:hAnsi="Calibri" w:cs="Times New Roman"/>
      <w:b/>
      <w:sz w:val="28"/>
      <w:szCs w:val="28"/>
    </w:rPr>
  </w:style>
  <w:style w:type="character" w:styleId="Emphasis">
    <w:name w:val="Emphasis"/>
    <w:basedOn w:val="DefaultParagraphFont"/>
    <w:rsid w:val="00220AD0"/>
    <w:rPr>
      <w:i/>
      <w:iCs/>
    </w:rPr>
  </w:style>
  <w:style w:type="paragraph" w:customStyle="1" w:styleId="FOATemplateStyle1">
    <w:name w:val="FOA Template Style 1"/>
    <w:basedOn w:val="Normal"/>
    <w:autoRedefine/>
    <w:rsid w:val="00220AD0"/>
    <w:pPr>
      <w:ind w:left="720" w:hanging="720"/>
    </w:pPr>
    <w:rPr>
      <w:b/>
      <w:color w:val="000000"/>
      <w:sz w:val="36"/>
    </w:rPr>
  </w:style>
  <w:style w:type="paragraph" w:customStyle="1" w:styleId="FOATemplateStyle2">
    <w:name w:val="FOA Template Style 2"/>
    <w:basedOn w:val="Normal"/>
    <w:autoRedefine/>
    <w:rsid w:val="00220AD0"/>
    <w:pPr>
      <w:ind w:left="1080" w:hanging="360"/>
    </w:pPr>
    <w:rPr>
      <w:b/>
      <w:color w:val="000000"/>
      <w:sz w:val="32"/>
    </w:rPr>
  </w:style>
  <w:style w:type="paragraph" w:customStyle="1" w:styleId="FOATemplateStyle4">
    <w:name w:val="FOA Template Style 4"/>
    <w:basedOn w:val="Normal"/>
    <w:rsid w:val="00220AD0"/>
    <w:pPr>
      <w:ind w:left="5040" w:hanging="360"/>
    </w:pPr>
    <w:rPr>
      <w:i/>
      <w:color w:val="000000"/>
      <w:sz w:val="24"/>
    </w:rPr>
  </w:style>
  <w:style w:type="character" w:customStyle="1" w:styleId="Style4">
    <w:name w:val="Style4"/>
    <w:basedOn w:val="DefaultParagraphFont"/>
    <w:uiPriority w:val="1"/>
    <w:rsid w:val="00220AD0"/>
    <w:rPr>
      <w:rFonts w:ascii="Calibri" w:hAnsi="Calibri"/>
      <w:b/>
      <w:sz w:val="28"/>
    </w:rPr>
  </w:style>
  <w:style w:type="character" w:customStyle="1" w:styleId="14Calibri">
    <w:name w:val="14 Calibri"/>
    <w:basedOn w:val="DefaultParagraphFont"/>
    <w:uiPriority w:val="1"/>
    <w:qFormat/>
    <w:rsid w:val="00220AD0"/>
    <w:rPr>
      <w:rFonts w:ascii="Calibri" w:hAnsi="Calibri"/>
      <w:sz w:val="28"/>
    </w:rPr>
  </w:style>
  <w:style w:type="character" w:customStyle="1" w:styleId="UnresolvedMention1">
    <w:name w:val="Unresolved Mention1"/>
    <w:basedOn w:val="DefaultParagraphFont"/>
    <w:uiPriority w:val="99"/>
    <w:semiHidden/>
    <w:unhideWhenUsed/>
    <w:rsid w:val="00220AD0"/>
    <w:rPr>
      <w:color w:val="605E5C"/>
      <w:shd w:val="clear" w:color="auto" w:fill="E1DFDD"/>
    </w:rPr>
  </w:style>
  <w:style w:type="paragraph" w:customStyle="1" w:styleId="xmsonormal">
    <w:name w:val="x_msonormal"/>
    <w:basedOn w:val="Normal"/>
    <w:rsid w:val="00220AD0"/>
    <w:rPr>
      <w:rFonts w:cs="Times New Roman"/>
    </w:rPr>
  </w:style>
  <w:style w:type="paragraph" w:styleId="ListBullet">
    <w:name w:val="List Bullet"/>
    <w:basedOn w:val="Normal"/>
    <w:semiHidden/>
    <w:rsid w:val="00220AD0"/>
    <w:pPr>
      <w:widowControl w:val="0"/>
      <w:spacing w:before="100" w:after="100"/>
      <w:ind w:left="1656" w:hanging="360"/>
    </w:pPr>
    <w:rPr>
      <w:rFonts w:ascii="Times New Roman" w:eastAsia="Times New Roman" w:hAnsi="Times New Roman" w:cs="Times New Roman"/>
      <w:snapToGrid w:val="0"/>
      <w:sz w:val="24"/>
      <w:szCs w:val="20"/>
    </w:rPr>
  </w:style>
  <w:style w:type="paragraph" w:styleId="ListNumber3">
    <w:name w:val="List Number 3"/>
    <w:basedOn w:val="Normal"/>
    <w:semiHidden/>
    <w:rsid w:val="00220AD0"/>
    <w:pPr>
      <w:widowControl w:val="0"/>
      <w:spacing w:before="100" w:after="100"/>
      <w:ind w:left="720" w:hanging="360"/>
    </w:pPr>
    <w:rPr>
      <w:rFonts w:ascii="Times New Roman" w:eastAsia="Times New Roman" w:hAnsi="Times New Roman" w:cs="Times New Roman"/>
      <w:snapToGrid w:val="0"/>
      <w:sz w:val="24"/>
      <w:szCs w:val="20"/>
    </w:rPr>
  </w:style>
  <w:style w:type="paragraph" w:styleId="HTMLPreformatted">
    <w:name w:val="HTML Preformatted"/>
    <w:basedOn w:val="Normal"/>
    <w:link w:val="HTMLPreformattedChar"/>
    <w:uiPriority w:val="99"/>
    <w:semiHidden/>
    <w:unhideWhenUsed/>
    <w:rsid w:val="00220A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220AD0"/>
    <w:rPr>
      <w:rFonts w:ascii="Courier New" w:eastAsia="Times New Roman" w:hAnsi="Courier New" w:cs="Courier New"/>
      <w:sz w:val="20"/>
      <w:szCs w:val="20"/>
    </w:rPr>
  </w:style>
  <w:style w:type="character" w:styleId="LineNumber">
    <w:name w:val="line number"/>
    <w:basedOn w:val="DefaultParagraphFont"/>
    <w:semiHidden/>
    <w:unhideWhenUsed/>
    <w:rsid w:val="00220AD0"/>
  </w:style>
  <w:style w:type="character" w:customStyle="1" w:styleId="normaltextrun">
    <w:name w:val="normaltextrun"/>
    <w:basedOn w:val="DefaultParagraphFont"/>
    <w:rsid w:val="00220AD0"/>
  </w:style>
  <w:style w:type="paragraph" w:customStyle="1" w:styleId="pf0">
    <w:name w:val="pf0"/>
    <w:basedOn w:val="Normal"/>
    <w:rsid w:val="00220AD0"/>
    <w:pPr>
      <w:spacing w:before="100" w:beforeAutospacing="1" w:after="100" w:afterAutospacing="1"/>
    </w:pPr>
    <w:rPr>
      <w:rFonts w:ascii="Times New Roman" w:eastAsia="Times New Roman" w:hAnsi="Times New Roman" w:cs="Times New Roman"/>
      <w:sz w:val="24"/>
      <w:szCs w:val="24"/>
    </w:rPr>
  </w:style>
  <w:style w:type="paragraph" w:customStyle="1" w:styleId="paragraph">
    <w:name w:val="paragraph"/>
    <w:basedOn w:val="Normal"/>
    <w:rsid w:val="00220AD0"/>
    <w:pPr>
      <w:spacing w:before="100" w:beforeAutospacing="1" w:after="100" w:afterAutospacing="1"/>
    </w:pPr>
    <w:rPr>
      <w:rFonts w:ascii="Times New Roman" w:eastAsia="Times New Roman" w:hAnsi="Times New Roman" w:cs="Times New Roman"/>
      <w:sz w:val="24"/>
      <w:szCs w:val="24"/>
    </w:rPr>
  </w:style>
  <w:style w:type="character" w:customStyle="1" w:styleId="eop">
    <w:name w:val="eop"/>
    <w:basedOn w:val="DefaultParagraphFont"/>
    <w:rsid w:val="00220AD0"/>
  </w:style>
  <w:style w:type="paragraph" w:customStyle="1" w:styleId="pf1">
    <w:name w:val="pf1"/>
    <w:basedOn w:val="Normal"/>
    <w:rsid w:val="00220AD0"/>
    <w:pPr>
      <w:spacing w:before="100" w:beforeAutospacing="1" w:after="100" w:afterAutospacing="1"/>
      <w:ind w:left="600"/>
    </w:pPr>
    <w:rPr>
      <w:rFonts w:ascii="Times New Roman" w:eastAsia="Times New Roman" w:hAnsi="Times New Roman" w:cs="Times New Roman"/>
      <w:sz w:val="24"/>
      <w:szCs w:val="24"/>
    </w:rPr>
  </w:style>
  <w:style w:type="character" w:customStyle="1" w:styleId="cf31">
    <w:name w:val="cf31"/>
    <w:basedOn w:val="DefaultParagraphFont"/>
    <w:rsid w:val="00220AD0"/>
    <w:rPr>
      <w:rFonts w:ascii="Segoe UI" w:hAnsi="Segoe UI" w:cs="Segoe UI" w:hint="default"/>
      <w:sz w:val="18"/>
      <w:szCs w:val="18"/>
      <w:u w:val="single"/>
    </w:rPr>
  </w:style>
  <w:style w:type="character" w:customStyle="1" w:styleId="cf41">
    <w:name w:val="cf41"/>
    <w:basedOn w:val="DefaultParagraphFont"/>
    <w:rsid w:val="00220AD0"/>
    <w:rPr>
      <w:rFonts w:ascii="Segoe UI" w:hAnsi="Segoe UI" w:cs="Segoe UI" w:hint="default"/>
      <w:i/>
      <w:iCs/>
      <w:sz w:val="18"/>
      <w:szCs w:val="18"/>
    </w:rPr>
  </w:style>
  <w:style w:type="paragraph" w:styleId="PlainText">
    <w:name w:val="Plain Text"/>
    <w:basedOn w:val="Normal"/>
    <w:link w:val="PlainTextChar1"/>
    <w:uiPriority w:val="99"/>
    <w:unhideWhenUsed/>
    <w:rsid w:val="00220AD0"/>
    <w:rPr>
      <w:rFonts w:ascii="Consolas" w:hAnsi="Consolas"/>
      <w:sz w:val="21"/>
      <w:szCs w:val="21"/>
    </w:rPr>
  </w:style>
  <w:style w:type="character" w:customStyle="1" w:styleId="PlainTextChar1">
    <w:name w:val="Plain Text Char1"/>
    <w:basedOn w:val="DefaultParagraphFont"/>
    <w:link w:val="PlainText"/>
    <w:uiPriority w:val="99"/>
    <w:rsid w:val="00220AD0"/>
    <w:rPr>
      <w:rFonts w:ascii="Consolas" w:hAnsi="Consolas"/>
      <w:sz w:val="21"/>
      <w:szCs w:val="21"/>
    </w:rPr>
  </w:style>
  <w:style w:type="paragraph" w:styleId="EndnoteText">
    <w:name w:val="endnote text"/>
    <w:basedOn w:val="Normal"/>
    <w:link w:val="EndnoteTextChar1"/>
    <w:uiPriority w:val="99"/>
    <w:semiHidden/>
    <w:unhideWhenUsed/>
    <w:rsid w:val="00220AD0"/>
    <w:rPr>
      <w:sz w:val="20"/>
      <w:szCs w:val="20"/>
    </w:rPr>
  </w:style>
  <w:style w:type="character" w:customStyle="1" w:styleId="EndnoteTextChar1">
    <w:name w:val="Endnote Text Char1"/>
    <w:basedOn w:val="DefaultParagraphFont"/>
    <w:link w:val="EndnoteText"/>
    <w:uiPriority w:val="99"/>
    <w:semiHidden/>
    <w:rsid w:val="00220AD0"/>
    <w:rPr>
      <w:sz w:val="20"/>
      <w:szCs w:val="20"/>
    </w:rPr>
  </w:style>
  <w:style w:type="numbering" w:customStyle="1" w:styleId="NoList2">
    <w:name w:val="No List2"/>
    <w:next w:val="NoList"/>
    <w:uiPriority w:val="99"/>
    <w:semiHidden/>
    <w:unhideWhenUsed/>
    <w:rsid w:val="00F54465"/>
  </w:style>
  <w:style w:type="table" w:customStyle="1" w:styleId="TableGrid2">
    <w:name w:val="Table Grid2"/>
    <w:basedOn w:val="TableNormal"/>
    <w:next w:val="TableGrid"/>
    <w:uiPriority w:val="59"/>
    <w:rsid w:val="00F544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OATemplateListStyle11">
    <w:name w:val="FOA Template List Style 11"/>
    <w:uiPriority w:val="99"/>
    <w:rsid w:val="00F54465"/>
  </w:style>
  <w:style w:type="paragraph" w:customStyle="1" w:styleId="TOC32">
    <w:name w:val="TOC 32"/>
    <w:basedOn w:val="Normal"/>
    <w:next w:val="Normal"/>
    <w:autoRedefine/>
    <w:uiPriority w:val="39"/>
    <w:unhideWhenUsed/>
    <w:rsid w:val="00F54465"/>
    <w:pPr>
      <w:tabs>
        <w:tab w:val="left" w:pos="960"/>
        <w:tab w:val="right" w:leader="dot" w:pos="9350"/>
      </w:tabs>
      <w:ind w:left="979" w:hanging="504"/>
    </w:pPr>
    <w:rPr>
      <w:iCs/>
      <w:noProof/>
      <w:sz w:val="20"/>
      <w:szCs w:val="20"/>
    </w:rPr>
  </w:style>
  <w:style w:type="paragraph" w:customStyle="1" w:styleId="TOC42">
    <w:name w:val="TOC 42"/>
    <w:basedOn w:val="Normal"/>
    <w:next w:val="Normal"/>
    <w:autoRedefine/>
    <w:uiPriority w:val="39"/>
    <w:unhideWhenUsed/>
    <w:rsid w:val="00F54465"/>
    <w:pPr>
      <w:ind w:left="720"/>
    </w:pPr>
    <w:rPr>
      <w:sz w:val="18"/>
      <w:szCs w:val="18"/>
    </w:rPr>
  </w:style>
  <w:style w:type="paragraph" w:customStyle="1" w:styleId="TOC52">
    <w:name w:val="TOC 52"/>
    <w:basedOn w:val="Normal"/>
    <w:next w:val="Normal"/>
    <w:autoRedefine/>
    <w:uiPriority w:val="39"/>
    <w:unhideWhenUsed/>
    <w:rsid w:val="00F54465"/>
    <w:pPr>
      <w:ind w:left="960"/>
    </w:pPr>
    <w:rPr>
      <w:sz w:val="18"/>
      <w:szCs w:val="18"/>
    </w:rPr>
  </w:style>
  <w:style w:type="paragraph" w:customStyle="1" w:styleId="TOC62">
    <w:name w:val="TOC 62"/>
    <w:basedOn w:val="Normal"/>
    <w:next w:val="Normal"/>
    <w:autoRedefine/>
    <w:uiPriority w:val="39"/>
    <w:unhideWhenUsed/>
    <w:rsid w:val="00F54465"/>
    <w:pPr>
      <w:ind w:left="1200"/>
    </w:pPr>
    <w:rPr>
      <w:sz w:val="18"/>
      <w:szCs w:val="18"/>
    </w:rPr>
  </w:style>
  <w:style w:type="paragraph" w:customStyle="1" w:styleId="TOC82">
    <w:name w:val="TOC 82"/>
    <w:basedOn w:val="Normal"/>
    <w:next w:val="Normal"/>
    <w:autoRedefine/>
    <w:uiPriority w:val="39"/>
    <w:unhideWhenUsed/>
    <w:rsid w:val="00F54465"/>
    <w:pPr>
      <w:ind w:left="1680"/>
    </w:pPr>
    <w:rPr>
      <w:sz w:val="18"/>
      <w:szCs w:val="18"/>
    </w:rPr>
  </w:style>
  <w:style w:type="paragraph" w:customStyle="1" w:styleId="TOC92">
    <w:name w:val="TOC 92"/>
    <w:basedOn w:val="Normal"/>
    <w:next w:val="Normal"/>
    <w:autoRedefine/>
    <w:uiPriority w:val="39"/>
    <w:unhideWhenUsed/>
    <w:rsid w:val="00F54465"/>
    <w:pPr>
      <w:ind w:left="1920"/>
    </w:pPr>
    <w:rPr>
      <w:sz w:val="18"/>
      <w:szCs w:val="18"/>
    </w:rPr>
  </w:style>
  <w:style w:type="table" w:styleId="TableGridLight">
    <w:name w:val="Grid Table Light"/>
    <w:basedOn w:val="TableNormal"/>
    <w:uiPriority w:val="40"/>
    <w:rsid w:val="007A07D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1Light-Accent2">
    <w:name w:val="Grid Table 1 Light Accent 2"/>
    <w:basedOn w:val="TableNormal"/>
    <w:uiPriority w:val="46"/>
    <w:rsid w:val="00E115F6"/>
    <w:pPr>
      <w:spacing w:after="0" w:line="240" w:lineRule="auto"/>
    </w:pPr>
    <w:tblPr>
      <w:tblStyleRowBandSize w:val="1"/>
      <w:tblStyleColBandSize w:val="1"/>
      <w:tblBorders>
        <w:top w:val="single" w:sz="4" w:space="0" w:color="9BBDEA" w:themeColor="accent2" w:themeTint="66"/>
        <w:left w:val="single" w:sz="4" w:space="0" w:color="9BBDEA" w:themeColor="accent2" w:themeTint="66"/>
        <w:bottom w:val="single" w:sz="4" w:space="0" w:color="9BBDEA" w:themeColor="accent2" w:themeTint="66"/>
        <w:right w:val="single" w:sz="4" w:space="0" w:color="9BBDEA" w:themeColor="accent2" w:themeTint="66"/>
        <w:insideH w:val="single" w:sz="4" w:space="0" w:color="9BBDEA" w:themeColor="accent2" w:themeTint="66"/>
        <w:insideV w:val="single" w:sz="4" w:space="0" w:color="9BBDEA" w:themeColor="accent2" w:themeTint="66"/>
      </w:tblBorders>
    </w:tblPr>
    <w:tblStylePr w:type="firstRow">
      <w:rPr>
        <w:b/>
        <w:bCs/>
      </w:rPr>
      <w:tblPr/>
      <w:tcPr>
        <w:tcBorders>
          <w:bottom w:val="single" w:sz="12" w:space="0" w:color="699DDF" w:themeColor="accent2" w:themeTint="99"/>
        </w:tcBorders>
      </w:tcPr>
    </w:tblStylePr>
    <w:tblStylePr w:type="lastRow">
      <w:rPr>
        <w:b/>
        <w:bCs/>
      </w:rPr>
      <w:tblPr/>
      <w:tcPr>
        <w:tcBorders>
          <w:top w:val="double" w:sz="2" w:space="0" w:color="699DDF" w:themeColor="accent2"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E115F6"/>
    <w:pPr>
      <w:spacing w:after="0" w:line="240" w:lineRule="auto"/>
    </w:pPr>
    <w:tblPr>
      <w:tblStyleRowBandSize w:val="1"/>
      <w:tblStyleColBandSize w:val="1"/>
      <w:tblBorders>
        <w:top w:val="single" w:sz="4" w:space="0" w:color="84A4DC" w:themeColor="accent1" w:themeTint="66"/>
        <w:left w:val="single" w:sz="4" w:space="0" w:color="84A4DC" w:themeColor="accent1" w:themeTint="66"/>
        <w:bottom w:val="single" w:sz="4" w:space="0" w:color="84A4DC" w:themeColor="accent1" w:themeTint="66"/>
        <w:right w:val="single" w:sz="4" w:space="0" w:color="84A4DC" w:themeColor="accent1" w:themeTint="66"/>
        <w:insideH w:val="single" w:sz="4" w:space="0" w:color="84A4DC" w:themeColor="accent1" w:themeTint="66"/>
        <w:insideV w:val="single" w:sz="4" w:space="0" w:color="84A4DC" w:themeColor="accent1" w:themeTint="66"/>
      </w:tblBorders>
    </w:tblPr>
    <w:tblStylePr w:type="firstRow">
      <w:rPr>
        <w:b/>
        <w:bCs/>
      </w:rPr>
      <w:tblPr/>
      <w:tcPr>
        <w:tcBorders>
          <w:bottom w:val="single" w:sz="12" w:space="0" w:color="4776CB" w:themeColor="accent1" w:themeTint="99"/>
        </w:tcBorders>
      </w:tcPr>
    </w:tblStylePr>
    <w:tblStylePr w:type="lastRow">
      <w:rPr>
        <w:b/>
        <w:bCs/>
      </w:rPr>
      <w:tblPr/>
      <w:tcPr>
        <w:tcBorders>
          <w:top w:val="double" w:sz="2" w:space="0" w:color="4776CB" w:themeColor="accent1" w:themeTint="99"/>
        </w:tcBorders>
      </w:tcPr>
    </w:tblStylePr>
    <w:tblStylePr w:type="firstCol">
      <w:rPr>
        <w:b/>
        <w:bCs/>
      </w:rPr>
    </w:tblStylePr>
    <w:tblStylePr w:type="lastCol">
      <w:rPr>
        <w:b/>
        <w:bCs/>
      </w:rPr>
    </w:tblStylePr>
  </w:style>
  <w:style w:type="table" w:customStyle="1" w:styleId="TableGrid3">
    <w:name w:val="Table Grid3"/>
    <w:basedOn w:val="TableNormal"/>
    <w:next w:val="TableGrid"/>
    <w:uiPriority w:val="59"/>
    <w:rsid w:val="000E76C2"/>
    <w:pPr>
      <w:spacing w:after="0" w:line="240" w:lineRule="auto"/>
    </w:pPr>
    <w:rP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0E76C2"/>
    <w:pPr>
      <w:spacing w:after="0" w:line="240" w:lineRule="auto"/>
    </w:pPr>
    <w:rP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101401"/>
    <w:pPr>
      <w:spacing w:after="0" w:line="240" w:lineRule="auto"/>
    </w:pPr>
    <w:rP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101401"/>
    <w:pPr>
      <w:spacing w:after="0" w:line="240" w:lineRule="auto"/>
    </w:pPr>
    <w:rP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5">
    <w:name w:val="Style5"/>
    <w:basedOn w:val="Normal"/>
    <w:link w:val="Style5Char"/>
    <w:qFormat/>
    <w:rsid w:val="00B1254C"/>
    <w:pPr>
      <w:keepNext/>
      <w:outlineLvl w:val="2"/>
    </w:pPr>
    <w:rPr>
      <w:rFonts w:eastAsia="Times New Roman" w:cs="Times New Roman"/>
      <w:b/>
    </w:rPr>
  </w:style>
  <w:style w:type="character" w:customStyle="1" w:styleId="Style5Char">
    <w:name w:val="Style5 Char"/>
    <w:basedOn w:val="DefaultParagraphFont"/>
    <w:link w:val="Style5"/>
    <w:rsid w:val="00B1254C"/>
    <w:rPr>
      <w:rFonts w:ascii="Calibri" w:eastAsia="Times New Roman" w:hAnsi="Calibri" w:cs="Times New Roman"/>
      <w:b/>
    </w:rPr>
  </w:style>
  <w:style w:type="paragraph" w:styleId="TOC3">
    <w:name w:val="toc 3"/>
    <w:basedOn w:val="Normal"/>
    <w:next w:val="Normal"/>
    <w:autoRedefine/>
    <w:uiPriority w:val="39"/>
    <w:unhideWhenUsed/>
    <w:rsid w:val="00D11465"/>
    <w:pPr>
      <w:ind w:left="220"/>
    </w:pPr>
    <w:rPr>
      <w:rFonts w:asciiTheme="minorHAnsi" w:hAnsiTheme="minorHAnsi" w:cstheme="minorHAnsi"/>
      <w:sz w:val="20"/>
      <w:szCs w:val="20"/>
    </w:rPr>
  </w:style>
  <w:style w:type="paragraph" w:styleId="TOC4">
    <w:name w:val="toc 4"/>
    <w:basedOn w:val="Normal"/>
    <w:next w:val="Normal"/>
    <w:autoRedefine/>
    <w:uiPriority w:val="39"/>
    <w:unhideWhenUsed/>
    <w:rsid w:val="00EB53FE"/>
    <w:pPr>
      <w:ind w:left="440"/>
    </w:pPr>
    <w:rPr>
      <w:rFonts w:asciiTheme="minorHAnsi" w:hAnsiTheme="minorHAnsi" w:cstheme="minorHAnsi"/>
      <w:sz w:val="20"/>
      <w:szCs w:val="20"/>
    </w:rPr>
  </w:style>
  <w:style w:type="paragraph" w:styleId="TOC5">
    <w:name w:val="toc 5"/>
    <w:basedOn w:val="Normal"/>
    <w:next w:val="Normal"/>
    <w:autoRedefine/>
    <w:uiPriority w:val="39"/>
    <w:unhideWhenUsed/>
    <w:rsid w:val="00EB53FE"/>
    <w:pPr>
      <w:ind w:left="660"/>
    </w:pPr>
    <w:rPr>
      <w:rFonts w:asciiTheme="minorHAnsi" w:hAnsiTheme="minorHAnsi" w:cstheme="minorHAnsi"/>
      <w:sz w:val="20"/>
      <w:szCs w:val="20"/>
    </w:rPr>
  </w:style>
  <w:style w:type="paragraph" w:styleId="TOC6">
    <w:name w:val="toc 6"/>
    <w:basedOn w:val="Normal"/>
    <w:next w:val="Normal"/>
    <w:autoRedefine/>
    <w:uiPriority w:val="39"/>
    <w:unhideWhenUsed/>
    <w:rsid w:val="00EB53FE"/>
    <w:pPr>
      <w:ind w:left="880"/>
    </w:pPr>
    <w:rPr>
      <w:rFonts w:asciiTheme="minorHAnsi" w:hAnsiTheme="minorHAnsi" w:cstheme="minorHAnsi"/>
      <w:sz w:val="20"/>
      <w:szCs w:val="20"/>
    </w:rPr>
  </w:style>
  <w:style w:type="paragraph" w:styleId="TOC8">
    <w:name w:val="toc 8"/>
    <w:basedOn w:val="Normal"/>
    <w:next w:val="Normal"/>
    <w:autoRedefine/>
    <w:uiPriority w:val="39"/>
    <w:unhideWhenUsed/>
    <w:rsid w:val="00EB53FE"/>
    <w:pPr>
      <w:ind w:left="1320"/>
    </w:pPr>
    <w:rPr>
      <w:rFonts w:asciiTheme="minorHAnsi" w:hAnsiTheme="minorHAnsi" w:cstheme="minorHAnsi"/>
      <w:sz w:val="20"/>
      <w:szCs w:val="20"/>
    </w:rPr>
  </w:style>
  <w:style w:type="paragraph" w:styleId="TOC9">
    <w:name w:val="toc 9"/>
    <w:basedOn w:val="Normal"/>
    <w:next w:val="Normal"/>
    <w:autoRedefine/>
    <w:uiPriority w:val="39"/>
    <w:unhideWhenUsed/>
    <w:rsid w:val="00EB53FE"/>
    <w:pPr>
      <w:ind w:left="1540"/>
    </w:pPr>
    <w:rPr>
      <w:rFonts w:asciiTheme="minorHAnsi" w:hAnsiTheme="minorHAnsi" w:cstheme="minorHAnsi"/>
      <w:sz w:val="20"/>
      <w:szCs w:val="20"/>
    </w:rPr>
  </w:style>
  <w:style w:type="character" w:customStyle="1" w:styleId="superscript">
    <w:name w:val="superscript"/>
    <w:basedOn w:val="DefaultParagraphFont"/>
    <w:rsid w:val="00862D48"/>
  </w:style>
  <w:style w:type="table" w:customStyle="1" w:styleId="TableGrid4">
    <w:name w:val="Table Grid4"/>
    <w:basedOn w:val="TableNormal"/>
    <w:next w:val="TableGrid"/>
    <w:uiPriority w:val="59"/>
    <w:rsid w:val="004F4C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8308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ATemplateBodyChar">
    <w:name w:val="FOA Template Body Char"/>
    <w:basedOn w:val="DefaultParagraphFont"/>
    <w:link w:val="FOATemplateBody"/>
    <w:rsid w:val="008554E4"/>
    <w:rPr>
      <w:rFonts w:ascii="Calibri" w:eastAsia="Calibri" w:hAnsi="Calibri" w:cs="Arial"/>
    </w:rPr>
  </w:style>
  <w:style w:type="table" w:customStyle="1" w:styleId="2">
    <w:name w:val="2"/>
    <w:basedOn w:val="TableNormal"/>
    <w:rsid w:val="00017F21"/>
    <w:pPr>
      <w:spacing w:after="0" w:line="240" w:lineRule="auto"/>
    </w:pPr>
    <w:rPr>
      <w:rFonts w:ascii="Calibri" w:eastAsia="Calibri" w:hAnsi="Calibri" w:cs="Calibri"/>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49302">
      <w:bodyDiv w:val="1"/>
      <w:marLeft w:val="0"/>
      <w:marRight w:val="0"/>
      <w:marTop w:val="0"/>
      <w:marBottom w:val="0"/>
      <w:divBdr>
        <w:top w:val="none" w:sz="0" w:space="0" w:color="auto"/>
        <w:left w:val="none" w:sz="0" w:space="0" w:color="auto"/>
        <w:bottom w:val="none" w:sz="0" w:space="0" w:color="auto"/>
        <w:right w:val="none" w:sz="0" w:space="0" w:color="auto"/>
      </w:divBdr>
    </w:div>
    <w:div w:id="60103292">
      <w:bodyDiv w:val="1"/>
      <w:marLeft w:val="0"/>
      <w:marRight w:val="0"/>
      <w:marTop w:val="0"/>
      <w:marBottom w:val="0"/>
      <w:divBdr>
        <w:top w:val="none" w:sz="0" w:space="0" w:color="auto"/>
        <w:left w:val="none" w:sz="0" w:space="0" w:color="auto"/>
        <w:bottom w:val="none" w:sz="0" w:space="0" w:color="auto"/>
        <w:right w:val="none" w:sz="0" w:space="0" w:color="auto"/>
      </w:divBdr>
      <w:divsChild>
        <w:div w:id="449471718">
          <w:marLeft w:val="0"/>
          <w:marRight w:val="0"/>
          <w:marTop w:val="0"/>
          <w:marBottom w:val="0"/>
          <w:divBdr>
            <w:top w:val="none" w:sz="0" w:space="0" w:color="auto"/>
            <w:left w:val="none" w:sz="0" w:space="0" w:color="auto"/>
            <w:bottom w:val="none" w:sz="0" w:space="0" w:color="auto"/>
            <w:right w:val="none" w:sz="0" w:space="0" w:color="auto"/>
          </w:divBdr>
        </w:div>
        <w:div w:id="1303539854">
          <w:marLeft w:val="0"/>
          <w:marRight w:val="0"/>
          <w:marTop w:val="0"/>
          <w:marBottom w:val="0"/>
          <w:divBdr>
            <w:top w:val="none" w:sz="0" w:space="0" w:color="auto"/>
            <w:left w:val="none" w:sz="0" w:space="0" w:color="auto"/>
            <w:bottom w:val="none" w:sz="0" w:space="0" w:color="auto"/>
            <w:right w:val="none" w:sz="0" w:space="0" w:color="auto"/>
          </w:divBdr>
        </w:div>
      </w:divsChild>
    </w:div>
    <w:div w:id="78842200">
      <w:bodyDiv w:val="1"/>
      <w:marLeft w:val="0"/>
      <w:marRight w:val="0"/>
      <w:marTop w:val="0"/>
      <w:marBottom w:val="0"/>
      <w:divBdr>
        <w:top w:val="none" w:sz="0" w:space="0" w:color="auto"/>
        <w:left w:val="none" w:sz="0" w:space="0" w:color="auto"/>
        <w:bottom w:val="none" w:sz="0" w:space="0" w:color="auto"/>
        <w:right w:val="none" w:sz="0" w:space="0" w:color="auto"/>
      </w:divBdr>
    </w:div>
    <w:div w:id="98725371">
      <w:bodyDiv w:val="1"/>
      <w:marLeft w:val="0"/>
      <w:marRight w:val="0"/>
      <w:marTop w:val="0"/>
      <w:marBottom w:val="0"/>
      <w:divBdr>
        <w:top w:val="none" w:sz="0" w:space="0" w:color="auto"/>
        <w:left w:val="none" w:sz="0" w:space="0" w:color="auto"/>
        <w:bottom w:val="none" w:sz="0" w:space="0" w:color="auto"/>
        <w:right w:val="none" w:sz="0" w:space="0" w:color="auto"/>
      </w:divBdr>
    </w:div>
    <w:div w:id="127820653">
      <w:bodyDiv w:val="1"/>
      <w:marLeft w:val="0"/>
      <w:marRight w:val="0"/>
      <w:marTop w:val="0"/>
      <w:marBottom w:val="0"/>
      <w:divBdr>
        <w:top w:val="none" w:sz="0" w:space="0" w:color="auto"/>
        <w:left w:val="none" w:sz="0" w:space="0" w:color="auto"/>
        <w:bottom w:val="none" w:sz="0" w:space="0" w:color="auto"/>
        <w:right w:val="none" w:sz="0" w:space="0" w:color="auto"/>
      </w:divBdr>
    </w:div>
    <w:div w:id="152989374">
      <w:bodyDiv w:val="1"/>
      <w:marLeft w:val="0"/>
      <w:marRight w:val="0"/>
      <w:marTop w:val="0"/>
      <w:marBottom w:val="0"/>
      <w:divBdr>
        <w:top w:val="none" w:sz="0" w:space="0" w:color="auto"/>
        <w:left w:val="none" w:sz="0" w:space="0" w:color="auto"/>
        <w:bottom w:val="none" w:sz="0" w:space="0" w:color="auto"/>
        <w:right w:val="none" w:sz="0" w:space="0" w:color="auto"/>
      </w:divBdr>
    </w:div>
    <w:div w:id="209147426">
      <w:bodyDiv w:val="1"/>
      <w:marLeft w:val="0"/>
      <w:marRight w:val="0"/>
      <w:marTop w:val="0"/>
      <w:marBottom w:val="0"/>
      <w:divBdr>
        <w:top w:val="none" w:sz="0" w:space="0" w:color="auto"/>
        <w:left w:val="none" w:sz="0" w:space="0" w:color="auto"/>
        <w:bottom w:val="none" w:sz="0" w:space="0" w:color="auto"/>
        <w:right w:val="none" w:sz="0" w:space="0" w:color="auto"/>
      </w:divBdr>
    </w:div>
    <w:div w:id="231817476">
      <w:bodyDiv w:val="1"/>
      <w:marLeft w:val="0"/>
      <w:marRight w:val="0"/>
      <w:marTop w:val="0"/>
      <w:marBottom w:val="0"/>
      <w:divBdr>
        <w:top w:val="none" w:sz="0" w:space="0" w:color="auto"/>
        <w:left w:val="none" w:sz="0" w:space="0" w:color="auto"/>
        <w:bottom w:val="none" w:sz="0" w:space="0" w:color="auto"/>
        <w:right w:val="none" w:sz="0" w:space="0" w:color="auto"/>
      </w:divBdr>
    </w:div>
    <w:div w:id="263730347">
      <w:bodyDiv w:val="1"/>
      <w:marLeft w:val="0"/>
      <w:marRight w:val="0"/>
      <w:marTop w:val="0"/>
      <w:marBottom w:val="0"/>
      <w:divBdr>
        <w:top w:val="none" w:sz="0" w:space="0" w:color="auto"/>
        <w:left w:val="none" w:sz="0" w:space="0" w:color="auto"/>
        <w:bottom w:val="none" w:sz="0" w:space="0" w:color="auto"/>
        <w:right w:val="none" w:sz="0" w:space="0" w:color="auto"/>
      </w:divBdr>
    </w:div>
    <w:div w:id="275017825">
      <w:bodyDiv w:val="1"/>
      <w:marLeft w:val="0"/>
      <w:marRight w:val="0"/>
      <w:marTop w:val="0"/>
      <w:marBottom w:val="0"/>
      <w:divBdr>
        <w:top w:val="none" w:sz="0" w:space="0" w:color="auto"/>
        <w:left w:val="none" w:sz="0" w:space="0" w:color="auto"/>
        <w:bottom w:val="none" w:sz="0" w:space="0" w:color="auto"/>
        <w:right w:val="none" w:sz="0" w:space="0" w:color="auto"/>
      </w:divBdr>
    </w:div>
    <w:div w:id="288979518">
      <w:bodyDiv w:val="1"/>
      <w:marLeft w:val="0"/>
      <w:marRight w:val="0"/>
      <w:marTop w:val="0"/>
      <w:marBottom w:val="0"/>
      <w:divBdr>
        <w:top w:val="none" w:sz="0" w:space="0" w:color="auto"/>
        <w:left w:val="none" w:sz="0" w:space="0" w:color="auto"/>
        <w:bottom w:val="none" w:sz="0" w:space="0" w:color="auto"/>
        <w:right w:val="none" w:sz="0" w:space="0" w:color="auto"/>
      </w:divBdr>
    </w:div>
    <w:div w:id="293217639">
      <w:bodyDiv w:val="1"/>
      <w:marLeft w:val="0"/>
      <w:marRight w:val="0"/>
      <w:marTop w:val="0"/>
      <w:marBottom w:val="0"/>
      <w:divBdr>
        <w:top w:val="none" w:sz="0" w:space="0" w:color="auto"/>
        <w:left w:val="none" w:sz="0" w:space="0" w:color="auto"/>
        <w:bottom w:val="none" w:sz="0" w:space="0" w:color="auto"/>
        <w:right w:val="none" w:sz="0" w:space="0" w:color="auto"/>
      </w:divBdr>
    </w:div>
    <w:div w:id="329067089">
      <w:bodyDiv w:val="1"/>
      <w:marLeft w:val="0"/>
      <w:marRight w:val="0"/>
      <w:marTop w:val="0"/>
      <w:marBottom w:val="0"/>
      <w:divBdr>
        <w:top w:val="none" w:sz="0" w:space="0" w:color="auto"/>
        <w:left w:val="none" w:sz="0" w:space="0" w:color="auto"/>
        <w:bottom w:val="none" w:sz="0" w:space="0" w:color="auto"/>
        <w:right w:val="none" w:sz="0" w:space="0" w:color="auto"/>
      </w:divBdr>
    </w:div>
    <w:div w:id="362243414">
      <w:bodyDiv w:val="1"/>
      <w:marLeft w:val="0"/>
      <w:marRight w:val="0"/>
      <w:marTop w:val="0"/>
      <w:marBottom w:val="0"/>
      <w:divBdr>
        <w:top w:val="none" w:sz="0" w:space="0" w:color="auto"/>
        <w:left w:val="none" w:sz="0" w:space="0" w:color="auto"/>
        <w:bottom w:val="none" w:sz="0" w:space="0" w:color="auto"/>
        <w:right w:val="none" w:sz="0" w:space="0" w:color="auto"/>
      </w:divBdr>
      <w:divsChild>
        <w:div w:id="1195851848">
          <w:marLeft w:val="0"/>
          <w:marRight w:val="0"/>
          <w:marTop w:val="0"/>
          <w:marBottom w:val="0"/>
          <w:divBdr>
            <w:top w:val="none" w:sz="0" w:space="0" w:color="auto"/>
            <w:left w:val="none" w:sz="0" w:space="0" w:color="auto"/>
            <w:bottom w:val="none" w:sz="0" w:space="0" w:color="auto"/>
            <w:right w:val="none" w:sz="0" w:space="0" w:color="auto"/>
          </w:divBdr>
          <w:divsChild>
            <w:div w:id="1221744237">
              <w:marLeft w:val="0"/>
              <w:marRight w:val="0"/>
              <w:marTop w:val="0"/>
              <w:marBottom w:val="0"/>
              <w:divBdr>
                <w:top w:val="none" w:sz="0" w:space="0" w:color="auto"/>
                <w:left w:val="none" w:sz="0" w:space="0" w:color="auto"/>
                <w:bottom w:val="none" w:sz="0" w:space="0" w:color="auto"/>
                <w:right w:val="none" w:sz="0" w:space="0" w:color="auto"/>
              </w:divBdr>
              <w:divsChild>
                <w:div w:id="710493204">
                  <w:marLeft w:val="0"/>
                  <w:marRight w:val="0"/>
                  <w:marTop w:val="0"/>
                  <w:marBottom w:val="0"/>
                  <w:divBdr>
                    <w:top w:val="none" w:sz="0" w:space="0" w:color="auto"/>
                    <w:left w:val="none" w:sz="0" w:space="0" w:color="auto"/>
                    <w:bottom w:val="none" w:sz="0" w:space="0" w:color="auto"/>
                    <w:right w:val="none" w:sz="0" w:space="0" w:color="auto"/>
                  </w:divBdr>
                  <w:divsChild>
                    <w:div w:id="1600794193">
                      <w:marLeft w:val="0"/>
                      <w:marRight w:val="0"/>
                      <w:marTop w:val="0"/>
                      <w:marBottom w:val="0"/>
                      <w:divBdr>
                        <w:top w:val="none" w:sz="0" w:space="0" w:color="auto"/>
                        <w:left w:val="none" w:sz="0" w:space="0" w:color="auto"/>
                        <w:bottom w:val="none" w:sz="0" w:space="0" w:color="auto"/>
                        <w:right w:val="none" w:sz="0" w:space="0" w:color="auto"/>
                      </w:divBdr>
                    </w:div>
                    <w:div w:id="1645086151">
                      <w:marLeft w:val="0"/>
                      <w:marRight w:val="0"/>
                      <w:marTop w:val="0"/>
                      <w:marBottom w:val="0"/>
                      <w:divBdr>
                        <w:top w:val="none" w:sz="0" w:space="0" w:color="auto"/>
                        <w:left w:val="none" w:sz="0" w:space="0" w:color="auto"/>
                        <w:bottom w:val="none" w:sz="0" w:space="0" w:color="auto"/>
                        <w:right w:val="none" w:sz="0" w:space="0" w:color="auto"/>
                      </w:divBdr>
                      <w:divsChild>
                        <w:div w:id="174425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2488697">
              <w:marLeft w:val="0"/>
              <w:marRight w:val="0"/>
              <w:marTop w:val="0"/>
              <w:marBottom w:val="0"/>
              <w:divBdr>
                <w:top w:val="none" w:sz="0" w:space="0" w:color="auto"/>
                <w:left w:val="none" w:sz="0" w:space="0" w:color="auto"/>
                <w:bottom w:val="none" w:sz="0" w:space="0" w:color="auto"/>
                <w:right w:val="none" w:sz="0" w:space="0" w:color="auto"/>
              </w:divBdr>
              <w:divsChild>
                <w:div w:id="465390100">
                  <w:marLeft w:val="0"/>
                  <w:marRight w:val="0"/>
                  <w:marTop w:val="0"/>
                  <w:marBottom w:val="0"/>
                  <w:divBdr>
                    <w:top w:val="none" w:sz="0" w:space="0" w:color="auto"/>
                    <w:left w:val="none" w:sz="0" w:space="0" w:color="auto"/>
                    <w:bottom w:val="none" w:sz="0" w:space="0" w:color="auto"/>
                    <w:right w:val="none" w:sz="0" w:space="0" w:color="auto"/>
                  </w:divBdr>
                  <w:divsChild>
                    <w:div w:id="290602166">
                      <w:marLeft w:val="0"/>
                      <w:marRight w:val="0"/>
                      <w:marTop w:val="0"/>
                      <w:marBottom w:val="0"/>
                      <w:divBdr>
                        <w:top w:val="none" w:sz="0" w:space="0" w:color="auto"/>
                        <w:left w:val="none" w:sz="0" w:space="0" w:color="auto"/>
                        <w:bottom w:val="none" w:sz="0" w:space="0" w:color="auto"/>
                        <w:right w:val="none" w:sz="0" w:space="0" w:color="auto"/>
                      </w:divBdr>
                      <w:divsChild>
                        <w:div w:id="1635211581">
                          <w:marLeft w:val="0"/>
                          <w:marRight w:val="0"/>
                          <w:marTop w:val="0"/>
                          <w:marBottom w:val="0"/>
                          <w:divBdr>
                            <w:top w:val="none" w:sz="0" w:space="0" w:color="auto"/>
                            <w:left w:val="none" w:sz="0" w:space="0" w:color="auto"/>
                            <w:bottom w:val="none" w:sz="0" w:space="0" w:color="auto"/>
                            <w:right w:val="none" w:sz="0" w:space="0" w:color="auto"/>
                          </w:divBdr>
                        </w:div>
                      </w:divsChild>
                    </w:div>
                    <w:div w:id="94006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4045453">
      <w:bodyDiv w:val="1"/>
      <w:marLeft w:val="0"/>
      <w:marRight w:val="0"/>
      <w:marTop w:val="0"/>
      <w:marBottom w:val="0"/>
      <w:divBdr>
        <w:top w:val="none" w:sz="0" w:space="0" w:color="auto"/>
        <w:left w:val="none" w:sz="0" w:space="0" w:color="auto"/>
        <w:bottom w:val="none" w:sz="0" w:space="0" w:color="auto"/>
        <w:right w:val="none" w:sz="0" w:space="0" w:color="auto"/>
      </w:divBdr>
    </w:div>
    <w:div w:id="383064776">
      <w:bodyDiv w:val="1"/>
      <w:marLeft w:val="0"/>
      <w:marRight w:val="0"/>
      <w:marTop w:val="0"/>
      <w:marBottom w:val="0"/>
      <w:divBdr>
        <w:top w:val="none" w:sz="0" w:space="0" w:color="auto"/>
        <w:left w:val="none" w:sz="0" w:space="0" w:color="auto"/>
        <w:bottom w:val="none" w:sz="0" w:space="0" w:color="auto"/>
        <w:right w:val="none" w:sz="0" w:space="0" w:color="auto"/>
      </w:divBdr>
      <w:divsChild>
        <w:div w:id="1561135822">
          <w:marLeft w:val="0"/>
          <w:marRight w:val="0"/>
          <w:marTop w:val="60"/>
          <w:marBottom w:val="0"/>
          <w:divBdr>
            <w:top w:val="none" w:sz="0" w:space="0" w:color="auto"/>
            <w:left w:val="none" w:sz="0" w:space="0" w:color="auto"/>
            <w:bottom w:val="none" w:sz="0" w:space="0" w:color="auto"/>
            <w:right w:val="none" w:sz="0" w:space="0" w:color="auto"/>
          </w:divBdr>
        </w:div>
      </w:divsChild>
    </w:div>
    <w:div w:id="396243742">
      <w:bodyDiv w:val="1"/>
      <w:marLeft w:val="0"/>
      <w:marRight w:val="0"/>
      <w:marTop w:val="0"/>
      <w:marBottom w:val="0"/>
      <w:divBdr>
        <w:top w:val="none" w:sz="0" w:space="0" w:color="auto"/>
        <w:left w:val="none" w:sz="0" w:space="0" w:color="auto"/>
        <w:bottom w:val="none" w:sz="0" w:space="0" w:color="auto"/>
        <w:right w:val="none" w:sz="0" w:space="0" w:color="auto"/>
      </w:divBdr>
    </w:div>
    <w:div w:id="440415717">
      <w:bodyDiv w:val="1"/>
      <w:marLeft w:val="0"/>
      <w:marRight w:val="0"/>
      <w:marTop w:val="0"/>
      <w:marBottom w:val="0"/>
      <w:divBdr>
        <w:top w:val="none" w:sz="0" w:space="0" w:color="auto"/>
        <w:left w:val="none" w:sz="0" w:space="0" w:color="auto"/>
        <w:bottom w:val="none" w:sz="0" w:space="0" w:color="auto"/>
        <w:right w:val="none" w:sz="0" w:space="0" w:color="auto"/>
      </w:divBdr>
      <w:divsChild>
        <w:div w:id="622274748">
          <w:marLeft w:val="0"/>
          <w:marRight w:val="0"/>
          <w:marTop w:val="0"/>
          <w:marBottom w:val="0"/>
          <w:divBdr>
            <w:top w:val="none" w:sz="0" w:space="0" w:color="auto"/>
            <w:left w:val="none" w:sz="0" w:space="0" w:color="auto"/>
            <w:bottom w:val="none" w:sz="0" w:space="0" w:color="auto"/>
            <w:right w:val="none" w:sz="0" w:space="0" w:color="auto"/>
          </w:divBdr>
          <w:divsChild>
            <w:div w:id="1508599246">
              <w:marLeft w:val="0"/>
              <w:marRight w:val="0"/>
              <w:marTop w:val="0"/>
              <w:marBottom w:val="0"/>
              <w:divBdr>
                <w:top w:val="none" w:sz="0" w:space="0" w:color="auto"/>
                <w:left w:val="none" w:sz="0" w:space="0" w:color="auto"/>
                <w:bottom w:val="none" w:sz="0" w:space="0" w:color="auto"/>
                <w:right w:val="none" w:sz="0" w:space="0" w:color="auto"/>
              </w:divBdr>
            </w:div>
          </w:divsChild>
        </w:div>
        <w:div w:id="1223907775">
          <w:marLeft w:val="0"/>
          <w:marRight w:val="0"/>
          <w:marTop w:val="0"/>
          <w:marBottom w:val="0"/>
          <w:divBdr>
            <w:top w:val="none" w:sz="0" w:space="0" w:color="auto"/>
            <w:left w:val="none" w:sz="0" w:space="0" w:color="auto"/>
            <w:bottom w:val="none" w:sz="0" w:space="0" w:color="auto"/>
            <w:right w:val="none" w:sz="0" w:space="0" w:color="auto"/>
          </w:divBdr>
          <w:divsChild>
            <w:div w:id="1064521629">
              <w:marLeft w:val="0"/>
              <w:marRight w:val="0"/>
              <w:marTop w:val="0"/>
              <w:marBottom w:val="0"/>
              <w:divBdr>
                <w:top w:val="none" w:sz="0" w:space="0" w:color="auto"/>
                <w:left w:val="none" w:sz="0" w:space="0" w:color="auto"/>
                <w:bottom w:val="none" w:sz="0" w:space="0" w:color="auto"/>
                <w:right w:val="none" w:sz="0" w:space="0" w:color="auto"/>
              </w:divBdr>
            </w:div>
          </w:divsChild>
        </w:div>
        <w:div w:id="1559168343">
          <w:marLeft w:val="0"/>
          <w:marRight w:val="0"/>
          <w:marTop w:val="0"/>
          <w:marBottom w:val="0"/>
          <w:divBdr>
            <w:top w:val="none" w:sz="0" w:space="0" w:color="auto"/>
            <w:left w:val="none" w:sz="0" w:space="0" w:color="auto"/>
            <w:bottom w:val="none" w:sz="0" w:space="0" w:color="auto"/>
            <w:right w:val="none" w:sz="0" w:space="0" w:color="auto"/>
          </w:divBdr>
          <w:divsChild>
            <w:div w:id="197363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305156">
      <w:bodyDiv w:val="1"/>
      <w:marLeft w:val="0"/>
      <w:marRight w:val="0"/>
      <w:marTop w:val="0"/>
      <w:marBottom w:val="0"/>
      <w:divBdr>
        <w:top w:val="none" w:sz="0" w:space="0" w:color="auto"/>
        <w:left w:val="none" w:sz="0" w:space="0" w:color="auto"/>
        <w:bottom w:val="none" w:sz="0" w:space="0" w:color="auto"/>
        <w:right w:val="none" w:sz="0" w:space="0" w:color="auto"/>
      </w:divBdr>
    </w:div>
    <w:div w:id="684795445">
      <w:bodyDiv w:val="1"/>
      <w:marLeft w:val="0"/>
      <w:marRight w:val="0"/>
      <w:marTop w:val="0"/>
      <w:marBottom w:val="0"/>
      <w:divBdr>
        <w:top w:val="none" w:sz="0" w:space="0" w:color="auto"/>
        <w:left w:val="none" w:sz="0" w:space="0" w:color="auto"/>
        <w:bottom w:val="none" w:sz="0" w:space="0" w:color="auto"/>
        <w:right w:val="none" w:sz="0" w:space="0" w:color="auto"/>
      </w:divBdr>
    </w:div>
    <w:div w:id="699669847">
      <w:bodyDiv w:val="1"/>
      <w:marLeft w:val="0"/>
      <w:marRight w:val="0"/>
      <w:marTop w:val="0"/>
      <w:marBottom w:val="0"/>
      <w:divBdr>
        <w:top w:val="none" w:sz="0" w:space="0" w:color="auto"/>
        <w:left w:val="none" w:sz="0" w:space="0" w:color="auto"/>
        <w:bottom w:val="none" w:sz="0" w:space="0" w:color="auto"/>
        <w:right w:val="none" w:sz="0" w:space="0" w:color="auto"/>
      </w:divBdr>
    </w:div>
    <w:div w:id="701170638">
      <w:bodyDiv w:val="1"/>
      <w:marLeft w:val="0"/>
      <w:marRight w:val="0"/>
      <w:marTop w:val="0"/>
      <w:marBottom w:val="0"/>
      <w:divBdr>
        <w:top w:val="none" w:sz="0" w:space="0" w:color="auto"/>
        <w:left w:val="none" w:sz="0" w:space="0" w:color="auto"/>
        <w:bottom w:val="none" w:sz="0" w:space="0" w:color="auto"/>
        <w:right w:val="none" w:sz="0" w:space="0" w:color="auto"/>
      </w:divBdr>
    </w:div>
    <w:div w:id="764114870">
      <w:bodyDiv w:val="1"/>
      <w:marLeft w:val="0"/>
      <w:marRight w:val="0"/>
      <w:marTop w:val="0"/>
      <w:marBottom w:val="0"/>
      <w:divBdr>
        <w:top w:val="none" w:sz="0" w:space="0" w:color="auto"/>
        <w:left w:val="none" w:sz="0" w:space="0" w:color="auto"/>
        <w:bottom w:val="none" w:sz="0" w:space="0" w:color="auto"/>
        <w:right w:val="none" w:sz="0" w:space="0" w:color="auto"/>
      </w:divBdr>
    </w:div>
    <w:div w:id="802430867">
      <w:bodyDiv w:val="1"/>
      <w:marLeft w:val="0"/>
      <w:marRight w:val="0"/>
      <w:marTop w:val="0"/>
      <w:marBottom w:val="0"/>
      <w:divBdr>
        <w:top w:val="none" w:sz="0" w:space="0" w:color="auto"/>
        <w:left w:val="none" w:sz="0" w:space="0" w:color="auto"/>
        <w:bottom w:val="none" w:sz="0" w:space="0" w:color="auto"/>
        <w:right w:val="none" w:sz="0" w:space="0" w:color="auto"/>
      </w:divBdr>
    </w:div>
    <w:div w:id="838546741">
      <w:bodyDiv w:val="1"/>
      <w:marLeft w:val="0"/>
      <w:marRight w:val="0"/>
      <w:marTop w:val="0"/>
      <w:marBottom w:val="0"/>
      <w:divBdr>
        <w:top w:val="none" w:sz="0" w:space="0" w:color="auto"/>
        <w:left w:val="none" w:sz="0" w:space="0" w:color="auto"/>
        <w:bottom w:val="none" w:sz="0" w:space="0" w:color="auto"/>
        <w:right w:val="none" w:sz="0" w:space="0" w:color="auto"/>
      </w:divBdr>
      <w:divsChild>
        <w:div w:id="51395472">
          <w:marLeft w:val="0"/>
          <w:marRight w:val="0"/>
          <w:marTop w:val="0"/>
          <w:marBottom w:val="0"/>
          <w:divBdr>
            <w:top w:val="none" w:sz="0" w:space="0" w:color="auto"/>
            <w:left w:val="none" w:sz="0" w:space="0" w:color="auto"/>
            <w:bottom w:val="none" w:sz="0" w:space="0" w:color="auto"/>
            <w:right w:val="none" w:sz="0" w:space="0" w:color="auto"/>
          </w:divBdr>
        </w:div>
        <w:div w:id="181365387">
          <w:marLeft w:val="0"/>
          <w:marRight w:val="0"/>
          <w:marTop w:val="0"/>
          <w:marBottom w:val="0"/>
          <w:divBdr>
            <w:top w:val="none" w:sz="0" w:space="0" w:color="auto"/>
            <w:left w:val="none" w:sz="0" w:space="0" w:color="auto"/>
            <w:bottom w:val="none" w:sz="0" w:space="0" w:color="auto"/>
            <w:right w:val="none" w:sz="0" w:space="0" w:color="auto"/>
          </w:divBdr>
        </w:div>
        <w:div w:id="594170337">
          <w:marLeft w:val="0"/>
          <w:marRight w:val="0"/>
          <w:marTop w:val="0"/>
          <w:marBottom w:val="0"/>
          <w:divBdr>
            <w:top w:val="none" w:sz="0" w:space="0" w:color="auto"/>
            <w:left w:val="none" w:sz="0" w:space="0" w:color="auto"/>
            <w:bottom w:val="none" w:sz="0" w:space="0" w:color="auto"/>
            <w:right w:val="none" w:sz="0" w:space="0" w:color="auto"/>
          </w:divBdr>
        </w:div>
        <w:div w:id="1421947012">
          <w:marLeft w:val="0"/>
          <w:marRight w:val="0"/>
          <w:marTop w:val="0"/>
          <w:marBottom w:val="0"/>
          <w:divBdr>
            <w:top w:val="none" w:sz="0" w:space="0" w:color="auto"/>
            <w:left w:val="none" w:sz="0" w:space="0" w:color="auto"/>
            <w:bottom w:val="none" w:sz="0" w:space="0" w:color="auto"/>
            <w:right w:val="none" w:sz="0" w:space="0" w:color="auto"/>
          </w:divBdr>
        </w:div>
        <w:div w:id="1563372305">
          <w:marLeft w:val="0"/>
          <w:marRight w:val="0"/>
          <w:marTop w:val="0"/>
          <w:marBottom w:val="0"/>
          <w:divBdr>
            <w:top w:val="none" w:sz="0" w:space="0" w:color="auto"/>
            <w:left w:val="none" w:sz="0" w:space="0" w:color="auto"/>
            <w:bottom w:val="none" w:sz="0" w:space="0" w:color="auto"/>
            <w:right w:val="none" w:sz="0" w:space="0" w:color="auto"/>
          </w:divBdr>
        </w:div>
        <w:div w:id="1661351970">
          <w:marLeft w:val="0"/>
          <w:marRight w:val="0"/>
          <w:marTop w:val="0"/>
          <w:marBottom w:val="0"/>
          <w:divBdr>
            <w:top w:val="none" w:sz="0" w:space="0" w:color="auto"/>
            <w:left w:val="none" w:sz="0" w:space="0" w:color="auto"/>
            <w:bottom w:val="none" w:sz="0" w:space="0" w:color="auto"/>
            <w:right w:val="none" w:sz="0" w:space="0" w:color="auto"/>
          </w:divBdr>
        </w:div>
        <w:div w:id="1801264237">
          <w:marLeft w:val="0"/>
          <w:marRight w:val="0"/>
          <w:marTop w:val="0"/>
          <w:marBottom w:val="0"/>
          <w:divBdr>
            <w:top w:val="none" w:sz="0" w:space="0" w:color="auto"/>
            <w:left w:val="none" w:sz="0" w:space="0" w:color="auto"/>
            <w:bottom w:val="none" w:sz="0" w:space="0" w:color="auto"/>
            <w:right w:val="none" w:sz="0" w:space="0" w:color="auto"/>
          </w:divBdr>
        </w:div>
        <w:div w:id="1853910747">
          <w:marLeft w:val="0"/>
          <w:marRight w:val="0"/>
          <w:marTop w:val="0"/>
          <w:marBottom w:val="0"/>
          <w:divBdr>
            <w:top w:val="none" w:sz="0" w:space="0" w:color="auto"/>
            <w:left w:val="none" w:sz="0" w:space="0" w:color="auto"/>
            <w:bottom w:val="none" w:sz="0" w:space="0" w:color="auto"/>
            <w:right w:val="none" w:sz="0" w:space="0" w:color="auto"/>
          </w:divBdr>
        </w:div>
      </w:divsChild>
    </w:div>
    <w:div w:id="864708828">
      <w:bodyDiv w:val="1"/>
      <w:marLeft w:val="0"/>
      <w:marRight w:val="0"/>
      <w:marTop w:val="0"/>
      <w:marBottom w:val="0"/>
      <w:divBdr>
        <w:top w:val="none" w:sz="0" w:space="0" w:color="auto"/>
        <w:left w:val="none" w:sz="0" w:space="0" w:color="auto"/>
        <w:bottom w:val="none" w:sz="0" w:space="0" w:color="auto"/>
        <w:right w:val="none" w:sz="0" w:space="0" w:color="auto"/>
      </w:divBdr>
    </w:div>
    <w:div w:id="880675878">
      <w:bodyDiv w:val="1"/>
      <w:marLeft w:val="0"/>
      <w:marRight w:val="0"/>
      <w:marTop w:val="0"/>
      <w:marBottom w:val="0"/>
      <w:divBdr>
        <w:top w:val="none" w:sz="0" w:space="0" w:color="auto"/>
        <w:left w:val="none" w:sz="0" w:space="0" w:color="auto"/>
        <w:bottom w:val="none" w:sz="0" w:space="0" w:color="auto"/>
        <w:right w:val="none" w:sz="0" w:space="0" w:color="auto"/>
      </w:divBdr>
    </w:div>
    <w:div w:id="887188150">
      <w:bodyDiv w:val="1"/>
      <w:marLeft w:val="0"/>
      <w:marRight w:val="0"/>
      <w:marTop w:val="0"/>
      <w:marBottom w:val="0"/>
      <w:divBdr>
        <w:top w:val="none" w:sz="0" w:space="0" w:color="auto"/>
        <w:left w:val="none" w:sz="0" w:space="0" w:color="auto"/>
        <w:bottom w:val="none" w:sz="0" w:space="0" w:color="auto"/>
        <w:right w:val="none" w:sz="0" w:space="0" w:color="auto"/>
      </w:divBdr>
    </w:div>
    <w:div w:id="892083843">
      <w:bodyDiv w:val="1"/>
      <w:marLeft w:val="0"/>
      <w:marRight w:val="0"/>
      <w:marTop w:val="0"/>
      <w:marBottom w:val="0"/>
      <w:divBdr>
        <w:top w:val="none" w:sz="0" w:space="0" w:color="auto"/>
        <w:left w:val="none" w:sz="0" w:space="0" w:color="auto"/>
        <w:bottom w:val="none" w:sz="0" w:space="0" w:color="auto"/>
        <w:right w:val="none" w:sz="0" w:space="0" w:color="auto"/>
      </w:divBdr>
    </w:div>
    <w:div w:id="899481756">
      <w:bodyDiv w:val="1"/>
      <w:marLeft w:val="0"/>
      <w:marRight w:val="0"/>
      <w:marTop w:val="0"/>
      <w:marBottom w:val="0"/>
      <w:divBdr>
        <w:top w:val="none" w:sz="0" w:space="0" w:color="auto"/>
        <w:left w:val="none" w:sz="0" w:space="0" w:color="auto"/>
        <w:bottom w:val="none" w:sz="0" w:space="0" w:color="auto"/>
        <w:right w:val="none" w:sz="0" w:space="0" w:color="auto"/>
      </w:divBdr>
    </w:div>
    <w:div w:id="918713352">
      <w:bodyDiv w:val="1"/>
      <w:marLeft w:val="0"/>
      <w:marRight w:val="0"/>
      <w:marTop w:val="0"/>
      <w:marBottom w:val="0"/>
      <w:divBdr>
        <w:top w:val="none" w:sz="0" w:space="0" w:color="auto"/>
        <w:left w:val="none" w:sz="0" w:space="0" w:color="auto"/>
        <w:bottom w:val="none" w:sz="0" w:space="0" w:color="auto"/>
        <w:right w:val="none" w:sz="0" w:space="0" w:color="auto"/>
      </w:divBdr>
    </w:div>
    <w:div w:id="933509785">
      <w:bodyDiv w:val="1"/>
      <w:marLeft w:val="0"/>
      <w:marRight w:val="0"/>
      <w:marTop w:val="0"/>
      <w:marBottom w:val="0"/>
      <w:divBdr>
        <w:top w:val="none" w:sz="0" w:space="0" w:color="auto"/>
        <w:left w:val="none" w:sz="0" w:space="0" w:color="auto"/>
        <w:bottom w:val="none" w:sz="0" w:space="0" w:color="auto"/>
        <w:right w:val="none" w:sz="0" w:space="0" w:color="auto"/>
      </w:divBdr>
      <w:divsChild>
        <w:div w:id="132332306">
          <w:marLeft w:val="547"/>
          <w:marRight w:val="0"/>
          <w:marTop w:val="0"/>
          <w:marBottom w:val="0"/>
          <w:divBdr>
            <w:top w:val="none" w:sz="0" w:space="0" w:color="auto"/>
            <w:left w:val="none" w:sz="0" w:space="0" w:color="auto"/>
            <w:bottom w:val="none" w:sz="0" w:space="0" w:color="auto"/>
            <w:right w:val="none" w:sz="0" w:space="0" w:color="auto"/>
          </w:divBdr>
        </w:div>
      </w:divsChild>
    </w:div>
    <w:div w:id="1038093588">
      <w:bodyDiv w:val="1"/>
      <w:marLeft w:val="0"/>
      <w:marRight w:val="0"/>
      <w:marTop w:val="0"/>
      <w:marBottom w:val="0"/>
      <w:divBdr>
        <w:top w:val="none" w:sz="0" w:space="0" w:color="auto"/>
        <w:left w:val="none" w:sz="0" w:space="0" w:color="auto"/>
        <w:bottom w:val="none" w:sz="0" w:space="0" w:color="auto"/>
        <w:right w:val="none" w:sz="0" w:space="0" w:color="auto"/>
      </w:divBdr>
      <w:divsChild>
        <w:div w:id="2015300650">
          <w:marLeft w:val="0"/>
          <w:marRight w:val="0"/>
          <w:marTop w:val="0"/>
          <w:marBottom w:val="0"/>
          <w:divBdr>
            <w:top w:val="none" w:sz="0" w:space="0" w:color="auto"/>
            <w:left w:val="none" w:sz="0" w:space="0" w:color="auto"/>
            <w:bottom w:val="none" w:sz="0" w:space="0" w:color="auto"/>
            <w:right w:val="none" w:sz="0" w:space="0" w:color="auto"/>
          </w:divBdr>
          <w:divsChild>
            <w:div w:id="838736534">
              <w:marLeft w:val="0"/>
              <w:marRight w:val="0"/>
              <w:marTop w:val="0"/>
              <w:marBottom w:val="0"/>
              <w:divBdr>
                <w:top w:val="none" w:sz="0" w:space="0" w:color="auto"/>
                <w:left w:val="none" w:sz="0" w:space="0" w:color="auto"/>
                <w:bottom w:val="none" w:sz="0" w:space="0" w:color="auto"/>
                <w:right w:val="none" w:sz="0" w:space="0" w:color="auto"/>
              </w:divBdr>
              <w:divsChild>
                <w:div w:id="699356424">
                  <w:marLeft w:val="0"/>
                  <w:marRight w:val="0"/>
                  <w:marTop w:val="0"/>
                  <w:marBottom w:val="0"/>
                  <w:divBdr>
                    <w:top w:val="none" w:sz="0" w:space="0" w:color="auto"/>
                    <w:left w:val="none" w:sz="0" w:space="0" w:color="auto"/>
                    <w:bottom w:val="none" w:sz="0" w:space="0" w:color="auto"/>
                    <w:right w:val="none" w:sz="0" w:space="0" w:color="auto"/>
                  </w:divBdr>
                  <w:divsChild>
                    <w:div w:id="1452240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065175">
              <w:marLeft w:val="0"/>
              <w:marRight w:val="0"/>
              <w:marTop w:val="0"/>
              <w:marBottom w:val="0"/>
              <w:divBdr>
                <w:top w:val="none" w:sz="0" w:space="0" w:color="auto"/>
                <w:left w:val="none" w:sz="0" w:space="0" w:color="auto"/>
                <w:bottom w:val="none" w:sz="0" w:space="0" w:color="auto"/>
                <w:right w:val="none" w:sz="0" w:space="0" w:color="auto"/>
              </w:divBdr>
              <w:divsChild>
                <w:div w:id="757286876">
                  <w:marLeft w:val="0"/>
                  <w:marRight w:val="0"/>
                  <w:marTop w:val="0"/>
                  <w:marBottom w:val="0"/>
                  <w:divBdr>
                    <w:top w:val="none" w:sz="0" w:space="0" w:color="auto"/>
                    <w:left w:val="none" w:sz="0" w:space="0" w:color="auto"/>
                    <w:bottom w:val="none" w:sz="0" w:space="0" w:color="auto"/>
                    <w:right w:val="none" w:sz="0" w:space="0" w:color="auto"/>
                  </w:divBdr>
                  <w:divsChild>
                    <w:div w:id="870848885">
                      <w:marLeft w:val="0"/>
                      <w:marRight w:val="0"/>
                      <w:marTop w:val="0"/>
                      <w:marBottom w:val="0"/>
                      <w:divBdr>
                        <w:top w:val="none" w:sz="0" w:space="0" w:color="auto"/>
                        <w:left w:val="none" w:sz="0" w:space="0" w:color="auto"/>
                        <w:bottom w:val="none" w:sz="0" w:space="0" w:color="auto"/>
                        <w:right w:val="none" w:sz="0" w:space="0" w:color="auto"/>
                      </w:divBdr>
                      <w:divsChild>
                        <w:div w:id="249655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1073096">
      <w:bodyDiv w:val="1"/>
      <w:marLeft w:val="0"/>
      <w:marRight w:val="0"/>
      <w:marTop w:val="0"/>
      <w:marBottom w:val="0"/>
      <w:divBdr>
        <w:top w:val="none" w:sz="0" w:space="0" w:color="auto"/>
        <w:left w:val="none" w:sz="0" w:space="0" w:color="auto"/>
        <w:bottom w:val="none" w:sz="0" w:space="0" w:color="auto"/>
        <w:right w:val="none" w:sz="0" w:space="0" w:color="auto"/>
      </w:divBdr>
      <w:divsChild>
        <w:div w:id="1238324538">
          <w:marLeft w:val="0"/>
          <w:marRight w:val="0"/>
          <w:marTop w:val="0"/>
          <w:marBottom w:val="0"/>
          <w:divBdr>
            <w:top w:val="none" w:sz="0" w:space="0" w:color="auto"/>
            <w:left w:val="none" w:sz="0" w:space="0" w:color="auto"/>
            <w:bottom w:val="none" w:sz="0" w:space="0" w:color="auto"/>
            <w:right w:val="none" w:sz="0" w:space="0" w:color="auto"/>
          </w:divBdr>
          <w:divsChild>
            <w:div w:id="226189280">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092433988">
      <w:bodyDiv w:val="1"/>
      <w:marLeft w:val="0"/>
      <w:marRight w:val="0"/>
      <w:marTop w:val="0"/>
      <w:marBottom w:val="0"/>
      <w:divBdr>
        <w:top w:val="none" w:sz="0" w:space="0" w:color="auto"/>
        <w:left w:val="none" w:sz="0" w:space="0" w:color="auto"/>
        <w:bottom w:val="none" w:sz="0" w:space="0" w:color="auto"/>
        <w:right w:val="none" w:sz="0" w:space="0" w:color="auto"/>
      </w:divBdr>
    </w:div>
    <w:div w:id="1093549658">
      <w:bodyDiv w:val="1"/>
      <w:marLeft w:val="0"/>
      <w:marRight w:val="0"/>
      <w:marTop w:val="0"/>
      <w:marBottom w:val="0"/>
      <w:divBdr>
        <w:top w:val="none" w:sz="0" w:space="0" w:color="auto"/>
        <w:left w:val="none" w:sz="0" w:space="0" w:color="auto"/>
        <w:bottom w:val="none" w:sz="0" w:space="0" w:color="auto"/>
        <w:right w:val="none" w:sz="0" w:space="0" w:color="auto"/>
      </w:divBdr>
    </w:div>
    <w:div w:id="1137647215">
      <w:bodyDiv w:val="1"/>
      <w:marLeft w:val="0"/>
      <w:marRight w:val="0"/>
      <w:marTop w:val="0"/>
      <w:marBottom w:val="0"/>
      <w:divBdr>
        <w:top w:val="none" w:sz="0" w:space="0" w:color="auto"/>
        <w:left w:val="none" w:sz="0" w:space="0" w:color="auto"/>
        <w:bottom w:val="none" w:sz="0" w:space="0" w:color="auto"/>
        <w:right w:val="none" w:sz="0" w:space="0" w:color="auto"/>
      </w:divBdr>
    </w:div>
    <w:div w:id="1221134911">
      <w:bodyDiv w:val="1"/>
      <w:marLeft w:val="0"/>
      <w:marRight w:val="0"/>
      <w:marTop w:val="0"/>
      <w:marBottom w:val="0"/>
      <w:divBdr>
        <w:top w:val="none" w:sz="0" w:space="0" w:color="auto"/>
        <w:left w:val="none" w:sz="0" w:space="0" w:color="auto"/>
        <w:bottom w:val="none" w:sz="0" w:space="0" w:color="auto"/>
        <w:right w:val="none" w:sz="0" w:space="0" w:color="auto"/>
      </w:divBdr>
    </w:div>
    <w:div w:id="1230463886">
      <w:bodyDiv w:val="1"/>
      <w:marLeft w:val="0"/>
      <w:marRight w:val="0"/>
      <w:marTop w:val="0"/>
      <w:marBottom w:val="0"/>
      <w:divBdr>
        <w:top w:val="none" w:sz="0" w:space="0" w:color="auto"/>
        <w:left w:val="none" w:sz="0" w:space="0" w:color="auto"/>
        <w:bottom w:val="none" w:sz="0" w:space="0" w:color="auto"/>
        <w:right w:val="none" w:sz="0" w:space="0" w:color="auto"/>
      </w:divBdr>
    </w:div>
    <w:div w:id="1258752507">
      <w:bodyDiv w:val="1"/>
      <w:marLeft w:val="0"/>
      <w:marRight w:val="0"/>
      <w:marTop w:val="0"/>
      <w:marBottom w:val="0"/>
      <w:divBdr>
        <w:top w:val="none" w:sz="0" w:space="0" w:color="auto"/>
        <w:left w:val="none" w:sz="0" w:space="0" w:color="auto"/>
        <w:bottom w:val="none" w:sz="0" w:space="0" w:color="auto"/>
        <w:right w:val="none" w:sz="0" w:space="0" w:color="auto"/>
      </w:divBdr>
    </w:div>
    <w:div w:id="1270547949">
      <w:bodyDiv w:val="1"/>
      <w:marLeft w:val="0"/>
      <w:marRight w:val="0"/>
      <w:marTop w:val="0"/>
      <w:marBottom w:val="0"/>
      <w:divBdr>
        <w:top w:val="none" w:sz="0" w:space="0" w:color="auto"/>
        <w:left w:val="none" w:sz="0" w:space="0" w:color="auto"/>
        <w:bottom w:val="none" w:sz="0" w:space="0" w:color="auto"/>
        <w:right w:val="none" w:sz="0" w:space="0" w:color="auto"/>
      </w:divBdr>
      <w:divsChild>
        <w:div w:id="16780160">
          <w:marLeft w:val="0"/>
          <w:marRight w:val="0"/>
          <w:marTop w:val="0"/>
          <w:marBottom w:val="0"/>
          <w:divBdr>
            <w:top w:val="none" w:sz="0" w:space="0" w:color="auto"/>
            <w:left w:val="none" w:sz="0" w:space="0" w:color="auto"/>
            <w:bottom w:val="none" w:sz="0" w:space="0" w:color="auto"/>
            <w:right w:val="none" w:sz="0" w:space="0" w:color="auto"/>
          </w:divBdr>
          <w:divsChild>
            <w:div w:id="937830740">
              <w:marLeft w:val="0"/>
              <w:marRight w:val="0"/>
              <w:marTop w:val="0"/>
              <w:marBottom w:val="0"/>
              <w:divBdr>
                <w:top w:val="none" w:sz="0" w:space="0" w:color="auto"/>
                <w:left w:val="none" w:sz="0" w:space="0" w:color="auto"/>
                <w:bottom w:val="none" w:sz="0" w:space="0" w:color="auto"/>
                <w:right w:val="none" w:sz="0" w:space="0" w:color="auto"/>
              </w:divBdr>
              <w:divsChild>
                <w:div w:id="290331258">
                  <w:marLeft w:val="0"/>
                  <w:marRight w:val="0"/>
                  <w:marTop w:val="0"/>
                  <w:marBottom w:val="0"/>
                  <w:divBdr>
                    <w:top w:val="none" w:sz="0" w:space="0" w:color="auto"/>
                    <w:left w:val="none" w:sz="0" w:space="0" w:color="auto"/>
                    <w:bottom w:val="none" w:sz="0" w:space="0" w:color="auto"/>
                    <w:right w:val="none" w:sz="0" w:space="0" w:color="auto"/>
                  </w:divBdr>
                  <w:divsChild>
                    <w:div w:id="1672609926">
                      <w:marLeft w:val="0"/>
                      <w:marRight w:val="0"/>
                      <w:marTop w:val="0"/>
                      <w:marBottom w:val="0"/>
                      <w:divBdr>
                        <w:top w:val="none" w:sz="0" w:space="0" w:color="auto"/>
                        <w:left w:val="none" w:sz="0" w:space="0" w:color="auto"/>
                        <w:bottom w:val="none" w:sz="0" w:space="0" w:color="auto"/>
                        <w:right w:val="none" w:sz="0" w:space="0" w:color="auto"/>
                      </w:divBdr>
                      <w:divsChild>
                        <w:div w:id="851531938">
                          <w:marLeft w:val="0"/>
                          <w:marRight w:val="0"/>
                          <w:marTop w:val="0"/>
                          <w:marBottom w:val="0"/>
                          <w:divBdr>
                            <w:top w:val="none" w:sz="0" w:space="0" w:color="auto"/>
                            <w:left w:val="none" w:sz="0" w:space="0" w:color="auto"/>
                            <w:bottom w:val="none" w:sz="0" w:space="0" w:color="auto"/>
                            <w:right w:val="none" w:sz="0" w:space="0" w:color="auto"/>
                          </w:divBdr>
                          <w:divsChild>
                            <w:div w:id="1174148105">
                              <w:marLeft w:val="150"/>
                              <w:marRight w:val="0"/>
                              <w:marTop w:val="0"/>
                              <w:marBottom w:val="0"/>
                              <w:divBdr>
                                <w:top w:val="none" w:sz="0" w:space="0" w:color="auto"/>
                                <w:left w:val="none" w:sz="0" w:space="0" w:color="auto"/>
                                <w:bottom w:val="none" w:sz="0" w:space="0" w:color="auto"/>
                                <w:right w:val="none" w:sz="0" w:space="0" w:color="auto"/>
                              </w:divBdr>
                              <w:divsChild>
                                <w:div w:id="1300844017">
                                  <w:marLeft w:val="0"/>
                                  <w:marRight w:val="0"/>
                                  <w:marTop w:val="0"/>
                                  <w:marBottom w:val="0"/>
                                  <w:divBdr>
                                    <w:top w:val="none" w:sz="0" w:space="0" w:color="auto"/>
                                    <w:left w:val="none" w:sz="0" w:space="0" w:color="auto"/>
                                    <w:bottom w:val="none" w:sz="0" w:space="0" w:color="auto"/>
                                    <w:right w:val="none" w:sz="0" w:space="0" w:color="auto"/>
                                  </w:divBdr>
                                </w:div>
                              </w:divsChild>
                            </w:div>
                            <w:div w:id="1299456148">
                              <w:marLeft w:val="0"/>
                              <w:marRight w:val="150"/>
                              <w:marTop w:val="0"/>
                              <w:marBottom w:val="0"/>
                              <w:divBdr>
                                <w:top w:val="none" w:sz="0" w:space="0" w:color="auto"/>
                                <w:left w:val="none" w:sz="0" w:space="0" w:color="auto"/>
                                <w:bottom w:val="none" w:sz="0" w:space="0" w:color="auto"/>
                                <w:right w:val="none" w:sz="0" w:space="0" w:color="auto"/>
                              </w:divBdr>
                              <w:divsChild>
                                <w:div w:id="999885980">
                                  <w:marLeft w:val="0"/>
                                  <w:marRight w:val="0"/>
                                  <w:marTop w:val="0"/>
                                  <w:marBottom w:val="300"/>
                                  <w:divBdr>
                                    <w:top w:val="none" w:sz="0" w:space="0" w:color="auto"/>
                                    <w:left w:val="none" w:sz="0" w:space="0" w:color="auto"/>
                                    <w:bottom w:val="none" w:sz="0" w:space="0" w:color="auto"/>
                                    <w:right w:val="none" w:sz="0" w:space="0" w:color="auto"/>
                                  </w:divBdr>
                                  <w:divsChild>
                                    <w:div w:id="89011534">
                                      <w:marLeft w:val="0"/>
                                      <w:marRight w:val="0"/>
                                      <w:marTop w:val="0"/>
                                      <w:marBottom w:val="0"/>
                                      <w:divBdr>
                                        <w:top w:val="none" w:sz="0" w:space="0" w:color="auto"/>
                                        <w:left w:val="none" w:sz="0" w:space="0" w:color="auto"/>
                                        <w:bottom w:val="none" w:sz="0" w:space="0" w:color="auto"/>
                                        <w:right w:val="none" w:sz="0" w:space="0" w:color="auto"/>
                                      </w:divBdr>
                                    </w:div>
                                    <w:div w:id="293410267">
                                      <w:marLeft w:val="0"/>
                                      <w:marRight w:val="0"/>
                                      <w:marTop w:val="0"/>
                                      <w:marBottom w:val="300"/>
                                      <w:divBdr>
                                        <w:top w:val="none" w:sz="0" w:space="0" w:color="auto"/>
                                        <w:left w:val="none" w:sz="0" w:space="0" w:color="auto"/>
                                        <w:bottom w:val="none" w:sz="0" w:space="0" w:color="auto"/>
                                        <w:right w:val="none" w:sz="0" w:space="0" w:color="auto"/>
                                      </w:divBdr>
                                    </w:div>
                                    <w:div w:id="200632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4489146">
          <w:marLeft w:val="0"/>
          <w:marRight w:val="0"/>
          <w:marTop w:val="0"/>
          <w:marBottom w:val="0"/>
          <w:divBdr>
            <w:top w:val="none" w:sz="0" w:space="0" w:color="auto"/>
            <w:left w:val="none" w:sz="0" w:space="0" w:color="auto"/>
            <w:bottom w:val="none" w:sz="0" w:space="0" w:color="auto"/>
            <w:right w:val="none" w:sz="0" w:space="0" w:color="auto"/>
          </w:divBdr>
        </w:div>
      </w:divsChild>
    </w:div>
    <w:div w:id="1319000199">
      <w:bodyDiv w:val="1"/>
      <w:marLeft w:val="0"/>
      <w:marRight w:val="0"/>
      <w:marTop w:val="0"/>
      <w:marBottom w:val="0"/>
      <w:divBdr>
        <w:top w:val="none" w:sz="0" w:space="0" w:color="auto"/>
        <w:left w:val="none" w:sz="0" w:space="0" w:color="auto"/>
        <w:bottom w:val="none" w:sz="0" w:space="0" w:color="auto"/>
        <w:right w:val="none" w:sz="0" w:space="0" w:color="auto"/>
      </w:divBdr>
    </w:div>
    <w:div w:id="1330478967">
      <w:bodyDiv w:val="1"/>
      <w:marLeft w:val="0"/>
      <w:marRight w:val="0"/>
      <w:marTop w:val="0"/>
      <w:marBottom w:val="0"/>
      <w:divBdr>
        <w:top w:val="none" w:sz="0" w:space="0" w:color="auto"/>
        <w:left w:val="none" w:sz="0" w:space="0" w:color="auto"/>
        <w:bottom w:val="none" w:sz="0" w:space="0" w:color="auto"/>
        <w:right w:val="none" w:sz="0" w:space="0" w:color="auto"/>
      </w:divBdr>
      <w:divsChild>
        <w:div w:id="272975754">
          <w:marLeft w:val="0"/>
          <w:marRight w:val="0"/>
          <w:marTop w:val="0"/>
          <w:marBottom w:val="360"/>
          <w:divBdr>
            <w:top w:val="none" w:sz="0" w:space="0" w:color="auto"/>
            <w:left w:val="none" w:sz="0" w:space="0" w:color="auto"/>
            <w:bottom w:val="none" w:sz="0" w:space="0" w:color="auto"/>
            <w:right w:val="none" w:sz="0" w:space="0" w:color="auto"/>
          </w:divBdr>
          <w:divsChild>
            <w:div w:id="2064015374">
              <w:marLeft w:val="0"/>
              <w:marRight w:val="0"/>
              <w:marTop w:val="0"/>
              <w:marBottom w:val="0"/>
              <w:divBdr>
                <w:top w:val="none" w:sz="0" w:space="0" w:color="auto"/>
                <w:left w:val="none" w:sz="0" w:space="0" w:color="auto"/>
                <w:bottom w:val="none" w:sz="0" w:space="0" w:color="auto"/>
                <w:right w:val="none" w:sz="0" w:space="0" w:color="auto"/>
              </w:divBdr>
              <w:divsChild>
                <w:div w:id="206995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196895">
          <w:marLeft w:val="0"/>
          <w:marRight w:val="0"/>
          <w:marTop w:val="0"/>
          <w:marBottom w:val="360"/>
          <w:divBdr>
            <w:top w:val="none" w:sz="0" w:space="0" w:color="auto"/>
            <w:left w:val="none" w:sz="0" w:space="0" w:color="auto"/>
            <w:bottom w:val="none" w:sz="0" w:space="0" w:color="auto"/>
            <w:right w:val="none" w:sz="0" w:space="0" w:color="auto"/>
          </w:divBdr>
          <w:divsChild>
            <w:div w:id="681905046">
              <w:marLeft w:val="0"/>
              <w:marRight w:val="0"/>
              <w:marTop w:val="0"/>
              <w:marBottom w:val="0"/>
              <w:divBdr>
                <w:top w:val="none" w:sz="0" w:space="0" w:color="auto"/>
                <w:left w:val="none" w:sz="0" w:space="0" w:color="auto"/>
                <w:bottom w:val="none" w:sz="0" w:space="0" w:color="auto"/>
                <w:right w:val="none" w:sz="0" w:space="0" w:color="auto"/>
              </w:divBdr>
              <w:divsChild>
                <w:div w:id="1207261008">
                  <w:marLeft w:val="0"/>
                  <w:marRight w:val="0"/>
                  <w:marTop w:val="180"/>
                  <w:marBottom w:val="0"/>
                  <w:divBdr>
                    <w:top w:val="none" w:sz="0" w:space="0" w:color="auto"/>
                    <w:left w:val="none" w:sz="0" w:space="0" w:color="auto"/>
                    <w:bottom w:val="single" w:sz="6" w:space="18" w:color="DDDDDD"/>
                    <w:right w:val="none" w:sz="0" w:space="0" w:color="auto"/>
                  </w:divBdr>
                </w:div>
              </w:divsChild>
            </w:div>
            <w:div w:id="1675373616">
              <w:marLeft w:val="0"/>
              <w:marRight w:val="0"/>
              <w:marTop w:val="0"/>
              <w:marBottom w:val="0"/>
              <w:divBdr>
                <w:top w:val="none" w:sz="0" w:space="0" w:color="auto"/>
                <w:left w:val="none" w:sz="0" w:space="0" w:color="auto"/>
                <w:bottom w:val="none" w:sz="0" w:space="0" w:color="auto"/>
                <w:right w:val="none" w:sz="0" w:space="0" w:color="auto"/>
              </w:divBdr>
            </w:div>
          </w:divsChild>
        </w:div>
        <w:div w:id="716929312">
          <w:marLeft w:val="0"/>
          <w:marRight w:val="0"/>
          <w:marTop w:val="0"/>
          <w:marBottom w:val="360"/>
          <w:divBdr>
            <w:top w:val="none" w:sz="0" w:space="0" w:color="auto"/>
            <w:left w:val="none" w:sz="0" w:space="0" w:color="auto"/>
            <w:bottom w:val="none" w:sz="0" w:space="0" w:color="auto"/>
            <w:right w:val="none" w:sz="0" w:space="0" w:color="auto"/>
          </w:divBdr>
          <w:divsChild>
            <w:div w:id="1518736026">
              <w:marLeft w:val="0"/>
              <w:marRight w:val="0"/>
              <w:marTop w:val="0"/>
              <w:marBottom w:val="0"/>
              <w:divBdr>
                <w:top w:val="none" w:sz="0" w:space="0" w:color="auto"/>
                <w:left w:val="none" w:sz="0" w:space="0" w:color="auto"/>
                <w:bottom w:val="none" w:sz="0" w:space="0" w:color="auto"/>
                <w:right w:val="none" w:sz="0" w:space="0" w:color="auto"/>
              </w:divBdr>
              <w:divsChild>
                <w:div w:id="218830592">
                  <w:marLeft w:val="0"/>
                  <w:marRight w:val="0"/>
                  <w:marTop w:val="180"/>
                  <w:marBottom w:val="0"/>
                  <w:divBdr>
                    <w:top w:val="none" w:sz="0" w:space="0" w:color="auto"/>
                    <w:left w:val="none" w:sz="0" w:space="0" w:color="auto"/>
                    <w:bottom w:val="single" w:sz="6" w:space="18" w:color="DDDDDD"/>
                    <w:right w:val="none" w:sz="0" w:space="0" w:color="auto"/>
                  </w:divBdr>
                </w:div>
              </w:divsChild>
            </w:div>
            <w:div w:id="1875146420">
              <w:marLeft w:val="0"/>
              <w:marRight w:val="0"/>
              <w:marTop w:val="0"/>
              <w:marBottom w:val="0"/>
              <w:divBdr>
                <w:top w:val="none" w:sz="0" w:space="0" w:color="auto"/>
                <w:left w:val="none" w:sz="0" w:space="0" w:color="auto"/>
                <w:bottom w:val="none" w:sz="0" w:space="0" w:color="auto"/>
                <w:right w:val="none" w:sz="0" w:space="0" w:color="auto"/>
              </w:divBdr>
            </w:div>
          </w:divsChild>
        </w:div>
        <w:div w:id="1576625855">
          <w:marLeft w:val="0"/>
          <w:marRight w:val="0"/>
          <w:marTop w:val="0"/>
          <w:marBottom w:val="360"/>
          <w:divBdr>
            <w:top w:val="none" w:sz="0" w:space="0" w:color="auto"/>
            <w:left w:val="none" w:sz="0" w:space="0" w:color="auto"/>
            <w:bottom w:val="none" w:sz="0" w:space="0" w:color="auto"/>
            <w:right w:val="none" w:sz="0" w:space="0" w:color="auto"/>
          </w:divBdr>
          <w:divsChild>
            <w:div w:id="356153572">
              <w:marLeft w:val="0"/>
              <w:marRight w:val="0"/>
              <w:marTop w:val="0"/>
              <w:marBottom w:val="0"/>
              <w:divBdr>
                <w:top w:val="none" w:sz="0" w:space="0" w:color="auto"/>
                <w:left w:val="none" w:sz="0" w:space="0" w:color="auto"/>
                <w:bottom w:val="none" w:sz="0" w:space="0" w:color="auto"/>
                <w:right w:val="none" w:sz="0" w:space="0" w:color="auto"/>
              </w:divBdr>
              <w:divsChild>
                <w:div w:id="2000115528">
                  <w:marLeft w:val="0"/>
                  <w:marRight w:val="0"/>
                  <w:marTop w:val="180"/>
                  <w:marBottom w:val="0"/>
                  <w:divBdr>
                    <w:top w:val="none" w:sz="0" w:space="0" w:color="auto"/>
                    <w:left w:val="none" w:sz="0" w:space="0" w:color="auto"/>
                    <w:bottom w:val="single" w:sz="6" w:space="18" w:color="DDDDDD"/>
                    <w:right w:val="none" w:sz="0" w:space="0" w:color="auto"/>
                  </w:divBdr>
                </w:div>
              </w:divsChild>
            </w:div>
            <w:div w:id="566578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880843">
      <w:bodyDiv w:val="1"/>
      <w:marLeft w:val="0"/>
      <w:marRight w:val="0"/>
      <w:marTop w:val="0"/>
      <w:marBottom w:val="0"/>
      <w:divBdr>
        <w:top w:val="none" w:sz="0" w:space="0" w:color="auto"/>
        <w:left w:val="none" w:sz="0" w:space="0" w:color="auto"/>
        <w:bottom w:val="none" w:sz="0" w:space="0" w:color="auto"/>
        <w:right w:val="none" w:sz="0" w:space="0" w:color="auto"/>
      </w:divBdr>
    </w:div>
    <w:div w:id="1343511594">
      <w:bodyDiv w:val="1"/>
      <w:marLeft w:val="0"/>
      <w:marRight w:val="0"/>
      <w:marTop w:val="0"/>
      <w:marBottom w:val="0"/>
      <w:divBdr>
        <w:top w:val="none" w:sz="0" w:space="0" w:color="auto"/>
        <w:left w:val="none" w:sz="0" w:space="0" w:color="auto"/>
        <w:bottom w:val="none" w:sz="0" w:space="0" w:color="auto"/>
        <w:right w:val="none" w:sz="0" w:space="0" w:color="auto"/>
      </w:divBdr>
    </w:div>
    <w:div w:id="1382438407">
      <w:bodyDiv w:val="1"/>
      <w:marLeft w:val="0"/>
      <w:marRight w:val="0"/>
      <w:marTop w:val="0"/>
      <w:marBottom w:val="0"/>
      <w:divBdr>
        <w:top w:val="none" w:sz="0" w:space="0" w:color="auto"/>
        <w:left w:val="none" w:sz="0" w:space="0" w:color="auto"/>
        <w:bottom w:val="none" w:sz="0" w:space="0" w:color="auto"/>
        <w:right w:val="none" w:sz="0" w:space="0" w:color="auto"/>
      </w:divBdr>
    </w:div>
    <w:div w:id="1392002819">
      <w:bodyDiv w:val="1"/>
      <w:marLeft w:val="0"/>
      <w:marRight w:val="0"/>
      <w:marTop w:val="0"/>
      <w:marBottom w:val="0"/>
      <w:divBdr>
        <w:top w:val="none" w:sz="0" w:space="0" w:color="auto"/>
        <w:left w:val="none" w:sz="0" w:space="0" w:color="auto"/>
        <w:bottom w:val="none" w:sz="0" w:space="0" w:color="auto"/>
        <w:right w:val="none" w:sz="0" w:space="0" w:color="auto"/>
      </w:divBdr>
    </w:div>
    <w:div w:id="1394423638">
      <w:bodyDiv w:val="1"/>
      <w:marLeft w:val="0"/>
      <w:marRight w:val="0"/>
      <w:marTop w:val="0"/>
      <w:marBottom w:val="0"/>
      <w:divBdr>
        <w:top w:val="none" w:sz="0" w:space="0" w:color="auto"/>
        <w:left w:val="none" w:sz="0" w:space="0" w:color="auto"/>
        <w:bottom w:val="none" w:sz="0" w:space="0" w:color="auto"/>
        <w:right w:val="none" w:sz="0" w:space="0" w:color="auto"/>
      </w:divBdr>
    </w:div>
    <w:div w:id="1400440551">
      <w:bodyDiv w:val="1"/>
      <w:marLeft w:val="0"/>
      <w:marRight w:val="0"/>
      <w:marTop w:val="0"/>
      <w:marBottom w:val="0"/>
      <w:divBdr>
        <w:top w:val="none" w:sz="0" w:space="0" w:color="auto"/>
        <w:left w:val="none" w:sz="0" w:space="0" w:color="auto"/>
        <w:bottom w:val="none" w:sz="0" w:space="0" w:color="auto"/>
        <w:right w:val="none" w:sz="0" w:space="0" w:color="auto"/>
      </w:divBdr>
    </w:div>
    <w:div w:id="1415322253">
      <w:bodyDiv w:val="1"/>
      <w:marLeft w:val="0"/>
      <w:marRight w:val="0"/>
      <w:marTop w:val="0"/>
      <w:marBottom w:val="0"/>
      <w:divBdr>
        <w:top w:val="none" w:sz="0" w:space="0" w:color="auto"/>
        <w:left w:val="none" w:sz="0" w:space="0" w:color="auto"/>
        <w:bottom w:val="none" w:sz="0" w:space="0" w:color="auto"/>
        <w:right w:val="none" w:sz="0" w:space="0" w:color="auto"/>
      </w:divBdr>
    </w:div>
    <w:div w:id="1434977514">
      <w:bodyDiv w:val="1"/>
      <w:marLeft w:val="0"/>
      <w:marRight w:val="0"/>
      <w:marTop w:val="0"/>
      <w:marBottom w:val="0"/>
      <w:divBdr>
        <w:top w:val="none" w:sz="0" w:space="0" w:color="auto"/>
        <w:left w:val="none" w:sz="0" w:space="0" w:color="auto"/>
        <w:bottom w:val="none" w:sz="0" w:space="0" w:color="auto"/>
        <w:right w:val="none" w:sz="0" w:space="0" w:color="auto"/>
      </w:divBdr>
    </w:div>
    <w:div w:id="1436634737">
      <w:bodyDiv w:val="1"/>
      <w:marLeft w:val="0"/>
      <w:marRight w:val="0"/>
      <w:marTop w:val="0"/>
      <w:marBottom w:val="0"/>
      <w:divBdr>
        <w:top w:val="none" w:sz="0" w:space="0" w:color="auto"/>
        <w:left w:val="none" w:sz="0" w:space="0" w:color="auto"/>
        <w:bottom w:val="none" w:sz="0" w:space="0" w:color="auto"/>
        <w:right w:val="none" w:sz="0" w:space="0" w:color="auto"/>
      </w:divBdr>
    </w:div>
    <w:div w:id="1471090961">
      <w:bodyDiv w:val="1"/>
      <w:marLeft w:val="0"/>
      <w:marRight w:val="0"/>
      <w:marTop w:val="0"/>
      <w:marBottom w:val="0"/>
      <w:divBdr>
        <w:top w:val="none" w:sz="0" w:space="0" w:color="auto"/>
        <w:left w:val="none" w:sz="0" w:space="0" w:color="auto"/>
        <w:bottom w:val="none" w:sz="0" w:space="0" w:color="auto"/>
        <w:right w:val="none" w:sz="0" w:space="0" w:color="auto"/>
      </w:divBdr>
      <w:divsChild>
        <w:div w:id="792212029">
          <w:marLeft w:val="0"/>
          <w:marRight w:val="0"/>
          <w:marTop w:val="0"/>
          <w:marBottom w:val="0"/>
          <w:divBdr>
            <w:top w:val="none" w:sz="0" w:space="0" w:color="auto"/>
            <w:left w:val="none" w:sz="0" w:space="0" w:color="auto"/>
            <w:bottom w:val="none" w:sz="0" w:space="0" w:color="auto"/>
            <w:right w:val="none" w:sz="0" w:space="0" w:color="auto"/>
          </w:divBdr>
        </w:div>
        <w:div w:id="1328554591">
          <w:marLeft w:val="0"/>
          <w:marRight w:val="0"/>
          <w:marTop w:val="0"/>
          <w:marBottom w:val="0"/>
          <w:divBdr>
            <w:top w:val="none" w:sz="0" w:space="0" w:color="auto"/>
            <w:left w:val="none" w:sz="0" w:space="0" w:color="auto"/>
            <w:bottom w:val="none" w:sz="0" w:space="0" w:color="auto"/>
            <w:right w:val="none" w:sz="0" w:space="0" w:color="auto"/>
          </w:divBdr>
        </w:div>
        <w:div w:id="1346858968">
          <w:marLeft w:val="0"/>
          <w:marRight w:val="0"/>
          <w:marTop w:val="0"/>
          <w:marBottom w:val="0"/>
          <w:divBdr>
            <w:top w:val="none" w:sz="0" w:space="0" w:color="auto"/>
            <w:left w:val="none" w:sz="0" w:space="0" w:color="auto"/>
            <w:bottom w:val="none" w:sz="0" w:space="0" w:color="auto"/>
            <w:right w:val="none" w:sz="0" w:space="0" w:color="auto"/>
          </w:divBdr>
        </w:div>
        <w:div w:id="1541430761">
          <w:marLeft w:val="0"/>
          <w:marRight w:val="0"/>
          <w:marTop w:val="0"/>
          <w:marBottom w:val="0"/>
          <w:divBdr>
            <w:top w:val="none" w:sz="0" w:space="0" w:color="auto"/>
            <w:left w:val="none" w:sz="0" w:space="0" w:color="auto"/>
            <w:bottom w:val="none" w:sz="0" w:space="0" w:color="auto"/>
            <w:right w:val="none" w:sz="0" w:space="0" w:color="auto"/>
          </w:divBdr>
        </w:div>
        <w:div w:id="1552376912">
          <w:marLeft w:val="0"/>
          <w:marRight w:val="0"/>
          <w:marTop w:val="0"/>
          <w:marBottom w:val="0"/>
          <w:divBdr>
            <w:top w:val="none" w:sz="0" w:space="0" w:color="auto"/>
            <w:left w:val="none" w:sz="0" w:space="0" w:color="auto"/>
            <w:bottom w:val="none" w:sz="0" w:space="0" w:color="auto"/>
            <w:right w:val="none" w:sz="0" w:space="0" w:color="auto"/>
          </w:divBdr>
          <w:divsChild>
            <w:div w:id="947278129">
              <w:marLeft w:val="0"/>
              <w:marRight w:val="0"/>
              <w:marTop w:val="0"/>
              <w:marBottom w:val="0"/>
              <w:divBdr>
                <w:top w:val="none" w:sz="0" w:space="0" w:color="auto"/>
                <w:left w:val="none" w:sz="0" w:space="0" w:color="auto"/>
                <w:bottom w:val="none" w:sz="0" w:space="0" w:color="auto"/>
                <w:right w:val="none" w:sz="0" w:space="0" w:color="auto"/>
              </w:divBdr>
              <w:divsChild>
                <w:div w:id="292054625">
                  <w:marLeft w:val="0"/>
                  <w:marRight w:val="0"/>
                  <w:marTop w:val="0"/>
                  <w:marBottom w:val="0"/>
                  <w:divBdr>
                    <w:top w:val="none" w:sz="0" w:space="0" w:color="auto"/>
                    <w:left w:val="none" w:sz="0" w:space="0" w:color="auto"/>
                    <w:bottom w:val="none" w:sz="0" w:space="0" w:color="auto"/>
                    <w:right w:val="none" w:sz="0" w:space="0" w:color="auto"/>
                  </w:divBdr>
                  <w:divsChild>
                    <w:div w:id="887184844">
                      <w:marLeft w:val="0"/>
                      <w:marRight w:val="0"/>
                      <w:marTop w:val="0"/>
                      <w:marBottom w:val="0"/>
                      <w:divBdr>
                        <w:top w:val="none" w:sz="0" w:space="0" w:color="auto"/>
                        <w:left w:val="none" w:sz="0" w:space="0" w:color="auto"/>
                        <w:bottom w:val="none" w:sz="0" w:space="0" w:color="auto"/>
                        <w:right w:val="none" w:sz="0" w:space="0" w:color="auto"/>
                      </w:divBdr>
                      <w:divsChild>
                        <w:div w:id="1807962941">
                          <w:marLeft w:val="0"/>
                          <w:marRight w:val="0"/>
                          <w:marTop w:val="0"/>
                          <w:marBottom w:val="0"/>
                          <w:divBdr>
                            <w:top w:val="none" w:sz="0" w:space="0" w:color="auto"/>
                            <w:left w:val="none" w:sz="0" w:space="0" w:color="auto"/>
                            <w:bottom w:val="none" w:sz="0" w:space="0" w:color="auto"/>
                            <w:right w:val="none" w:sz="0" w:space="0" w:color="auto"/>
                          </w:divBdr>
                          <w:divsChild>
                            <w:div w:id="823549037">
                              <w:marLeft w:val="0"/>
                              <w:marRight w:val="0"/>
                              <w:marTop w:val="0"/>
                              <w:marBottom w:val="0"/>
                              <w:divBdr>
                                <w:top w:val="none" w:sz="0" w:space="0" w:color="auto"/>
                                <w:left w:val="none" w:sz="0" w:space="0" w:color="auto"/>
                                <w:bottom w:val="none" w:sz="0" w:space="0" w:color="auto"/>
                                <w:right w:val="none" w:sz="0" w:space="0" w:color="auto"/>
                              </w:divBdr>
                            </w:div>
                          </w:divsChild>
                        </w:div>
                        <w:div w:id="2042120619">
                          <w:marLeft w:val="0"/>
                          <w:marRight w:val="0"/>
                          <w:marTop w:val="0"/>
                          <w:marBottom w:val="0"/>
                          <w:divBdr>
                            <w:top w:val="none" w:sz="0" w:space="0" w:color="auto"/>
                            <w:left w:val="none" w:sz="0" w:space="0" w:color="auto"/>
                            <w:bottom w:val="none" w:sz="0" w:space="0" w:color="auto"/>
                            <w:right w:val="none" w:sz="0" w:space="0" w:color="auto"/>
                          </w:divBdr>
                          <w:divsChild>
                            <w:div w:id="2053922592">
                              <w:marLeft w:val="0"/>
                              <w:marRight w:val="0"/>
                              <w:marTop w:val="0"/>
                              <w:marBottom w:val="0"/>
                              <w:divBdr>
                                <w:top w:val="none" w:sz="0" w:space="0" w:color="auto"/>
                                <w:left w:val="none" w:sz="0" w:space="0" w:color="auto"/>
                                <w:bottom w:val="none" w:sz="0" w:space="0" w:color="auto"/>
                                <w:right w:val="none" w:sz="0" w:space="0" w:color="auto"/>
                              </w:divBdr>
                              <w:divsChild>
                                <w:div w:id="181556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7301341">
          <w:marLeft w:val="0"/>
          <w:marRight w:val="0"/>
          <w:marTop w:val="0"/>
          <w:marBottom w:val="0"/>
          <w:divBdr>
            <w:top w:val="none" w:sz="0" w:space="0" w:color="auto"/>
            <w:left w:val="none" w:sz="0" w:space="0" w:color="auto"/>
            <w:bottom w:val="none" w:sz="0" w:space="0" w:color="auto"/>
            <w:right w:val="none" w:sz="0" w:space="0" w:color="auto"/>
          </w:divBdr>
        </w:div>
        <w:div w:id="1920483685">
          <w:marLeft w:val="0"/>
          <w:marRight w:val="0"/>
          <w:marTop w:val="525"/>
          <w:marBottom w:val="525"/>
          <w:divBdr>
            <w:top w:val="none" w:sz="0" w:space="0" w:color="auto"/>
            <w:left w:val="none" w:sz="0" w:space="0" w:color="auto"/>
            <w:bottom w:val="none" w:sz="0" w:space="0" w:color="auto"/>
            <w:right w:val="none" w:sz="0" w:space="0" w:color="auto"/>
          </w:divBdr>
          <w:divsChild>
            <w:div w:id="346904058">
              <w:marLeft w:val="0"/>
              <w:marRight w:val="0"/>
              <w:marTop w:val="0"/>
              <w:marBottom w:val="0"/>
              <w:divBdr>
                <w:top w:val="single" w:sz="24" w:space="0" w:color="787878"/>
                <w:left w:val="none" w:sz="0" w:space="0" w:color="auto"/>
                <w:bottom w:val="none" w:sz="0" w:space="0" w:color="auto"/>
                <w:right w:val="none" w:sz="0" w:space="0" w:color="auto"/>
              </w:divBdr>
              <w:divsChild>
                <w:div w:id="354304833">
                  <w:marLeft w:val="0"/>
                  <w:marRight w:val="0"/>
                  <w:marTop w:val="0"/>
                  <w:marBottom w:val="0"/>
                  <w:divBdr>
                    <w:top w:val="none" w:sz="0" w:space="0" w:color="auto"/>
                    <w:left w:val="none" w:sz="0" w:space="0" w:color="auto"/>
                    <w:bottom w:val="none" w:sz="0" w:space="0" w:color="auto"/>
                    <w:right w:val="none" w:sz="0" w:space="0" w:color="auto"/>
                  </w:divBdr>
                </w:div>
                <w:div w:id="2145924133">
                  <w:marLeft w:val="0"/>
                  <w:marRight w:val="0"/>
                  <w:marTop w:val="0"/>
                  <w:marBottom w:val="0"/>
                  <w:divBdr>
                    <w:top w:val="none" w:sz="0" w:space="0" w:color="auto"/>
                    <w:left w:val="none" w:sz="0" w:space="0" w:color="auto"/>
                    <w:bottom w:val="none" w:sz="0" w:space="0" w:color="auto"/>
                    <w:right w:val="none" w:sz="0" w:space="0" w:color="auto"/>
                  </w:divBdr>
                  <w:divsChild>
                    <w:div w:id="417680993">
                      <w:marLeft w:val="0"/>
                      <w:marRight w:val="0"/>
                      <w:marTop w:val="0"/>
                      <w:marBottom w:val="0"/>
                      <w:divBdr>
                        <w:top w:val="none" w:sz="0" w:space="0" w:color="auto"/>
                        <w:left w:val="none" w:sz="0" w:space="0" w:color="auto"/>
                        <w:bottom w:val="none" w:sz="0" w:space="0" w:color="auto"/>
                        <w:right w:val="none" w:sz="0" w:space="0" w:color="auto"/>
                      </w:divBdr>
                      <w:divsChild>
                        <w:div w:id="669022204">
                          <w:marLeft w:val="0"/>
                          <w:marRight w:val="0"/>
                          <w:marTop w:val="0"/>
                          <w:marBottom w:val="0"/>
                          <w:divBdr>
                            <w:top w:val="none" w:sz="0" w:space="0" w:color="auto"/>
                            <w:left w:val="none" w:sz="0" w:space="0" w:color="auto"/>
                            <w:bottom w:val="none" w:sz="0" w:space="0" w:color="auto"/>
                            <w:right w:val="none" w:sz="0" w:space="0" w:color="auto"/>
                          </w:divBdr>
                        </w:div>
                      </w:divsChild>
                    </w:div>
                    <w:div w:id="820074545">
                      <w:marLeft w:val="0"/>
                      <w:marRight w:val="0"/>
                      <w:marTop w:val="0"/>
                      <w:marBottom w:val="0"/>
                      <w:divBdr>
                        <w:top w:val="none" w:sz="0" w:space="0" w:color="auto"/>
                        <w:left w:val="none" w:sz="0" w:space="0" w:color="auto"/>
                        <w:bottom w:val="none" w:sz="0" w:space="0" w:color="auto"/>
                        <w:right w:val="none" w:sz="0" w:space="0" w:color="auto"/>
                      </w:divBdr>
                      <w:divsChild>
                        <w:div w:id="324551833">
                          <w:marLeft w:val="0"/>
                          <w:marRight w:val="0"/>
                          <w:marTop w:val="0"/>
                          <w:marBottom w:val="0"/>
                          <w:divBdr>
                            <w:top w:val="none" w:sz="0" w:space="0" w:color="auto"/>
                            <w:left w:val="none" w:sz="0" w:space="0" w:color="auto"/>
                            <w:bottom w:val="none" w:sz="0" w:space="0" w:color="auto"/>
                            <w:right w:val="none" w:sz="0" w:space="0" w:color="auto"/>
                          </w:divBdr>
                        </w:div>
                      </w:divsChild>
                    </w:div>
                    <w:div w:id="2118212348">
                      <w:marLeft w:val="0"/>
                      <w:marRight w:val="0"/>
                      <w:marTop w:val="0"/>
                      <w:marBottom w:val="0"/>
                      <w:divBdr>
                        <w:top w:val="none" w:sz="0" w:space="0" w:color="auto"/>
                        <w:left w:val="none" w:sz="0" w:space="0" w:color="auto"/>
                        <w:bottom w:val="none" w:sz="0" w:space="0" w:color="auto"/>
                        <w:right w:val="none" w:sz="0" w:space="0" w:color="auto"/>
                      </w:divBdr>
                      <w:divsChild>
                        <w:div w:id="261886443">
                          <w:marLeft w:val="0"/>
                          <w:marRight w:val="0"/>
                          <w:marTop w:val="0"/>
                          <w:marBottom w:val="0"/>
                          <w:divBdr>
                            <w:top w:val="none" w:sz="0" w:space="0" w:color="auto"/>
                            <w:left w:val="none" w:sz="0" w:space="0" w:color="auto"/>
                            <w:bottom w:val="none" w:sz="0" w:space="0" w:color="auto"/>
                            <w:right w:val="none" w:sz="0" w:space="0" w:color="auto"/>
                          </w:divBdr>
                        </w:div>
                      </w:divsChild>
                    </w:div>
                    <w:div w:id="2136562664">
                      <w:marLeft w:val="0"/>
                      <w:marRight w:val="0"/>
                      <w:marTop w:val="0"/>
                      <w:marBottom w:val="0"/>
                      <w:divBdr>
                        <w:top w:val="none" w:sz="0" w:space="0" w:color="auto"/>
                        <w:left w:val="none" w:sz="0" w:space="0" w:color="auto"/>
                        <w:bottom w:val="none" w:sz="0" w:space="0" w:color="auto"/>
                        <w:right w:val="none" w:sz="0" w:space="0" w:color="auto"/>
                      </w:divBdr>
                      <w:divsChild>
                        <w:div w:id="94589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1122692">
      <w:bodyDiv w:val="1"/>
      <w:marLeft w:val="0"/>
      <w:marRight w:val="0"/>
      <w:marTop w:val="0"/>
      <w:marBottom w:val="0"/>
      <w:divBdr>
        <w:top w:val="none" w:sz="0" w:space="0" w:color="auto"/>
        <w:left w:val="none" w:sz="0" w:space="0" w:color="auto"/>
        <w:bottom w:val="none" w:sz="0" w:space="0" w:color="auto"/>
        <w:right w:val="none" w:sz="0" w:space="0" w:color="auto"/>
      </w:divBdr>
    </w:div>
    <w:div w:id="1578400639">
      <w:bodyDiv w:val="1"/>
      <w:marLeft w:val="0"/>
      <w:marRight w:val="0"/>
      <w:marTop w:val="0"/>
      <w:marBottom w:val="0"/>
      <w:divBdr>
        <w:top w:val="none" w:sz="0" w:space="0" w:color="auto"/>
        <w:left w:val="none" w:sz="0" w:space="0" w:color="auto"/>
        <w:bottom w:val="none" w:sz="0" w:space="0" w:color="auto"/>
        <w:right w:val="none" w:sz="0" w:space="0" w:color="auto"/>
      </w:divBdr>
    </w:div>
    <w:div w:id="1606419027">
      <w:bodyDiv w:val="1"/>
      <w:marLeft w:val="0"/>
      <w:marRight w:val="0"/>
      <w:marTop w:val="0"/>
      <w:marBottom w:val="0"/>
      <w:divBdr>
        <w:top w:val="none" w:sz="0" w:space="0" w:color="auto"/>
        <w:left w:val="none" w:sz="0" w:space="0" w:color="auto"/>
        <w:bottom w:val="none" w:sz="0" w:space="0" w:color="auto"/>
        <w:right w:val="none" w:sz="0" w:space="0" w:color="auto"/>
      </w:divBdr>
    </w:div>
    <w:div w:id="1618369810">
      <w:bodyDiv w:val="1"/>
      <w:marLeft w:val="0"/>
      <w:marRight w:val="0"/>
      <w:marTop w:val="0"/>
      <w:marBottom w:val="0"/>
      <w:divBdr>
        <w:top w:val="none" w:sz="0" w:space="0" w:color="auto"/>
        <w:left w:val="none" w:sz="0" w:space="0" w:color="auto"/>
        <w:bottom w:val="none" w:sz="0" w:space="0" w:color="auto"/>
        <w:right w:val="none" w:sz="0" w:space="0" w:color="auto"/>
      </w:divBdr>
      <w:divsChild>
        <w:div w:id="750542393">
          <w:marLeft w:val="0"/>
          <w:marRight w:val="0"/>
          <w:marTop w:val="0"/>
          <w:marBottom w:val="0"/>
          <w:divBdr>
            <w:top w:val="none" w:sz="0" w:space="0" w:color="auto"/>
            <w:left w:val="none" w:sz="0" w:space="0" w:color="auto"/>
            <w:bottom w:val="none" w:sz="0" w:space="0" w:color="auto"/>
            <w:right w:val="none" w:sz="0" w:space="0" w:color="auto"/>
          </w:divBdr>
        </w:div>
      </w:divsChild>
    </w:div>
    <w:div w:id="1624968444">
      <w:bodyDiv w:val="1"/>
      <w:marLeft w:val="0"/>
      <w:marRight w:val="0"/>
      <w:marTop w:val="0"/>
      <w:marBottom w:val="0"/>
      <w:divBdr>
        <w:top w:val="none" w:sz="0" w:space="0" w:color="auto"/>
        <w:left w:val="none" w:sz="0" w:space="0" w:color="auto"/>
        <w:bottom w:val="none" w:sz="0" w:space="0" w:color="auto"/>
        <w:right w:val="none" w:sz="0" w:space="0" w:color="auto"/>
      </w:divBdr>
      <w:divsChild>
        <w:div w:id="1028486251">
          <w:marLeft w:val="0"/>
          <w:marRight w:val="0"/>
          <w:marTop w:val="0"/>
          <w:marBottom w:val="0"/>
          <w:divBdr>
            <w:top w:val="none" w:sz="0" w:space="0" w:color="auto"/>
            <w:left w:val="none" w:sz="0" w:space="0" w:color="auto"/>
            <w:bottom w:val="none" w:sz="0" w:space="0" w:color="auto"/>
            <w:right w:val="none" w:sz="0" w:space="0" w:color="auto"/>
          </w:divBdr>
        </w:div>
        <w:div w:id="1217090078">
          <w:marLeft w:val="0"/>
          <w:marRight w:val="0"/>
          <w:marTop w:val="0"/>
          <w:marBottom w:val="0"/>
          <w:divBdr>
            <w:top w:val="none" w:sz="0" w:space="0" w:color="auto"/>
            <w:left w:val="none" w:sz="0" w:space="0" w:color="auto"/>
            <w:bottom w:val="none" w:sz="0" w:space="0" w:color="auto"/>
            <w:right w:val="none" w:sz="0" w:space="0" w:color="auto"/>
          </w:divBdr>
        </w:div>
      </w:divsChild>
    </w:div>
    <w:div w:id="1655452720">
      <w:bodyDiv w:val="1"/>
      <w:marLeft w:val="0"/>
      <w:marRight w:val="0"/>
      <w:marTop w:val="0"/>
      <w:marBottom w:val="0"/>
      <w:divBdr>
        <w:top w:val="none" w:sz="0" w:space="0" w:color="auto"/>
        <w:left w:val="none" w:sz="0" w:space="0" w:color="auto"/>
        <w:bottom w:val="none" w:sz="0" w:space="0" w:color="auto"/>
        <w:right w:val="none" w:sz="0" w:space="0" w:color="auto"/>
      </w:divBdr>
    </w:div>
    <w:div w:id="1736393145">
      <w:bodyDiv w:val="1"/>
      <w:marLeft w:val="0"/>
      <w:marRight w:val="0"/>
      <w:marTop w:val="0"/>
      <w:marBottom w:val="0"/>
      <w:divBdr>
        <w:top w:val="none" w:sz="0" w:space="0" w:color="auto"/>
        <w:left w:val="none" w:sz="0" w:space="0" w:color="auto"/>
        <w:bottom w:val="none" w:sz="0" w:space="0" w:color="auto"/>
        <w:right w:val="none" w:sz="0" w:space="0" w:color="auto"/>
      </w:divBdr>
      <w:divsChild>
        <w:div w:id="125199753">
          <w:marLeft w:val="0"/>
          <w:marRight w:val="0"/>
          <w:marTop w:val="0"/>
          <w:marBottom w:val="0"/>
          <w:divBdr>
            <w:top w:val="none" w:sz="0" w:space="0" w:color="auto"/>
            <w:left w:val="none" w:sz="0" w:space="0" w:color="auto"/>
            <w:bottom w:val="none" w:sz="0" w:space="0" w:color="auto"/>
            <w:right w:val="none" w:sz="0" w:space="0" w:color="auto"/>
          </w:divBdr>
        </w:div>
        <w:div w:id="222982538">
          <w:marLeft w:val="0"/>
          <w:marRight w:val="0"/>
          <w:marTop w:val="0"/>
          <w:marBottom w:val="0"/>
          <w:divBdr>
            <w:top w:val="none" w:sz="0" w:space="0" w:color="auto"/>
            <w:left w:val="none" w:sz="0" w:space="0" w:color="auto"/>
            <w:bottom w:val="none" w:sz="0" w:space="0" w:color="auto"/>
            <w:right w:val="none" w:sz="0" w:space="0" w:color="auto"/>
          </w:divBdr>
        </w:div>
        <w:div w:id="725835337">
          <w:marLeft w:val="0"/>
          <w:marRight w:val="0"/>
          <w:marTop w:val="0"/>
          <w:marBottom w:val="0"/>
          <w:divBdr>
            <w:top w:val="none" w:sz="0" w:space="0" w:color="auto"/>
            <w:left w:val="none" w:sz="0" w:space="0" w:color="auto"/>
            <w:bottom w:val="none" w:sz="0" w:space="0" w:color="auto"/>
            <w:right w:val="none" w:sz="0" w:space="0" w:color="auto"/>
          </w:divBdr>
        </w:div>
        <w:div w:id="863665835">
          <w:marLeft w:val="0"/>
          <w:marRight w:val="0"/>
          <w:marTop w:val="0"/>
          <w:marBottom w:val="0"/>
          <w:divBdr>
            <w:top w:val="none" w:sz="0" w:space="0" w:color="auto"/>
            <w:left w:val="none" w:sz="0" w:space="0" w:color="auto"/>
            <w:bottom w:val="none" w:sz="0" w:space="0" w:color="auto"/>
            <w:right w:val="none" w:sz="0" w:space="0" w:color="auto"/>
          </w:divBdr>
        </w:div>
        <w:div w:id="1690645618">
          <w:marLeft w:val="0"/>
          <w:marRight w:val="0"/>
          <w:marTop w:val="0"/>
          <w:marBottom w:val="0"/>
          <w:divBdr>
            <w:top w:val="none" w:sz="0" w:space="0" w:color="auto"/>
            <w:left w:val="none" w:sz="0" w:space="0" w:color="auto"/>
            <w:bottom w:val="none" w:sz="0" w:space="0" w:color="auto"/>
            <w:right w:val="none" w:sz="0" w:space="0" w:color="auto"/>
          </w:divBdr>
        </w:div>
        <w:div w:id="1828133687">
          <w:marLeft w:val="0"/>
          <w:marRight w:val="0"/>
          <w:marTop w:val="0"/>
          <w:marBottom w:val="0"/>
          <w:divBdr>
            <w:top w:val="none" w:sz="0" w:space="0" w:color="auto"/>
            <w:left w:val="none" w:sz="0" w:space="0" w:color="auto"/>
            <w:bottom w:val="none" w:sz="0" w:space="0" w:color="auto"/>
            <w:right w:val="none" w:sz="0" w:space="0" w:color="auto"/>
          </w:divBdr>
        </w:div>
      </w:divsChild>
    </w:div>
    <w:div w:id="1853836495">
      <w:bodyDiv w:val="1"/>
      <w:marLeft w:val="0"/>
      <w:marRight w:val="0"/>
      <w:marTop w:val="0"/>
      <w:marBottom w:val="0"/>
      <w:divBdr>
        <w:top w:val="none" w:sz="0" w:space="0" w:color="auto"/>
        <w:left w:val="none" w:sz="0" w:space="0" w:color="auto"/>
        <w:bottom w:val="none" w:sz="0" w:space="0" w:color="auto"/>
        <w:right w:val="none" w:sz="0" w:space="0" w:color="auto"/>
      </w:divBdr>
    </w:div>
    <w:div w:id="1883521858">
      <w:bodyDiv w:val="1"/>
      <w:marLeft w:val="0"/>
      <w:marRight w:val="0"/>
      <w:marTop w:val="0"/>
      <w:marBottom w:val="0"/>
      <w:divBdr>
        <w:top w:val="none" w:sz="0" w:space="0" w:color="auto"/>
        <w:left w:val="none" w:sz="0" w:space="0" w:color="auto"/>
        <w:bottom w:val="none" w:sz="0" w:space="0" w:color="auto"/>
        <w:right w:val="none" w:sz="0" w:space="0" w:color="auto"/>
      </w:divBdr>
    </w:div>
    <w:div w:id="1892766686">
      <w:bodyDiv w:val="1"/>
      <w:marLeft w:val="0"/>
      <w:marRight w:val="0"/>
      <w:marTop w:val="0"/>
      <w:marBottom w:val="0"/>
      <w:divBdr>
        <w:top w:val="none" w:sz="0" w:space="0" w:color="auto"/>
        <w:left w:val="none" w:sz="0" w:space="0" w:color="auto"/>
        <w:bottom w:val="none" w:sz="0" w:space="0" w:color="auto"/>
        <w:right w:val="none" w:sz="0" w:space="0" w:color="auto"/>
      </w:divBdr>
    </w:div>
    <w:div w:id="1904949719">
      <w:bodyDiv w:val="1"/>
      <w:marLeft w:val="0"/>
      <w:marRight w:val="0"/>
      <w:marTop w:val="0"/>
      <w:marBottom w:val="0"/>
      <w:divBdr>
        <w:top w:val="none" w:sz="0" w:space="0" w:color="auto"/>
        <w:left w:val="none" w:sz="0" w:space="0" w:color="auto"/>
        <w:bottom w:val="none" w:sz="0" w:space="0" w:color="auto"/>
        <w:right w:val="none" w:sz="0" w:space="0" w:color="auto"/>
      </w:divBdr>
    </w:div>
    <w:div w:id="1908686611">
      <w:bodyDiv w:val="1"/>
      <w:marLeft w:val="0"/>
      <w:marRight w:val="0"/>
      <w:marTop w:val="0"/>
      <w:marBottom w:val="0"/>
      <w:divBdr>
        <w:top w:val="none" w:sz="0" w:space="0" w:color="auto"/>
        <w:left w:val="none" w:sz="0" w:space="0" w:color="auto"/>
        <w:bottom w:val="none" w:sz="0" w:space="0" w:color="auto"/>
        <w:right w:val="none" w:sz="0" w:space="0" w:color="auto"/>
      </w:divBdr>
      <w:divsChild>
        <w:div w:id="68045090">
          <w:marLeft w:val="0"/>
          <w:marRight w:val="0"/>
          <w:marTop w:val="0"/>
          <w:marBottom w:val="0"/>
          <w:divBdr>
            <w:top w:val="none" w:sz="0" w:space="0" w:color="auto"/>
            <w:left w:val="none" w:sz="0" w:space="0" w:color="auto"/>
            <w:bottom w:val="none" w:sz="0" w:space="0" w:color="auto"/>
            <w:right w:val="none" w:sz="0" w:space="0" w:color="auto"/>
          </w:divBdr>
        </w:div>
        <w:div w:id="163203556">
          <w:marLeft w:val="0"/>
          <w:marRight w:val="0"/>
          <w:marTop w:val="0"/>
          <w:marBottom w:val="0"/>
          <w:divBdr>
            <w:top w:val="none" w:sz="0" w:space="0" w:color="auto"/>
            <w:left w:val="none" w:sz="0" w:space="0" w:color="auto"/>
            <w:bottom w:val="none" w:sz="0" w:space="0" w:color="auto"/>
            <w:right w:val="none" w:sz="0" w:space="0" w:color="auto"/>
          </w:divBdr>
        </w:div>
        <w:div w:id="757562524">
          <w:marLeft w:val="0"/>
          <w:marRight w:val="0"/>
          <w:marTop w:val="0"/>
          <w:marBottom w:val="0"/>
          <w:divBdr>
            <w:top w:val="none" w:sz="0" w:space="0" w:color="auto"/>
            <w:left w:val="none" w:sz="0" w:space="0" w:color="auto"/>
            <w:bottom w:val="none" w:sz="0" w:space="0" w:color="auto"/>
            <w:right w:val="none" w:sz="0" w:space="0" w:color="auto"/>
          </w:divBdr>
        </w:div>
        <w:div w:id="1147085572">
          <w:marLeft w:val="0"/>
          <w:marRight w:val="0"/>
          <w:marTop w:val="0"/>
          <w:marBottom w:val="0"/>
          <w:divBdr>
            <w:top w:val="none" w:sz="0" w:space="0" w:color="auto"/>
            <w:left w:val="none" w:sz="0" w:space="0" w:color="auto"/>
            <w:bottom w:val="none" w:sz="0" w:space="0" w:color="auto"/>
            <w:right w:val="none" w:sz="0" w:space="0" w:color="auto"/>
          </w:divBdr>
        </w:div>
        <w:div w:id="1290473226">
          <w:marLeft w:val="0"/>
          <w:marRight w:val="0"/>
          <w:marTop w:val="0"/>
          <w:marBottom w:val="0"/>
          <w:divBdr>
            <w:top w:val="none" w:sz="0" w:space="0" w:color="auto"/>
            <w:left w:val="none" w:sz="0" w:space="0" w:color="auto"/>
            <w:bottom w:val="none" w:sz="0" w:space="0" w:color="auto"/>
            <w:right w:val="none" w:sz="0" w:space="0" w:color="auto"/>
          </w:divBdr>
        </w:div>
        <w:div w:id="1394893947">
          <w:marLeft w:val="0"/>
          <w:marRight w:val="0"/>
          <w:marTop w:val="0"/>
          <w:marBottom w:val="0"/>
          <w:divBdr>
            <w:top w:val="none" w:sz="0" w:space="0" w:color="auto"/>
            <w:left w:val="none" w:sz="0" w:space="0" w:color="auto"/>
            <w:bottom w:val="none" w:sz="0" w:space="0" w:color="auto"/>
            <w:right w:val="none" w:sz="0" w:space="0" w:color="auto"/>
          </w:divBdr>
        </w:div>
        <w:div w:id="1570992948">
          <w:marLeft w:val="0"/>
          <w:marRight w:val="0"/>
          <w:marTop w:val="0"/>
          <w:marBottom w:val="0"/>
          <w:divBdr>
            <w:top w:val="none" w:sz="0" w:space="0" w:color="auto"/>
            <w:left w:val="none" w:sz="0" w:space="0" w:color="auto"/>
            <w:bottom w:val="none" w:sz="0" w:space="0" w:color="auto"/>
            <w:right w:val="none" w:sz="0" w:space="0" w:color="auto"/>
          </w:divBdr>
        </w:div>
        <w:div w:id="1885556063">
          <w:marLeft w:val="0"/>
          <w:marRight w:val="0"/>
          <w:marTop w:val="0"/>
          <w:marBottom w:val="0"/>
          <w:divBdr>
            <w:top w:val="none" w:sz="0" w:space="0" w:color="auto"/>
            <w:left w:val="none" w:sz="0" w:space="0" w:color="auto"/>
            <w:bottom w:val="none" w:sz="0" w:space="0" w:color="auto"/>
            <w:right w:val="none" w:sz="0" w:space="0" w:color="auto"/>
          </w:divBdr>
        </w:div>
      </w:divsChild>
    </w:div>
    <w:div w:id="1960988577">
      <w:bodyDiv w:val="1"/>
      <w:marLeft w:val="0"/>
      <w:marRight w:val="0"/>
      <w:marTop w:val="0"/>
      <w:marBottom w:val="0"/>
      <w:divBdr>
        <w:top w:val="none" w:sz="0" w:space="0" w:color="auto"/>
        <w:left w:val="none" w:sz="0" w:space="0" w:color="auto"/>
        <w:bottom w:val="none" w:sz="0" w:space="0" w:color="auto"/>
        <w:right w:val="none" w:sz="0" w:space="0" w:color="auto"/>
      </w:divBdr>
    </w:div>
    <w:div w:id="2009744026">
      <w:bodyDiv w:val="1"/>
      <w:marLeft w:val="0"/>
      <w:marRight w:val="0"/>
      <w:marTop w:val="0"/>
      <w:marBottom w:val="0"/>
      <w:divBdr>
        <w:top w:val="none" w:sz="0" w:space="0" w:color="auto"/>
        <w:left w:val="none" w:sz="0" w:space="0" w:color="auto"/>
        <w:bottom w:val="none" w:sz="0" w:space="0" w:color="auto"/>
        <w:right w:val="none" w:sz="0" w:space="0" w:color="auto"/>
      </w:divBdr>
    </w:div>
    <w:div w:id="2081364876">
      <w:bodyDiv w:val="1"/>
      <w:marLeft w:val="0"/>
      <w:marRight w:val="0"/>
      <w:marTop w:val="0"/>
      <w:marBottom w:val="0"/>
      <w:divBdr>
        <w:top w:val="none" w:sz="0" w:space="0" w:color="auto"/>
        <w:left w:val="none" w:sz="0" w:space="0" w:color="auto"/>
        <w:bottom w:val="none" w:sz="0" w:space="0" w:color="auto"/>
        <w:right w:val="none" w:sz="0" w:space="0" w:color="auto"/>
      </w:divBdr>
    </w:div>
    <w:div w:id="2082288173">
      <w:bodyDiv w:val="1"/>
      <w:marLeft w:val="0"/>
      <w:marRight w:val="0"/>
      <w:marTop w:val="0"/>
      <w:marBottom w:val="0"/>
      <w:divBdr>
        <w:top w:val="none" w:sz="0" w:space="0" w:color="auto"/>
        <w:left w:val="none" w:sz="0" w:space="0" w:color="auto"/>
        <w:bottom w:val="none" w:sz="0" w:space="0" w:color="auto"/>
        <w:right w:val="none" w:sz="0" w:space="0" w:color="auto"/>
      </w:divBdr>
      <w:divsChild>
        <w:div w:id="301816798">
          <w:marLeft w:val="547"/>
          <w:marRight w:val="0"/>
          <w:marTop w:val="0"/>
          <w:marBottom w:val="0"/>
          <w:divBdr>
            <w:top w:val="none" w:sz="0" w:space="0" w:color="auto"/>
            <w:left w:val="none" w:sz="0" w:space="0" w:color="auto"/>
            <w:bottom w:val="none" w:sz="0" w:space="0" w:color="auto"/>
            <w:right w:val="none" w:sz="0" w:space="0" w:color="auto"/>
          </w:divBdr>
        </w:div>
        <w:div w:id="512450785">
          <w:marLeft w:val="547"/>
          <w:marRight w:val="0"/>
          <w:marTop w:val="0"/>
          <w:marBottom w:val="0"/>
          <w:divBdr>
            <w:top w:val="none" w:sz="0" w:space="0" w:color="auto"/>
            <w:left w:val="none" w:sz="0" w:space="0" w:color="auto"/>
            <w:bottom w:val="none" w:sz="0" w:space="0" w:color="auto"/>
            <w:right w:val="none" w:sz="0" w:space="0" w:color="auto"/>
          </w:divBdr>
        </w:div>
        <w:div w:id="602614073">
          <w:marLeft w:val="547"/>
          <w:marRight w:val="0"/>
          <w:marTop w:val="0"/>
          <w:marBottom w:val="0"/>
          <w:divBdr>
            <w:top w:val="none" w:sz="0" w:space="0" w:color="auto"/>
            <w:left w:val="none" w:sz="0" w:space="0" w:color="auto"/>
            <w:bottom w:val="none" w:sz="0" w:space="0" w:color="auto"/>
            <w:right w:val="none" w:sz="0" w:space="0" w:color="auto"/>
          </w:divBdr>
        </w:div>
        <w:div w:id="1048215403">
          <w:marLeft w:val="547"/>
          <w:marRight w:val="0"/>
          <w:marTop w:val="0"/>
          <w:marBottom w:val="0"/>
          <w:divBdr>
            <w:top w:val="none" w:sz="0" w:space="0" w:color="auto"/>
            <w:left w:val="none" w:sz="0" w:space="0" w:color="auto"/>
            <w:bottom w:val="none" w:sz="0" w:space="0" w:color="auto"/>
            <w:right w:val="none" w:sz="0" w:space="0" w:color="auto"/>
          </w:divBdr>
        </w:div>
        <w:div w:id="1320570881">
          <w:marLeft w:val="547"/>
          <w:marRight w:val="0"/>
          <w:marTop w:val="0"/>
          <w:marBottom w:val="0"/>
          <w:divBdr>
            <w:top w:val="none" w:sz="0" w:space="0" w:color="auto"/>
            <w:left w:val="none" w:sz="0" w:space="0" w:color="auto"/>
            <w:bottom w:val="none" w:sz="0" w:space="0" w:color="auto"/>
            <w:right w:val="none" w:sz="0" w:space="0" w:color="auto"/>
          </w:divBdr>
        </w:div>
        <w:div w:id="1322390644">
          <w:marLeft w:val="547"/>
          <w:marRight w:val="0"/>
          <w:marTop w:val="0"/>
          <w:marBottom w:val="0"/>
          <w:divBdr>
            <w:top w:val="none" w:sz="0" w:space="0" w:color="auto"/>
            <w:left w:val="none" w:sz="0" w:space="0" w:color="auto"/>
            <w:bottom w:val="none" w:sz="0" w:space="0" w:color="auto"/>
            <w:right w:val="none" w:sz="0" w:space="0" w:color="auto"/>
          </w:divBdr>
        </w:div>
        <w:div w:id="1378823558">
          <w:marLeft w:val="547"/>
          <w:marRight w:val="0"/>
          <w:marTop w:val="0"/>
          <w:marBottom w:val="0"/>
          <w:divBdr>
            <w:top w:val="none" w:sz="0" w:space="0" w:color="auto"/>
            <w:left w:val="none" w:sz="0" w:space="0" w:color="auto"/>
            <w:bottom w:val="none" w:sz="0" w:space="0" w:color="auto"/>
            <w:right w:val="none" w:sz="0" w:space="0" w:color="auto"/>
          </w:divBdr>
        </w:div>
        <w:div w:id="1955746643">
          <w:marLeft w:val="547"/>
          <w:marRight w:val="0"/>
          <w:marTop w:val="0"/>
          <w:marBottom w:val="0"/>
          <w:divBdr>
            <w:top w:val="none" w:sz="0" w:space="0" w:color="auto"/>
            <w:left w:val="none" w:sz="0" w:space="0" w:color="auto"/>
            <w:bottom w:val="none" w:sz="0" w:space="0" w:color="auto"/>
            <w:right w:val="none" w:sz="0" w:space="0" w:color="auto"/>
          </w:divBdr>
        </w:div>
        <w:div w:id="2027369187">
          <w:marLeft w:val="547"/>
          <w:marRight w:val="0"/>
          <w:marTop w:val="0"/>
          <w:marBottom w:val="0"/>
          <w:divBdr>
            <w:top w:val="none" w:sz="0" w:space="0" w:color="auto"/>
            <w:left w:val="none" w:sz="0" w:space="0" w:color="auto"/>
            <w:bottom w:val="none" w:sz="0" w:space="0" w:color="auto"/>
            <w:right w:val="none" w:sz="0" w:space="0" w:color="auto"/>
          </w:divBdr>
        </w:div>
        <w:div w:id="2071730945">
          <w:marLeft w:val="547"/>
          <w:marRight w:val="0"/>
          <w:marTop w:val="0"/>
          <w:marBottom w:val="0"/>
          <w:divBdr>
            <w:top w:val="none" w:sz="0" w:space="0" w:color="auto"/>
            <w:left w:val="none" w:sz="0" w:space="0" w:color="auto"/>
            <w:bottom w:val="none" w:sz="0" w:space="0" w:color="auto"/>
            <w:right w:val="none" w:sz="0" w:space="0" w:color="auto"/>
          </w:divBdr>
        </w:div>
      </w:divsChild>
    </w:div>
    <w:div w:id="2091846351">
      <w:bodyDiv w:val="1"/>
      <w:marLeft w:val="0"/>
      <w:marRight w:val="0"/>
      <w:marTop w:val="0"/>
      <w:marBottom w:val="0"/>
      <w:divBdr>
        <w:top w:val="none" w:sz="0" w:space="0" w:color="auto"/>
        <w:left w:val="none" w:sz="0" w:space="0" w:color="auto"/>
        <w:bottom w:val="none" w:sz="0" w:space="0" w:color="auto"/>
        <w:right w:val="none" w:sz="0" w:space="0" w:color="auto"/>
      </w:divBdr>
    </w:div>
    <w:div w:id="2104177756">
      <w:bodyDiv w:val="1"/>
      <w:marLeft w:val="0"/>
      <w:marRight w:val="0"/>
      <w:marTop w:val="0"/>
      <w:marBottom w:val="0"/>
      <w:divBdr>
        <w:top w:val="none" w:sz="0" w:space="0" w:color="auto"/>
        <w:left w:val="none" w:sz="0" w:space="0" w:color="auto"/>
        <w:bottom w:val="none" w:sz="0" w:space="0" w:color="auto"/>
        <w:right w:val="none" w:sz="0" w:space="0" w:color="auto"/>
      </w:divBdr>
    </w:div>
    <w:div w:id="2120755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tacts"/><Relationship Id="rId21" Type="http://schemas.openxmlformats.org/officeDocument/2006/relationships/hyperlink" Target="#Step1"/><Relationship Id="rId34" Type="http://schemas.openxmlformats.org/officeDocument/2006/relationships/hyperlink" Target="https://www.energy.gov/eere/bioenergy/articles/2023-multi-year-program-plan" TargetMode="External"/><Relationship Id="rId42" Type="http://schemas.openxmlformats.org/officeDocument/2006/relationships/header" Target="header11.xml"/><Relationship Id="rId47" Type="http://schemas.openxmlformats.org/officeDocument/2006/relationships/header" Target="header13.xml"/><Relationship Id="rId50" Type="http://schemas.openxmlformats.org/officeDocument/2006/relationships/header" Target="header14.xml"/><Relationship Id="rId55" Type="http://schemas.openxmlformats.org/officeDocument/2006/relationships/hyperlink" Target="file:///C:\Users\ckouch\AppData\Local\Microsoft\Windows\INetCache\Content.Outlook\4TEYU9I1\EERE-ExchangeSupport@hq.doe.gov" TargetMode="External"/><Relationship Id="rId63"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2.xml"/><Relationship Id="rId29" Type="http://schemas.openxmlformats.org/officeDocument/2006/relationships/header" Target="header7.xml"/><Relationship Id="rId11" Type="http://schemas.openxmlformats.org/officeDocument/2006/relationships/image" Target="media/image1.jpeg"/><Relationship Id="rId24" Type="http://schemas.openxmlformats.org/officeDocument/2006/relationships/hyperlink" Target="#Step4"/><Relationship Id="rId32" Type="http://schemas.openxmlformats.org/officeDocument/2006/relationships/hyperlink" Target="https://www.energy.gov/eere/industrial-heat-shot" TargetMode="External"/><Relationship Id="rId37" Type="http://schemas.openxmlformats.org/officeDocument/2006/relationships/header" Target="header10.xml"/><Relationship Id="rId40" Type="http://schemas.openxmlformats.org/officeDocument/2006/relationships/hyperlink" Target="https://www.energy.gov/industrial-technologies/doe-industrial-decarbonization-roadmap" TargetMode="External"/><Relationship Id="rId45" Type="http://schemas.openxmlformats.org/officeDocument/2006/relationships/hyperlink" Target="https://www.ecfr.gov/current/title-2/subtitle-A/chapter-I/part-184" TargetMode="External"/><Relationship Id="rId53" Type="http://schemas.openxmlformats.org/officeDocument/2006/relationships/header" Target="header16.xml"/><Relationship Id="rId58" Type="http://schemas.openxmlformats.org/officeDocument/2006/relationships/header" Target="header17.xml"/><Relationship Id="rId66"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yperlink" Target="https://www.epa.gov/sites/production/files/2015-07/documents/rom.pdf" TargetMode="External"/><Relationship Id="rId19" Type="http://schemas.openxmlformats.org/officeDocument/2006/relationships/header" Target="header4.xml"/><Relationship Id="rId14" Type="http://schemas.openxmlformats.org/officeDocument/2006/relationships/footer" Target="footer1.xml"/><Relationship Id="rId22" Type="http://schemas.openxmlformats.org/officeDocument/2006/relationships/hyperlink" Target="#Step2"/><Relationship Id="rId27" Type="http://schemas.openxmlformats.org/officeDocument/2006/relationships/hyperlink" Target="https://www.whitehouse.gov/wp-content/uploads/2024/04/M-24-11-Revisions-to-2-CFR.pdf" TargetMode="External"/><Relationship Id="rId30" Type="http://schemas.openxmlformats.org/officeDocument/2006/relationships/header" Target="header8.xml"/><Relationship Id="rId35" Type="http://schemas.openxmlformats.org/officeDocument/2006/relationships/header" Target="header9.xml"/><Relationship Id="rId43" Type="http://schemas.openxmlformats.org/officeDocument/2006/relationships/hyperlink" Target="https://www.directives.doe.gov/directives-documents/400-series/0412.1-BOrder-a-chg1-AdmChg" TargetMode="External"/><Relationship Id="rId48" Type="http://schemas.openxmlformats.org/officeDocument/2006/relationships/hyperlink" Target="https://sam.gov/content/entity-registration" TargetMode="External"/><Relationship Id="rId56" Type="http://schemas.openxmlformats.org/officeDocument/2006/relationships/hyperlink" Target="mailto:support@grants.gov" TargetMode="External"/><Relationship Id="rId64" Type="http://schemas.microsoft.com/office/2011/relationships/people" Target="people.xml"/><Relationship Id="rId8" Type="http://schemas.openxmlformats.org/officeDocument/2006/relationships/webSettings" Target="webSettings.xml"/><Relationship Id="rId51" Type="http://schemas.openxmlformats.org/officeDocument/2006/relationships/hyperlink" Target="https://energy.gov/management/downloads/merit-review-guide-financial-assistance-and-unsolicited-proposals-current" TargetMode="Externa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footer" Target="footer3.xml"/><Relationship Id="rId25" Type="http://schemas.openxmlformats.org/officeDocument/2006/relationships/hyperlink" Target="#Step5"/><Relationship Id="rId33" Type="http://schemas.openxmlformats.org/officeDocument/2006/relationships/hyperlink" Target="https://www.energy.gov/industrial-technologies/doe-industrial-decarbonization-roadmap" TargetMode="External"/><Relationship Id="rId38" Type="http://schemas.openxmlformats.org/officeDocument/2006/relationships/hyperlink" Target="https://www.energy.gov/eere/clean-fuels-products-shottm-alternative-sources-carbon-based-products" TargetMode="External"/><Relationship Id="rId46" Type="http://schemas.openxmlformats.org/officeDocument/2006/relationships/header" Target="header12.xml"/><Relationship Id="rId59" Type="http://schemas.openxmlformats.org/officeDocument/2006/relationships/header" Target="header18.xml"/><Relationship Id="rId67" Type="http://schemas.microsoft.com/office/2019/05/relationships/documenttasks" Target="documenttasks/documenttasks1.xml"/><Relationship Id="rId20" Type="http://schemas.openxmlformats.org/officeDocument/2006/relationships/header" Target="header5.xml"/><Relationship Id="rId41" Type="http://schemas.openxmlformats.org/officeDocument/2006/relationships/hyperlink" Target="https://www.energy.gov/eere/bioenergy/articles/2023-multi-year-program-plan" TargetMode="External"/><Relationship Id="rId54" Type="http://schemas.openxmlformats.org/officeDocument/2006/relationships/hyperlink" Target="https://www.energy.gov/eere/funding/how-do-i-apply-eere-funding" TargetMode="External"/><Relationship Id="rId62" Type="http://schemas.openxmlformats.org/officeDocument/2006/relationships/header" Target="header20.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2.xml"/><Relationship Id="rId23" Type="http://schemas.openxmlformats.org/officeDocument/2006/relationships/hyperlink" Target="#Step3"/><Relationship Id="rId28" Type="http://schemas.openxmlformats.org/officeDocument/2006/relationships/header" Target="header6.xml"/><Relationship Id="rId36" Type="http://schemas.openxmlformats.org/officeDocument/2006/relationships/hyperlink" Target="https://sanctionslist.ofac.treas.gov/Home/SdnList" TargetMode="External"/><Relationship Id="rId49" Type="http://schemas.openxmlformats.org/officeDocument/2006/relationships/hyperlink" Target="https://www.energy.gov/eere/funding/eere-funding-application-and-management-forms" TargetMode="External"/><Relationship Id="rId57" Type="http://schemas.openxmlformats.org/officeDocument/2006/relationships/hyperlink" Target="https://www.fsd.gov/gsafsd_sp" TargetMode="External"/><Relationship Id="rId10" Type="http://schemas.openxmlformats.org/officeDocument/2006/relationships/endnotes" Target="endnotes.xml"/><Relationship Id="rId31" Type="http://schemas.openxmlformats.org/officeDocument/2006/relationships/hyperlink" Target="https://www.energy.gov/eere/clean-fuels-products-shottm-alternative-sources-carbon-based-products" TargetMode="External"/><Relationship Id="rId44" Type="http://schemas.openxmlformats.org/officeDocument/2006/relationships/hyperlink" Target="https://www.energy.gov/management/build-america-buy-america" TargetMode="External"/><Relationship Id="rId52" Type="http://schemas.openxmlformats.org/officeDocument/2006/relationships/header" Target="header15.xml"/><Relationship Id="rId60" Type="http://schemas.openxmlformats.org/officeDocument/2006/relationships/header" Target="header19.xml"/><Relationship Id="rId65"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header" Target="header3.xml"/><Relationship Id="rId39" Type="http://schemas.openxmlformats.org/officeDocument/2006/relationships/hyperlink" Target="https://www.energy.gov/eere/industrial-heat-sho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uscode.house.gov/view.xhtml?req=(title:43%20section:1601%20edition:prelim)" TargetMode="External"/><Relationship Id="rId7" Type="http://schemas.openxmlformats.org/officeDocument/2006/relationships/hyperlink" Target="https://www.epa.gov/renewable-fuel-standard-program/approved-pathways-renewable-fuel" TargetMode="External"/><Relationship Id="rId2" Type="http://schemas.openxmlformats.org/officeDocument/2006/relationships/hyperlink" Target="https://uscode.house.gov/statutes/pl/92/203.pdf" TargetMode="External"/><Relationship Id="rId1" Type="http://schemas.openxmlformats.org/officeDocument/2006/relationships/hyperlink" Target="https://uscode.house.gov/view.xhtml?req=(title:25%20section:5304%20edition:prelim)" TargetMode="External"/><Relationship Id="rId6" Type="http://schemas.openxmlformats.org/officeDocument/2006/relationships/hyperlink" Target="https://www.energy.gov/gc/downloads/doe-cooperative-research-and-development-agreements" TargetMode="External"/><Relationship Id="rId5" Type="http://schemas.openxmlformats.org/officeDocument/2006/relationships/hyperlink" Target="http://www.nsf.gov/statistics/ffrdclist/" TargetMode="External"/><Relationship Id="rId4" Type="http://schemas.openxmlformats.org/officeDocument/2006/relationships/hyperlink" Target="https://www.whitehouse.gov/wp-content/uploads/2023/01/M-23-09_Signed_CEQ_CPO.pdf" TargetMode="External"/></Relationships>
</file>

<file path=word/_rels/header10.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12.xml.rels><?xml version="1.0" encoding="UTF-8" standalone="yes"?>
<Relationships xmlns="http://schemas.openxmlformats.org/package/2006/relationships"><Relationship Id="rId1" Type="http://schemas.openxmlformats.org/officeDocument/2006/relationships/image" Target="media/image3.png"/></Relationships>
</file>

<file path=word/_rels/header13.xml.rels><?xml version="1.0" encoding="UTF-8" standalone="yes"?>
<Relationships xmlns="http://schemas.openxmlformats.org/package/2006/relationships"><Relationship Id="rId2" Type="http://schemas.openxmlformats.org/officeDocument/2006/relationships/image" Target="media/image30.png"/><Relationship Id="rId1" Type="http://schemas.openxmlformats.org/officeDocument/2006/relationships/image" Target="media/image3.png"/></Relationships>
</file>

<file path=word/_rels/header14.xml.rels><?xml version="1.0" encoding="UTF-8" standalone="yes"?>
<Relationships xmlns="http://schemas.openxmlformats.org/package/2006/relationships"><Relationship Id="rId1" Type="http://schemas.openxmlformats.org/officeDocument/2006/relationships/image" Target="media/image3.png"/></Relationships>
</file>

<file path=word/_rels/header15.xml.rels><?xml version="1.0" encoding="UTF-8" standalone="yes"?>
<Relationships xmlns="http://schemas.openxmlformats.org/package/2006/relationships"><Relationship Id="rId1" Type="http://schemas.openxmlformats.org/officeDocument/2006/relationships/image" Target="media/image3.png"/></Relationships>
</file>

<file path=word/_rels/header16.xml.rels><?xml version="1.0" encoding="UTF-8" standalone="yes"?>
<Relationships xmlns="http://schemas.openxmlformats.org/package/2006/relationships"><Relationship Id="rId1" Type="http://schemas.openxmlformats.org/officeDocument/2006/relationships/image" Target="media/image3.png"/></Relationships>
</file>

<file path=word/_rels/header18.xml.rels><?xml version="1.0" encoding="UTF-8" standalone="yes"?>
<Relationships xmlns="http://schemas.openxmlformats.org/package/2006/relationships"><Relationship Id="rId1" Type="http://schemas.openxmlformats.org/officeDocument/2006/relationships/image" Target="media/image3.png"/></Relationships>
</file>

<file path=word/_rels/header19.xml.rels><?xml version="1.0" encoding="UTF-8" standalone="yes"?>
<Relationships xmlns="http://schemas.openxmlformats.org/package/2006/relationships"><Relationship Id="rId2" Type="http://schemas.openxmlformats.org/officeDocument/2006/relationships/image" Target="media/image30.png"/><Relationship Id="rId1" Type="http://schemas.openxmlformats.org/officeDocument/2006/relationships/image" Target="media/image3.png"/></Relationships>
</file>

<file path=word/_rels/header20.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2" Type="http://schemas.openxmlformats.org/officeDocument/2006/relationships/image" Target="media/image30.png"/><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2" Type="http://schemas.openxmlformats.org/officeDocument/2006/relationships/image" Target="media/image30.png"/><Relationship Id="rId1" Type="http://schemas.openxmlformats.org/officeDocument/2006/relationships/image" Target="media/image3.png"/></Relationships>
</file>

<file path=word/documenttasks/documenttasks1.xml><?xml version="1.0" encoding="utf-8"?>
<t:Tasks xmlns:t="http://schemas.microsoft.com/office/tasks/2019/documenttasks" xmlns:oel="http://schemas.microsoft.com/office/2019/extlst">
  <t:Task id="{FD112934-CFAD-4AAD-A881-5D62CA1F71FC}">
    <t:Anchor>
      <t:Comment id="1205901995"/>
    </t:Anchor>
    <t:History>
      <t:Event id="{2E0B2D4A-4AB7-4EA9-B631-A4FD7D180659}" time="2024-10-07T22:20:30.266Z">
        <t:Attribution userId="S::betony.jones@hq.doe.gov::65071da5-e67a-4d77-8495-8bed7914d2ca" userProvider="AD" userName="Jones, Betony"/>
        <t:Anchor>
          <t:Comment id="1205901995"/>
        </t:Anchor>
        <t:Create/>
      </t:Event>
      <t:Event id="{688B2431-E416-4074-9BB5-649BBBD80749}" time="2024-10-07T22:20:30.266Z">
        <t:Attribution userId="S::betony.jones@hq.doe.gov::65071da5-e67a-4d77-8495-8bed7914d2ca" userProvider="AD" userName="Jones, Betony"/>
        <t:Anchor>
          <t:Comment id="1205901995"/>
        </t:Anchor>
        <t:Assign userId="S::zoe.lipman@hq.doe.gov::09739f15-e2da-46fe-bee4-fd17fa4b0b1e" userProvider="AD" userName="Lipman, Zoe"/>
      </t:Event>
      <t:Event id="{DC1BAF3B-A886-4A28-BECF-CCC24454460C}" time="2024-10-07T22:20:30.266Z">
        <t:Attribution userId="S::betony.jones@hq.doe.gov::65071da5-e67a-4d77-8495-8bed7914d2ca" userProvider="AD" userName="Jones, Betony"/>
        <t:Anchor>
          <t:Comment id="1205901995"/>
        </t:Anchor>
        <t:SetTitle title="@Lipman, Zoe can you please add a reference to the new EO?"/>
      </t:Event>
    </t:History>
  </t:Task>
</t:Task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34551F59CEB482A90A0AAF051A05219"/>
        <w:category>
          <w:name w:val="General"/>
          <w:gallery w:val="placeholder"/>
        </w:category>
        <w:types>
          <w:type w:val="bbPlcHdr"/>
        </w:types>
        <w:behaviors>
          <w:behavior w:val="content"/>
        </w:behaviors>
        <w:guid w:val="{AF1D670E-BEFC-47C4-BA58-24967587EE3E}"/>
      </w:docPartPr>
      <w:docPartBody>
        <w:p w:rsidR="00E01893" w:rsidRDefault="009214B3">
          <w:pPr>
            <w:pStyle w:val="634551F59CEB482A90A0AAF051A05219"/>
          </w:pPr>
          <w:r w:rsidRPr="004F3798">
            <w:rPr>
              <w:rFonts w:ascii="Arial" w:hAnsi="Arial"/>
              <w:b/>
              <w:color w:val="FFFFFF" w:themeColor="background1"/>
              <w:sz w:val="32"/>
              <w:szCs w:val="32"/>
            </w:rPr>
            <w:t>[Insert Funding Opportunity Number]</w:t>
          </w:r>
        </w:p>
      </w:docPartBody>
    </w:docPart>
    <w:docPart>
      <w:docPartPr>
        <w:name w:val="629AAC68265E4944ACE55EEBDA6EFD25"/>
        <w:category>
          <w:name w:val="General"/>
          <w:gallery w:val="placeholder"/>
        </w:category>
        <w:types>
          <w:type w:val="bbPlcHdr"/>
        </w:types>
        <w:behaviors>
          <w:behavior w:val="content"/>
        </w:behaviors>
        <w:guid w:val="{695388CA-7AC2-4AAE-9481-82479DFFEE93}"/>
      </w:docPartPr>
      <w:docPartBody>
        <w:p w:rsidR="00E01893" w:rsidRDefault="009214B3">
          <w:pPr>
            <w:pStyle w:val="629AAC68265E4944ACE55EEBDA6EFD25"/>
          </w:pPr>
          <w:r w:rsidRPr="004F3798">
            <w:rPr>
              <w:rFonts w:ascii="Arial" w:hAnsi="Arial"/>
              <w:b/>
              <w:color w:val="FFFFFF" w:themeColor="background1"/>
              <w:sz w:val="32"/>
              <w:szCs w:val="32"/>
            </w:rPr>
            <w:t xml:space="preserve">[Insert </w:t>
          </w:r>
          <w:r w:rsidRPr="004F3798">
            <w:rPr>
              <w:rStyle w:val="PlaceholderText"/>
              <w:rFonts w:ascii="Arial" w:hAnsi="Arial"/>
              <w:b/>
              <w:color w:val="FFFFFF" w:themeColor="background1"/>
              <w:sz w:val="32"/>
              <w:szCs w:val="32"/>
            </w:rPr>
            <w:t>DOE Program Office]</w:t>
          </w:r>
        </w:p>
      </w:docPartBody>
    </w:docPart>
    <w:docPart>
      <w:docPartPr>
        <w:name w:val="AF7A0BF3CA124190837927C1CDFBAA82"/>
        <w:category>
          <w:name w:val="General"/>
          <w:gallery w:val="placeholder"/>
        </w:category>
        <w:types>
          <w:type w:val="bbPlcHdr"/>
        </w:types>
        <w:behaviors>
          <w:behavior w:val="content"/>
        </w:behaviors>
        <w:guid w:val="{62CAB687-65A5-4984-98E3-B80D6816C24E}"/>
      </w:docPartPr>
      <w:docPartBody>
        <w:p w:rsidR="00E01893" w:rsidRDefault="003D0FA2" w:rsidP="003D0FA2">
          <w:pPr>
            <w:pStyle w:val="AF7A0BF3CA124190837927C1CDFBAA821"/>
          </w:pPr>
          <w:r>
            <w:rPr>
              <w:rFonts w:eastAsia="Times New Roman" w:cstheme="minorHAnsi"/>
              <w:b/>
              <w:bCs/>
              <w:color w:val="FFFFFF" w:themeColor="background1"/>
              <w:sz w:val="36"/>
              <w:szCs w:val="36"/>
            </w:rPr>
            <w:t>[</w:t>
          </w:r>
          <w:r w:rsidRPr="00793EA6">
            <w:rPr>
              <w:rFonts w:eastAsia="Times New Roman" w:cstheme="minorHAnsi"/>
              <w:b/>
              <w:bCs/>
              <w:color w:val="FFFFFF" w:themeColor="background1"/>
              <w:sz w:val="36"/>
              <w:szCs w:val="36"/>
            </w:rPr>
            <w:t>Insert Funding Opportunity Title</w:t>
          </w:r>
          <w:r>
            <w:rPr>
              <w:rFonts w:eastAsia="Times New Roman" w:cstheme="minorHAnsi"/>
              <w:b/>
              <w:bCs/>
              <w:color w:val="FFFFFF" w:themeColor="background1"/>
              <w:sz w:val="36"/>
              <w:szCs w:val="36"/>
            </w:rPr>
            <w:t>]</w:t>
          </w:r>
        </w:p>
      </w:docPartBody>
    </w:docPart>
    <w:docPart>
      <w:docPartPr>
        <w:name w:val="18F2A379D29741AABD9957494935194A"/>
        <w:category>
          <w:name w:val="General"/>
          <w:gallery w:val="placeholder"/>
        </w:category>
        <w:types>
          <w:type w:val="bbPlcHdr"/>
        </w:types>
        <w:behaviors>
          <w:behavior w:val="content"/>
        </w:behaviors>
        <w:guid w:val="{540C2C47-AE49-4C95-B6CB-871790CF4725}"/>
      </w:docPartPr>
      <w:docPartBody>
        <w:p w:rsidR="00E01893" w:rsidRDefault="009214B3">
          <w:pPr>
            <w:pStyle w:val="18F2A379D29741AABD9957494935194A"/>
          </w:pPr>
          <w:r w:rsidRPr="002C7B82">
            <w:rPr>
              <w:color w:val="0000FF"/>
            </w:rPr>
            <w:t>[Enter DOE Program Office(s) and, if applicable, Technology Office(s)]</w:t>
          </w:r>
        </w:p>
      </w:docPartBody>
    </w:docPart>
    <w:docPart>
      <w:docPartPr>
        <w:name w:val="09C9DC8384AC4134A884E643D4B24A22"/>
        <w:category>
          <w:name w:val="General"/>
          <w:gallery w:val="placeholder"/>
        </w:category>
        <w:types>
          <w:type w:val="bbPlcHdr"/>
        </w:types>
        <w:behaviors>
          <w:behavior w:val="content"/>
        </w:behaviors>
        <w:guid w:val="{68C49015-A983-4668-8047-00D777CC789F}"/>
      </w:docPartPr>
      <w:docPartBody>
        <w:p w:rsidR="00E01893" w:rsidRDefault="009214B3">
          <w:pPr>
            <w:pStyle w:val="09C9DC8384AC4134A884E643D4B24A22"/>
          </w:pPr>
          <w:r w:rsidRPr="002C7B82">
            <w:rPr>
              <w:color w:val="0000FF"/>
            </w:rPr>
            <w:t>[Enter Funding Opportunity Title]</w:t>
          </w:r>
        </w:p>
      </w:docPartBody>
    </w:docPart>
    <w:docPart>
      <w:docPartPr>
        <w:name w:val="588B6D459A994129AA8BCE7081566433"/>
        <w:category>
          <w:name w:val="General"/>
          <w:gallery w:val="placeholder"/>
        </w:category>
        <w:types>
          <w:type w:val="bbPlcHdr"/>
        </w:types>
        <w:behaviors>
          <w:behavior w:val="content"/>
        </w:behaviors>
        <w:guid w:val="{46C8B6D1-F123-45DF-B56D-42A04D4B62B9}"/>
      </w:docPartPr>
      <w:docPartBody>
        <w:p w:rsidR="00E01893" w:rsidRDefault="009214B3">
          <w:pPr>
            <w:pStyle w:val="588B6D459A994129AA8BCE7081566433"/>
          </w:pPr>
          <w:r w:rsidRPr="002C7B82">
            <w:rPr>
              <w:color w:val="0000FF"/>
            </w:rPr>
            <w:t>[Enter whether Funding Opportunity is the initial or a modification]</w:t>
          </w:r>
        </w:p>
      </w:docPartBody>
    </w:docPart>
    <w:docPart>
      <w:docPartPr>
        <w:name w:val="65DF06796ACB43F28F1EA7FF51CFB5EC"/>
        <w:category>
          <w:name w:val="General"/>
          <w:gallery w:val="placeholder"/>
        </w:category>
        <w:types>
          <w:type w:val="bbPlcHdr"/>
        </w:types>
        <w:behaviors>
          <w:behavior w:val="content"/>
        </w:behaviors>
        <w:guid w:val="{8D031578-ED37-4506-A93E-36D52993B371}"/>
      </w:docPartPr>
      <w:docPartBody>
        <w:p w:rsidR="00E01893" w:rsidRDefault="009214B3">
          <w:pPr>
            <w:pStyle w:val="65DF06796ACB43F28F1EA7FF51CFB5EC"/>
          </w:pPr>
          <w:r w:rsidRPr="002C7B82">
            <w:rPr>
              <w:color w:val="0000FF"/>
            </w:rPr>
            <w:t>[Enter Assigned STRIPES Number]</w:t>
          </w:r>
        </w:p>
      </w:docPartBody>
    </w:docPart>
    <w:docPart>
      <w:docPartPr>
        <w:name w:val="1C0C055081BF46078DADBF0C71FE277A"/>
        <w:category>
          <w:name w:val="General"/>
          <w:gallery w:val="placeholder"/>
        </w:category>
        <w:types>
          <w:type w:val="bbPlcHdr"/>
        </w:types>
        <w:behaviors>
          <w:behavior w:val="content"/>
        </w:behaviors>
        <w:guid w:val="{41F77512-60D5-4401-90D8-107E1062E4E1}"/>
      </w:docPartPr>
      <w:docPartBody>
        <w:p w:rsidR="00E01893" w:rsidRDefault="009214B3">
          <w:pPr>
            <w:pStyle w:val="1C0C055081BF46078DADBF0C71FE277A"/>
          </w:pPr>
          <w:r w:rsidRPr="00443B4E">
            <w:rPr>
              <w:b/>
              <w:bCs/>
              <w:color w:val="FFFFFF" w:themeColor="background1"/>
            </w:rPr>
            <w:t>[Month Day, Year]</w:t>
          </w:r>
        </w:p>
      </w:docPartBody>
    </w:docPart>
    <w:docPart>
      <w:docPartPr>
        <w:name w:val="3BD1557DE26541F4965E3892E1DB69A7"/>
        <w:category>
          <w:name w:val="General"/>
          <w:gallery w:val="placeholder"/>
        </w:category>
        <w:types>
          <w:type w:val="bbPlcHdr"/>
        </w:types>
        <w:behaviors>
          <w:behavior w:val="content"/>
        </w:behaviors>
        <w:guid w:val="{520FDB19-5C0A-4979-801A-45402011D5FB}"/>
      </w:docPartPr>
      <w:docPartBody>
        <w:p w:rsidR="00E01893" w:rsidRDefault="009214B3">
          <w:pPr>
            <w:pStyle w:val="3BD1557DE26541F4965E3892E1DB69A7"/>
          </w:pPr>
          <w:r w:rsidRPr="00443B4E">
            <w:rPr>
              <w:b/>
              <w:bCs/>
              <w:color w:val="FFFFFF" w:themeColor="background1"/>
            </w:rPr>
            <w:t>[Month Day, Year]</w:t>
          </w:r>
        </w:p>
      </w:docPartBody>
    </w:docPart>
    <w:docPart>
      <w:docPartPr>
        <w:name w:val="492D2A308FD54142A935B8A009D8B9AB"/>
        <w:category>
          <w:name w:val="General"/>
          <w:gallery w:val="placeholder"/>
        </w:category>
        <w:types>
          <w:type w:val="bbPlcHdr"/>
        </w:types>
        <w:behaviors>
          <w:behavior w:val="content"/>
        </w:behaviors>
        <w:guid w:val="{983F0AC4-979C-4049-A09B-0A73B4734E72}"/>
      </w:docPartPr>
      <w:docPartBody>
        <w:p w:rsidR="00E01893" w:rsidRDefault="009214B3">
          <w:pPr>
            <w:pStyle w:val="492D2A308FD54142A935B8A009D8B9AB"/>
          </w:pPr>
          <w:r w:rsidRPr="002F4010">
            <w:rPr>
              <w:i/>
              <w:color w:val="0000FF"/>
            </w:rPr>
            <w:t>[Insert Office Name]</w:t>
          </w:r>
        </w:p>
      </w:docPartBody>
    </w:docPart>
    <w:docPart>
      <w:docPartPr>
        <w:name w:val="E18A41AEA128480F9D21864F2B7005B5"/>
        <w:category>
          <w:name w:val="General"/>
          <w:gallery w:val="placeholder"/>
        </w:category>
        <w:types>
          <w:type w:val="bbPlcHdr"/>
        </w:types>
        <w:behaviors>
          <w:behavior w:val="content"/>
        </w:behaviors>
        <w:guid w:val="{6418814E-8B85-4B2F-9782-1EA0CA240002}"/>
      </w:docPartPr>
      <w:docPartBody>
        <w:p w:rsidR="00E01893" w:rsidRDefault="009214B3">
          <w:pPr>
            <w:pStyle w:val="E18A41AEA128480F9D21864F2B7005B5"/>
          </w:pPr>
          <w:r w:rsidRPr="002F4010">
            <w:rPr>
              <w:i/>
              <w:color w:val="0000FF"/>
            </w:rPr>
            <w:t>[insert NOFO email address]</w:t>
          </w:r>
        </w:p>
      </w:docPartBody>
    </w:docPart>
    <w:docPart>
      <w:docPartPr>
        <w:name w:val="A2FC4BD1F7104029853C6E027F253DA4"/>
        <w:category>
          <w:name w:val="General"/>
          <w:gallery w:val="placeholder"/>
        </w:category>
        <w:types>
          <w:type w:val="bbPlcHdr"/>
        </w:types>
        <w:behaviors>
          <w:behavior w:val="content"/>
        </w:behaviors>
        <w:guid w:val="{9C65A95A-7298-43FC-8BBD-43AC213B1E8C}"/>
      </w:docPartPr>
      <w:docPartBody>
        <w:p w:rsidR="00E01893" w:rsidRDefault="009214B3">
          <w:pPr>
            <w:pStyle w:val="A2FC4BD1F7104029853C6E027F253DA4"/>
          </w:pPr>
          <w:r w:rsidRPr="00781D1E">
            <w:rPr>
              <w:i/>
              <w:color w:val="0000FF"/>
            </w:rPr>
            <w:t>[If applicable, enter multiple]</w:t>
          </w:r>
        </w:p>
      </w:docPartBody>
    </w:docPart>
    <w:docPart>
      <w:docPartPr>
        <w:name w:val="809CB0050C174988BAEA5B90C7FE5D94"/>
        <w:category>
          <w:name w:val="General"/>
          <w:gallery w:val="placeholder"/>
        </w:category>
        <w:types>
          <w:type w:val="bbPlcHdr"/>
        </w:types>
        <w:behaviors>
          <w:behavior w:val="content"/>
        </w:behaviors>
        <w:guid w:val="{5A8351C0-34BB-47D5-901F-3865B3C610B4}"/>
      </w:docPartPr>
      <w:docPartBody>
        <w:p w:rsidR="00E01893" w:rsidRDefault="009214B3">
          <w:pPr>
            <w:pStyle w:val="809CB0050C174988BAEA5B90C7FE5D94"/>
          </w:pPr>
          <w:r w:rsidRPr="008D54DE">
            <w:rPr>
              <w:color w:val="0000FF"/>
            </w:rPr>
            <w:t>[Enter number of pages]</w:t>
          </w:r>
        </w:p>
      </w:docPartBody>
    </w:docPart>
    <w:docPart>
      <w:docPartPr>
        <w:name w:val="B34709D96C7D4760A4BA8B1F21E14D67"/>
        <w:category>
          <w:name w:val="General"/>
          <w:gallery w:val="placeholder"/>
        </w:category>
        <w:types>
          <w:type w:val="bbPlcHdr"/>
        </w:types>
        <w:behaviors>
          <w:behavior w:val="content"/>
        </w:behaviors>
        <w:guid w:val="{01FD60B4-FB78-41EB-94BB-FDBB1066D8D2}"/>
      </w:docPartPr>
      <w:docPartBody>
        <w:p w:rsidR="00E01893" w:rsidRDefault="009214B3">
          <w:pPr>
            <w:pStyle w:val="B34709D96C7D4760A4BA8B1F21E14D67"/>
          </w:pPr>
          <w:r w:rsidRPr="003C6794">
            <w:rPr>
              <w:i/>
              <w:color w:val="0000FF"/>
              <w:w w:val="105"/>
            </w:rPr>
            <w:t>[Insert link to eXCHANGE helpdesk for your Program]</w:t>
          </w:r>
        </w:p>
      </w:docPartBody>
    </w:docPart>
    <w:docPart>
      <w:docPartPr>
        <w:name w:val="018F7442D73F48E5895B01F25E44BFBC"/>
        <w:category>
          <w:name w:val="General"/>
          <w:gallery w:val="placeholder"/>
        </w:category>
        <w:types>
          <w:type w:val="bbPlcHdr"/>
        </w:types>
        <w:behaviors>
          <w:behavior w:val="content"/>
        </w:behaviors>
        <w:guid w:val="{DEE5075B-FC85-4779-A274-4C18803F110C}"/>
      </w:docPartPr>
      <w:docPartBody>
        <w:p w:rsidR="00C16618" w:rsidRDefault="009214B3">
          <w:pPr>
            <w:pStyle w:val="018F7442D73F48E5895B01F25E44BFBC"/>
          </w:pPr>
          <w:r w:rsidRPr="006F22DD">
            <w:rPr>
              <w:rFonts w:ascii="Calibri" w:hAnsi="Calibri" w:cs="Calibri"/>
              <w:b/>
              <w:i/>
              <w:color w:val="0000FF"/>
            </w:rPr>
            <w:t>[Enter Title]</w:t>
          </w:r>
        </w:p>
      </w:docPartBody>
    </w:docPart>
    <w:docPart>
      <w:docPartPr>
        <w:name w:val="1C6CEACB91144CE49AB00E45BDC542D5"/>
        <w:category>
          <w:name w:val="General"/>
          <w:gallery w:val="placeholder"/>
        </w:category>
        <w:types>
          <w:type w:val="bbPlcHdr"/>
        </w:types>
        <w:behaviors>
          <w:behavior w:val="content"/>
        </w:behaviors>
        <w:guid w:val="{0127E1BA-1403-4665-BDB3-4F4BEF3DA2E5}"/>
      </w:docPartPr>
      <w:docPartBody>
        <w:p w:rsidR="00C16618" w:rsidRDefault="009214B3">
          <w:pPr>
            <w:pStyle w:val="1C6CEACB91144CE49AB00E45BDC542D5"/>
          </w:pPr>
          <w:r w:rsidRPr="002F4010">
            <w:rPr>
              <w:rFonts w:ascii="Calibri" w:hAnsi="Calibri" w:cs="Calibri"/>
              <w:i/>
              <w:color w:val="0000FF"/>
            </w:rPr>
            <w:t>[$X,XXX,XXX in FY 20XX]</w:t>
          </w:r>
        </w:p>
      </w:docPartBody>
    </w:docPart>
    <w:docPart>
      <w:docPartPr>
        <w:name w:val="ABCA7BA92B2145B0956AE1CD93C56E6A"/>
        <w:category>
          <w:name w:val="General"/>
          <w:gallery w:val="placeholder"/>
        </w:category>
        <w:types>
          <w:type w:val="bbPlcHdr"/>
        </w:types>
        <w:behaviors>
          <w:behavior w:val="content"/>
        </w:behaviors>
        <w:guid w:val="{709E5D3C-A952-4386-AE7A-D16DA232543D}"/>
      </w:docPartPr>
      <w:docPartBody>
        <w:p w:rsidR="00C16618" w:rsidRDefault="009214B3">
          <w:pPr>
            <w:pStyle w:val="ABCA7BA92B2145B0956AE1CD93C56E6A"/>
          </w:pPr>
          <w:r w:rsidRPr="002F4010">
            <w:rPr>
              <w:rFonts w:ascii="Calibri" w:hAnsi="Calibri" w:cs="Calibri"/>
              <w:i/>
              <w:color w:val="0000FF"/>
            </w:rPr>
            <w:t>[XX-YY]</w:t>
          </w:r>
        </w:p>
      </w:docPartBody>
    </w:docPart>
    <w:docPart>
      <w:docPartPr>
        <w:name w:val="626EA7907AEF4802B426084998208139"/>
        <w:category>
          <w:name w:val="General"/>
          <w:gallery w:val="placeholder"/>
        </w:category>
        <w:types>
          <w:type w:val="bbPlcHdr"/>
        </w:types>
        <w:behaviors>
          <w:behavior w:val="content"/>
        </w:behaviors>
        <w:guid w:val="{321B66FE-8311-43C0-A9B0-5D5F118B16A7}"/>
      </w:docPartPr>
      <w:docPartBody>
        <w:p w:rsidR="00C16618" w:rsidRDefault="009214B3">
          <w:pPr>
            <w:pStyle w:val="626EA7907AEF4802B426084998208139"/>
          </w:pPr>
          <w:r w:rsidRPr="002F4010">
            <w:rPr>
              <w:rFonts w:ascii="Calibri" w:hAnsi="Calibri" w:cs="Calibri"/>
              <w:i/>
              <w:color w:val="0000FF"/>
            </w:rPr>
            <w:t>[$X,XXX,XXX-$Y,YYY,YYY]</w:t>
          </w:r>
        </w:p>
      </w:docPartBody>
    </w:docPart>
    <w:docPart>
      <w:docPartPr>
        <w:name w:val="10C3755D269041198710212B9ECCF750"/>
        <w:category>
          <w:name w:val="General"/>
          <w:gallery w:val="placeholder"/>
        </w:category>
        <w:types>
          <w:type w:val="bbPlcHdr"/>
        </w:types>
        <w:behaviors>
          <w:behavior w:val="content"/>
        </w:behaviors>
        <w:guid w:val="{295ADCC0-4C1C-490E-BEE7-E03A74676BB2}"/>
      </w:docPartPr>
      <w:docPartBody>
        <w:p w:rsidR="00C16618" w:rsidRDefault="009214B3">
          <w:pPr>
            <w:pStyle w:val="10C3755D269041198710212B9ECCF750"/>
          </w:pPr>
          <w:r w:rsidRPr="002F4010">
            <w:rPr>
              <w:rFonts w:ascii="Calibri" w:hAnsi="Calibri" w:cs="Calibri"/>
              <w:i/>
              <w:color w:val="0000FF"/>
            </w:rPr>
            <w:t>[XX% of the total project costs]</w:t>
          </w:r>
        </w:p>
      </w:docPartBody>
    </w:docPart>
    <w:docPart>
      <w:docPartPr>
        <w:name w:val="305AE12AC50045538BA11757167B3AB9"/>
        <w:category>
          <w:name w:val="General"/>
          <w:gallery w:val="placeholder"/>
        </w:category>
        <w:types>
          <w:type w:val="bbPlcHdr"/>
        </w:types>
        <w:behaviors>
          <w:behavior w:val="content"/>
        </w:behaviors>
        <w:guid w:val="{9EBC2A72-EAA8-471D-8D68-FF96CC494068}"/>
      </w:docPartPr>
      <w:docPartBody>
        <w:p w:rsidR="00C16618" w:rsidRDefault="009214B3">
          <w:pPr>
            <w:pStyle w:val="305AE12AC50045538BA11757167B3AB9"/>
          </w:pPr>
          <w:r w:rsidRPr="002F4010">
            <w:rPr>
              <w:rFonts w:ascii="Calibri" w:hAnsi="Calibri" w:cs="Calibri"/>
              <w:i/>
              <w:color w:val="0000FF"/>
            </w:rPr>
            <w:t>[XX months]</w:t>
          </w:r>
        </w:p>
      </w:docPartBody>
    </w:docPart>
    <w:docPart>
      <w:docPartPr>
        <w:name w:val="08C074A150A5453DA5FC632195E6F08C"/>
        <w:category>
          <w:name w:val="General"/>
          <w:gallery w:val="placeholder"/>
        </w:category>
        <w:types>
          <w:type w:val="bbPlcHdr"/>
        </w:types>
        <w:behaviors>
          <w:behavior w:val="content"/>
        </w:behaviors>
        <w:guid w:val="{90AD1371-9474-4C7D-970E-8F64386990F0}"/>
      </w:docPartPr>
      <w:docPartBody>
        <w:p w:rsidR="00C16618" w:rsidRDefault="009214B3">
          <w:pPr>
            <w:pStyle w:val="08C074A150A5453DA5FC632195E6F08C"/>
          </w:pPr>
          <w:r w:rsidRPr="002F4010">
            <w:rPr>
              <w:i/>
              <w:color w:val="0000FF"/>
            </w:rPr>
            <w:t>[X – Y months]</w:t>
          </w:r>
        </w:p>
      </w:docPartBody>
    </w:docPart>
    <w:docPart>
      <w:docPartPr>
        <w:name w:val="D76478F176344B1DBA9F7083A7003E65"/>
        <w:category>
          <w:name w:val="General"/>
          <w:gallery w:val="placeholder"/>
        </w:category>
        <w:types>
          <w:type w:val="bbPlcHdr"/>
        </w:types>
        <w:behaviors>
          <w:behavior w:val="content"/>
        </w:behaviors>
        <w:guid w:val="{91706801-E55D-4EA8-892B-07FC3E77C8CF}"/>
      </w:docPartPr>
      <w:docPartBody>
        <w:p w:rsidR="00C16618" w:rsidRDefault="009214B3">
          <w:pPr>
            <w:pStyle w:val="D76478F176344B1DBA9F7083A7003E65"/>
          </w:pPr>
          <w:r w:rsidRPr="006F22DD">
            <w:rPr>
              <w:rFonts w:ascii="Calibri" w:hAnsi="Calibri" w:cs="Calibri"/>
              <w:b/>
              <w:i/>
              <w:color w:val="0000FF"/>
            </w:rPr>
            <w:t>[Enter Title]</w:t>
          </w:r>
        </w:p>
      </w:docPartBody>
    </w:docPart>
    <w:docPart>
      <w:docPartPr>
        <w:name w:val="ABE833B0EE2448138A678E4A432B27B5"/>
        <w:category>
          <w:name w:val="General"/>
          <w:gallery w:val="placeholder"/>
        </w:category>
        <w:types>
          <w:type w:val="bbPlcHdr"/>
        </w:types>
        <w:behaviors>
          <w:behavior w:val="content"/>
        </w:behaviors>
        <w:guid w:val="{2D935FDA-CDEA-4B8E-9732-AF169C503178}"/>
      </w:docPartPr>
      <w:docPartBody>
        <w:p w:rsidR="00C16618" w:rsidRDefault="009214B3">
          <w:pPr>
            <w:pStyle w:val="ABE833B0EE2448138A678E4A432B27B5"/>
          </w:pPr>
          <w:r w:rsidRPr="002F4010">
            <w:rPr>
              <w:rFonts w:ascii="Calibri" w:hAnsi="Calibri" w:cs="Calibri"/>
              <w:i/>
              <w:color w:val="0000FF"/>
            </w:rPr>
            <w:t>[$X,XXX,XXX in FY 20XX]</w:t>
          </w:r>
        </w:p>
      </w:docPartBody>
    </w:docPart>
    <w:docPart>
      <w:docPartPr>
        <w:name w:val="88467DB1A9AE4FD4911096C02A81402D"/>
        <w:category>
          <w:name w:val="General"/>
          <w:gallery w:val="placeholder"/>
        </w:category>
        <w:types>
          <w:type w:val="bbPlcHdr"/>
        </w:types>
        <w:behaviors>
          <w:behavior w:val="content"/>
        </w:behaviors>
        <w:guid w:val="{972CCF53-3EE4-40C6-A4E6-9C64ED83E136}"/>
      </w:docPartPr>
      <w:docPartBody>
        <w:p w:rsidR="00C16618" w:rsidRDefault="009214B3">
          <w:pPr>
            <w:pStyle w:val="88467DB1A9AE4FD4911096C02A81402D"/>
          </w:pPr>
          <w:r w:rsidRPr="002F4010">
            <w:rPr>
              <w:rFonts w:ascii="Calibri" w:hAnsi="Calibri" w:cs="Calibri"/>
              <w:i/>
              <w:color w:val="0000FF"/>
            </w:rPr>
            <w:t>[XX-YY]</w:t>
          </w:r>
        </w:p>
      </w:docPartBody>
    </w:docPart>
    <w:docPart>
      <w:docPartPr>
        <w:name w:val="D58E3D529D234FA49A374669C70CB133"/>
        <w:category>
          <w:name w:val="General"/>
          <w:gallery w:val="placeholder"/>
        </w:category>
        <w:types>
          <w:type w:val="bbPlcHdr"/>
        </w:types>
        <w:behaviors>
          <w:behavior w:val="content"/>
        </w:behaviors>
        <w:guid w:val="{38A47EA6-AA1D-45FD-828C-878820EA562A}"/>
      </w:docPartPr>
      <w:docPartBody>
        <w:p w:rsidR="00C16618" w:rsidRDefault="009214B3">
          <w:pPr>
            <w:pStyle w:val="D58E3D529D234FA49A374669C70CB133"/>
          </w:pPr>
          <w:r w:rsidRPr="002F4010">
            <w:rPr>
              <w:rFonts w:ascii="Calibri" w:hAnsi="Calibri" w:cs="Calibri"/>
              <w:i/>
              <w:color w:val="0000FF"/>
            </w:rPr>
            <w:t>[$X,XXX,XXX-$Y,YYY,YYY]</w:t>
          </w:r>
        </w:p>
      </w:docPartBody>
    </w:docPart>
    <w:docPart>
      <w:docPartPr>
        <w:name w:val="435859CFE5774BE593171BEABAE88F45"/>
        <w:category>
          <w:name w:val="General"/>
          <w:gallery w:val="placeholder"/>
        </w:category>
        <w:types>
          <w:type w:val="bbPlcHdr"/>
        </w:types>
        <w:behaviors>
          <w:behavior w:val="content"/>
        </w:behaviors>
        <w:guid w:val="{ABB500B8-AC22-4ADA-9F2B-1373ADD22EFE}"/>
      </w:docPartPr>
      <w:docPartBody>
        <w:p w:rsidR="00C16618" w:rsidRDefault="009214B3">
          <w:pPr>
            <w:pStyle w:val="435859CFE5774BE593171BEABAE88F45"/>
          </w:pPr>
          <w:r w:rsidRPr="002F4010">
            <w:rPr>
              <w:rFonts w:ascii="Calibri" w:hAnsi="Calibri" w:cs="Calibri"/>
              <w:i/>
              <w:color w:val="0000FF"/>
            </w:rPr>
            <w:t>[XX% of the total project costs]</w:t>
          </w:r>
        </w:p>
      </w:docPartBody>
    </w:docPart>
    <w:docPart>
      <w:docPartPr>
        <w:name w:val="F2D8187F4DE94AA0908574259842202A"/>
        <w:category>
          <w:name w:val="General"/>
          <w:gallery w:val="placeholder"/>
        </w:category>
        <w:types>
          <w:type w:val="bbPlcHdr"/>
        </w:types>
        <w:behaviors>
          <w:behavior w:val="content"/>
        </w:behaviors>
        <w:guid w:val="{908B5661-50EF-4B24-8C2A-F58B676BB161}"/>
      </w:docPartPr>
      <w:docPartBody>
        <w:p w:rsidR="00C16618" w:rsidRDefault="009214B3">
          <w:pPr>
            <w:pStyle w:val="F2D8187F4DE94AA0908574259842202A"/>
          </w:pPr>
          <w:r w:rsidRPr="002F4010">
            <w:rPr>
              <w:rFonts w:ascii="Calibri" w:hAnsi="Calibri" w:cs="Calibri"/>
              <w:i/>
              <w:color w:val="0000FF"/>
            </w:rPr>
            <w:t>[XX months]</w:t>
          </w:r>
        </w:p>
      </w:docPartBody>
    </w:docPart>
    <w:docPart>
      <w:docPartPr>
        <w:name w:val="6C7E977019594E589B2746EA5CEB00B2"/>
        <w:category>
          <w:name w:val="General"/>
          <w:gallery w:val="placeholder"/>
        </w:category>
        <w:types>
          <w:type w:val="bbPlcHdr"/>
        </w:types>
        <w:behaviors>
          <w:behavior w:val="content"/>
        </w:behaviors>
        <w:guid w:val="{6C6A27E5-34EB-4627-B3C4-6094A1887119}"/>
      </w:docPartPr>
      <w:docPartBody>
        <w:p w:rsidR="00C16618" w:rsidRDefault="009214B3">
          <w:pPr>
            <w:pStyle w:val="6C7E977019594E589B2746EA5CEB00B2"/>
          </w:pPr>
          <w:r w:rsidRPr="002F4010">
            <w:rPr>
              <w:i/>
              <w:color w:val="0000FF"/>
            </w:rPr>
            <w:t>[X – Y months]</w:t>
          </w:r>
        </w:p>
      </w:docPartBody>
    </w:docPart>
    <w:docPart>
      <w:docPartPr>
        <w:name w:val="E4C275858CC741A78CB67539D5D0A2B1"/>
        <w:category>
          <w:name w:val="General"/>
          <w:gallery w:val="placeholder"/>
        </w:category>
        <w:types>
          <w:type w:val="bbPlcHdr"/>
        </w:types>
        <w:behaviors>
          <w:behavior w:val="content"/>
        </w:behaviors>
        <w:guid w:val="{2A77C6C6-58CC-493B-9624-2DDDEF687E18}"/>
      </w:docPartPr>
      <w:docPartBody>
        <w:p w:rsidR="00EC2DF3" w:rsidRDefault="009214B3">
          <w:pPr>
            <w:pStyle w:val="E4C275858CC741A78CB67539D5D0A2B1"/>
          </w:pPr>
          <w:r w:rsidRPr="002F4010">
            <w:rPr>
              <w:rFonts w:ascii="Calibri" w:hAnsi="Calibri" w:cs="Calibri"/>
              <w:i/>
              <w:color w:val="0000FF"/>
            </w:rPr>
            <w:t>[$X,XXX,XXX in FY 20XX]</w:t>
          </w:r>
        </w:p>
      </w:docPartBody>
    </w:docPart>
    <w:docPart>
      <w:docPartPr>
        <w:name w:val="AD9997B450514CFEB44F77E1959D08A6"/>
        <w:category>
          <w:name w:val="General"/>
          <w:gallery w:val="placeholder"/>
        </w:category>
        <w:types>
          <w:type w:val="bbPlcHdr"/>
        </w:types>
        <w:behaviors>
          <w:behavior w:val="content"/>
        </w:behaviors>
        <w:guid w:val="{7A5551FA-98FA-4DAB-A709-007C2E7562B7}"/>
      </w:docPartPr>
      <w:docPartBody>
        <w:p w:rsidR="00F90D5C" w:rsidRDefault="009214B3">
          <w:pPr>
            <w:pStyle w:val="AD9997B450514CFEB44F77E1959D08A61"/>
          </w:pPr>
          <w:r w:rsidRPr="000A2867">
            <w:rPr>
              <w:color w:val="0000FF"/>
            </w:rPr>
            <w:t>[Enter assigned assistance agreement number for program]</w:t>
          </w:r>
        </w:p>
      </w:docPartBody>
    </w:docPart>
    <w:docPart>
      <w:docPartPr>
        <w:name w:val="7B6B78822E6F4E2B81461C4467490439"/>
        <w:category>
          <w:name w:val="General"/>
          <w:gallery w:val="placeholder"/>
        </w:category>
        <w:types>
          <w:type w:val="bbPlcHdr"/>
        </w:types>
        <w:behaviors>
          <w:behavior w:val="content"/>
        </w:behaviors>
        <w:guid w:val="{41CD9BA8-5C5E-48E3-AE38-3DB739967C86}"/>
      </w:docPartPr>
      <w:docPartBody>
        <w:p w:rsidR="009214B3" w:rsidRPr="009A121F" w:rsidRDefault="009214B3">
          <w:pPr>
            <w:rPr>
              <w:color w:val="0000FF"/>
            </w:rPr>
          </w:pPr>
          <w:r w:rsidRPr="009A121F">
            <w:rPr>
              <w:color w:val="0000FF"/>
            </w:rPr>
            <w:t xml:space="preserve">[Enter bulleted list of Topic Area titles/descriptions, e.g., </w:t>
          </w:r>
        </w:p>
        <w:p w:rsidR="009214B3" w:rsidRPr="000818CB" w:rsidRDefault="009214B3">
          <w:pPr>
            <w:pStyle w:val="ListParagraph"/>
            <w:numPr>
              <w:ilvl w:val="0"/>
              <w:numId w:val="11"/>
            </w:numPr>
            <w:rPr>
              <w:rStyle w:val="PlaceholderText"/>
              <w:rFonts w:eastAsia="Times New Roman" w:cs="Calibri"/>
              <w:color w:val="0000FF"/>
            </w:rPr>
          </w:pPr>
          <w:r w:rsidRPr="000818CB">
            <w:rPr>
              <w:rStyle w:val="PlaceholderText"/>
              <w:i/>
              <w:color w:val="0000FF"/>
            </w:rPr>
            <w:t>Topic Area 1: Title/description</w:t>
          </w:r>
        </w:p>
        <w:p w:rsidR="009214B3" w:rsidRPr="005042AD" w:rsidRDefault="009214B3">
          <w:pPr>
            <w:pStyle w:val="ListParagraph"/>
            <w:numPr>
              <w:ilvl w:val="0"/>
              <w:numId w:val="11"/>
            </w:numPr>
            <w:rPr>
              <w:rStyle w:val="PlaceholderText"/>
              <w:color w:val="0000FF"/>
            </w:rPr>
          </w:pPr>
          <w:r w:rsidRPr="005042AD">
            <w:rPr>
              <w:rStyle w:val="PlaceholderText"/>
              <w:i/>
              <w:color w:val="0000FF"/>
            </w:rPr>
            <w:t>Topic Area 2: Title/description</w:t>
          </w:r>
        </w:p>
        <w:p w:rsidR="00F90D5C" w:rsidRDefault="009214B3">
          <w:pPr>
            <w:pStyle w:val="7B6B78822E6F4E2B81461C4467490439"/>
          </w:pPr>
          <w:r w:rsidRPr="005042AD">
            <w:rPr>
              <w:rStyle w:val="PlaceholderText"/>
              <w:i/>
              <w:color w:val="0000FF"/>
            </w:rPr>
            <w:t>Topic Area 3: Title/description]</w:t>
          </w:r>
        </w:p>
      </w:docPartBody>
    </w:docPart>
    <w:docPart>
      <w:docPartPr>
        <w:name w:val="970B4132DE724F62947CC1BF4961EC7F"/>
        <w:category>
          <w:name w:val="General"/>
          <w:gallery w:val="placeholder"/>
        </w:category>
        <w:types>
          <w:type w:val="bbPlcHdr"/>
        </w:types>
        <w:behaviors>
          <w:behavior w:val="content"/>
        </w:behaviors>
        <w:guid w:val="{453C8888-CADB-47DC-9047-8AF3A669AD88}"/>
      </w:docPartPr>
      <w:docPartBody>
        <w:p w:rsidR="00F90D5C" w:rsidRDefault="00F90D5C">
          <w:pPr>
            <w:autoSpaceDE w:val="0"/>
            <w:autoSpaceDN w:val="0"/>
            <w:adjustRightInd w:val="0"/>
            <w:ind w:right="1898"/>
            <w:rPr>
              <w:rFonts w:ascii="Calibri" w:eastAsia="Times New Roman" w:hAnsi="Calibri" w:cs="Calibri"/>
              <w:i/>
              <w:iCs/>
              <w:color w:val="E97132" w:themeColor="accent2"/>
            </w:rPr>
          </w:pPr>
          <w:r>
            <w:rPr>
              <w:rFonts w:ascii="Calibri" w:eastAsia="Times New Roman" w:hAnsi="Calibri" w:cs="Calibri"/>
              <w:i/>
              <w:iCs/>
              <w:color w:val="E97132" w:themeColor="accent2"/>
            </w:rPr>
            <w:t>[Enter bulleted list of eligible applicants below, e.g.,</w:t>
          </w:r>
        </w:p>
        <w:p w:rsidR="00F90D5C" w:rsidRPr="00EE3447" w:rsidRDefault="00F90D5C">
          <w:pPr>
            <w:pStyle w:val="ListParagraph"/>
            <w:numPr>
              <w:ilvl w:val="0"/>
              <w:numId w:val="2"/>
            </w:numPr>
            <w:autoSpaceDE w:val="0"/>
            <w:autoSpaceDN w:val="0"/>
            <w:adjustRightInd w:val="0"/>
            <w:ind w:right="1898"/>
            <w:rPr>
              <w:rStyle w:val="PlaceholderText"/>
              <w:rFonts w:eastAsia="Times New Roman" w:cs="Calibri"/>
              <w:color w:val="auto"/>
            </w:rPr>
          </w:pPr>
          <w:r w:rsidRPr="00B37C5E">
            <w:rPr>
              <w:rStyle w:val="PlaceholderText"/>
              <w:i/>
              <w:iCs/>
              <w:color w:val="E97132" w:themeColor="accent2"/>
            </w:rPr>
            <w:t>Domestic</w:t>
          </w:r>
          <w:r>
            <w:rPr>
              <w:rStyle w:val="PlaceholderText"/>
              <w:i/>
              <w:iCs/>
              <w:color w:val="E97132" w:themeColor="accent2"/>
            </w:rPr>
            <w:t xml:space="preserve"> Entities (Institutes of higher education; for-profit entities; non-profit entities; state and local government entities and Indian Tribes</w:t>
          </w:r>
        </w:p>
        <w:p w:rsidR="00F90D5C" w:rsidRDefault="00F90D5C">
          <w:pPr>
            <w:pStyle w:val="970B4132DE724F62947CC1BF4961EC7F"/>
          </w:pPr>
          <w:r>
            <w:rPr>
              <w:rStyle w:val="PlaceholderText"/>
              <w:i/>
              <w:iCs/>
              <w:color w:val="E97132" w:themeColor="accent2"/>
            </w:rPr>
            <w:t>DOE/NNSA FFRDC’s and non-DOE/NNSA FFRDCs and Federal Research Agencies]</w:t>
          </w:r>
        </w:p>
      </w:docPartBody>
    </w:docPart>
    <w:docPart>
      <w:docPartPr>
        <w:name w:val="ADAD9FBE44C84410AC7ED3BF18117618"/>
        <w:category>
          <w:name w:val="General"/>
          <w:gallery w:val="placeholder"/>
        </w:category>
        <w:types>
          <w:type w:val="bbPlcHdr"/>
        </w:types>
        <w:behaviors>
          <w:behavior w:val="content"/>
        </w:behaviors>
        <w:guid w:val="{A46DEE8C-D5BF-4D02-ACD1-0A0D307C6547}"/>
      </w:docPartPr>
      <w:docPartBody>
        <w:p w:rsidR="009214B3" w:rsidRDefault="009214B3">
          <w:pPr>
            <w:pStyle w:val="ADAD9FBE44C84410AC7ED3BF181176181"/>
          </w:pPr>
          <w:r w:rsidRPr="00DD2908">
            <w:rPr>
              <w:color w:val="0000FF"/>
            </w:rPr>
            <w:t xml:space="preserve">[Enter </w:t>
          </w:r>
          <w:r>
            <w:rPr>
              <w:color w:val="0000FF"/>
            </w:rPr>
            <w:t>G</w:t>
          </w:r>
          <w:r w:rsidRPr="00DD2908">
            <w:rPr>
              <w:color w:val="0000FF"/>
            </w:rPr>
            <w:t>rant</w:t>
          </w:r>
          <w:r>
            <w:rPr>
              <w:color w:val="0000FF"/>
            </w:rPr>
            <w:t>s</w:t>
          </w:r>
          <w:r w:rsidRPr="00DD2908">
            <w:rPr>
              <w:color w:val="0000FF"/>
            </w:rPr>
            <w:t xml:space="preserve">, </w:t>
          </w:r>
          <w:r>
            <w:rPr>
              <w:color w:val="0000FF"/>
            </w:rPr>
            <w:t>C</w:t>
          </w:r>
          <w:r w:rsidRPr="00DD2908">
            <w:rPr>
              <w:color w:val="0000FF"/>
            </w:rPr>
            <w:t xml:space="preserve">ooperative </w:t>
          </w:r>
          <w:r>
            <w:rPr>
              <w:color w:val="0000FF"/>
            </w:rPr>
            <w:t>A</w:t>
          </w:r>
          <w:r w:rsidRPr="00DD2908">
            <w:rPr>
              <w:color w:val="0000FF"/>
            </w:rPr>
            <w:t>greement</w:t>
          </w:r>
          <w:r>
            <w:rPr>
              <w:color w:val="0000FF"/>
            </w:rPr>
            <w:t>s</w:t>
          </w:r>
          <w:r w:rsidRPr="00DD2908">
            <w:rPr>
              <w:color w:val="0000FF"/>
            </w:rPr>
            <w:t xml:space="preserve">, </w:t>
          </w:r>
          <w:r>
            <w:rPr>
              <w:color w:val="0000FF"/>
            </w:rPr>
            <w:t>o</w:t>
          </w:r>
          <w:r>
            <w:t xml:space="preserve">r </w:t>
          </w:r>
          <w:r w:rsidRPr="00CE325D">
            <w:rPr>
              <w:color w:val="0000FF"/>
            </w:rPr>
            <w:t xml:space="preserve">Funding </w:t>
          </w:r>
          <w:r>
            <w:rPr>
              <w:color w:val="0000FF"/>
            </w:rPr>
            <w:t>A</w:t>
          </w:r>
          <w:r w:rsidRPr="00DD2908">
            <w:rPr>
              <w:color w:val="0000FF"/>
            </w:rPr>
            <w:t>greements with FFRDC’s]</w:t>
          </w:r>
        </w:p>
      </w:docPartBody>
    </w:docPart>
    <w:docPart>
      <w:docPartPr>
        <w:name w:val="C3F6A38464334023B265E50D17462BC1"/>
        <w:category>
          <w:name w:val="General"/>
          <w:gallery w:val="placeholder"/>
        </w:category>
        <w:types>
          <w:type w:val="bbPlcHdr"/>
        </w:types>
        <w:behaviors>
          <w:behavior w:val="content"/>
        </w:behaviors>
        <w:guid w:val="{47DBAAAD-4246-4B51-8AE6-F435FED27571}"/>
      </w:docPartPr>
      <w:docPartBody>
        <w:p w:rsidR="00B97474" w:rsidRDefault="00EE22B3" w:rsidP="00EE22B3">
          <w:pPr>
            <w:pStyle w:val="C3F6A38464334023B265E50D17462BC1"/>
          </w:pPr>
          <w:r w:rsidRPr="002F4010">
            <w:rPr>
              <w:i/>
              <w:color w:val="0000FF"/>
            </w:rPr>
            <w:t>[X – Y months]</w:t>
          </w:r>
        </w:p>
      </w:docPartBody>
    </w:docPart>
    <w:docPart>
      <w:docPartPr>
        <w:name w:val="D127A7B8A6E14C6189D10597E91E84D1"/>
        <w:category>
          <w:name w:val="General"/>
          <w:gallery w:val="placeholder"/>
        </w:category>
        <w:types>
          <w:type w:val="bbPlcHdr"/>
        </w:types>
        <w:behaviors>
          <w:behavior w:val="content"/>
        </w:behaviors>
        <w:guid w:val="{5C845DC5-13C3-43E2-B66B-F14E52F8C7F2}"/>
      </w:docPartPr>
      <w:docPartBody>
        <w:p w:rsidR="000537CD" w:rsidRDefault="00084B9E" w:rsidP="00084B9E">
          <w:pPr>
            <w:pStyle w:val="D127A7B8A6E14C6189D10597E91E84D1"/>
          </w:pPr>
          <w:r w:rsidRPr="008D54DE">
            <w:rPr>
              <w:color w:val="0000FF"/>
            </w:rPr>
            <w:t>[Enter number of pages]</w:t>
          </w:r>
        </w:p>
      </w:docPartBody>
    </w:docPart>
    <w:docPart>
      <w:docPartPr>
        <w:name w:val="69F8070CB4FB4A19A0E31E55B73A3DEC"/>
        <w:category>
          <w:name w:val="General"/>
          <w:gallery w:val="placeholder"/>
        </w:category>
        <w:types>
          <w:type w:val="bbPlcHdr"/>
        </w:types>
        <w:behaviors>
          <w:behavior w:val="content"/>
        </w:behaviors>
        <w:guid w:val="{845E8D7B-69C2-4752-84E5-9538CF2ADD6E}"/>
      </w:docPartPr>
      <w:docPartBody>
        <w:p w:rsidR="000537CD" w:rsidRDefault="00084B9E" w:rsidP="00084B9E">
          <w:pPr>
            <w:pStyle w:val="69F8070CB4FB4A19A0E31E55B73A3DEC"/>
          </w:pPr>
          <w:r w:rsidRPr="008D54DE">
            <w:rPr>
              <w:i/>
              <w:color w:val="0000FF"/>
            </w:rPr>
            <w:t>[Enter number of pages]</w:t>
          </w:r>
        </w:p>
      </w:docPartBody>
    </w:docPart>
    <w:docPart>
      <w:docPartPr>
        <w:name w:val="2BC40BDF995C4BE5B4EE09B8C3E296A9"/>
        <w:category>
          <w:name w:val="General"/>
          <w:gallery w:val="placeholder"/>
        </w:category>
        <w:types>
          <w:type w:val="bbPlcHdr"/>
        </w:types>
        <w:behaviors>
          <w:behavior w:val="content"/>
        </w:behaviors>
        <w:guid w:val="{5EA17856-41B8-476C-AB36-90EB563272AE}"/>
      </w:docPartPr>
      <w:docPartBody>
        <w:p w:rsidR="000537CD" w:rsidRDefault="00084B9E" w:rsidP="00084B9E">
          <w:pPr>
            <w:pStyle w:val="2BC40BDF995C4BE5B4EE09B8C3E296A9"/>
          </w:pPr>
          <w:r w:rsidRPr="00443B4E">
            <w:rPr>
              <w:b/>
              <w:bCs/>
              <w:color w:val="FFFFFF" w:themeColor="background1"/>
            </w:rPr>
            <w:t>[Month Day, Year]</w:t>
          </w:r>
        </w:p>
      </w:docPartBody>
    </w:docPart>
    <w:docPart>
      <w:docPartPr>
        <w:name w:val="0B8DFE20BF7947FA9ADF0E7ABD6DB2EF"/>
        <w:category>
          <w:name w:val="General"/>
          <w:gallery w:val="placeholder"/>
        </w:category>
        <w:types>
          <w:type w:val="bbPlcHdr"/>
        </w:types>
        <w:behaviors>
          <w:behavior w:val="content"/>
        </w:behaviors>
        <w:guid w:val="{2CEDF9CB-55AC-41D4-B2A6-8AF1E3485ABE}"/>
      </w:docPartPr>
      <w:docPartBody>
        <w:p w:rsidR="000537CD" w:rsidRDefault="00084B9E" w:rsidP="00084B9E">
          <w:pPr>
            <w:pStyle w:val="0B8DFE20BF7947FA9ADF0E7ABD6DB2EF"/>
          </w:pPr>
          <w:r w:rsidRPr="00443B4E">
            <w:rPr>
              <w:b/>
              <w:bCs/>
              <w:color w:val="FFFFFF" w:themeColor="background1"/>
            </w:rPr>
            <w:t>[Month, Year]</w:t>
          </w:r>
        </w:p>
      </w:docPartBody>
    </w:docPart>
    <w:docPart>
      <w:docPartPr>
        <w:name w:val="8C754F59875B443DA2BE7272B87317A7"/>
        <w:category>
          <w:name w:val="General"/>
          <w:gallery w:val="placeholder"/>
        </w:category>
        <w:types>
          <w:type w:val="bbPlcHdr"/>
        </w:types>
        <w:behaviors>
          <w:behavior w:val="content"/>
        </w:behaviors>
        <w:guid w:val="{91E413F7-9FDB-48B4-941F-C9245C56B43F}"/>
      </w:docPartPr>
      <w:docPartBody>
        <w:p w:rsidR="000537CD" w:rsidRDefault="00084B9E" w:rsidP="00084B9E">
          <w:pPr>
            <w:pStyle w:val="8C754F59875B443DA2BE7272B87317A7"/>
          </w:pPr>
          <w:r w:rsidRPr="00443B4E">
            <w:rPr>
              <w:b/>
              <w:bCs/>
              <w:color w:val="FFFFFF" w:themeColor="background1"/>
            </w:rPr>
            <w:t>[Month Day, Year – Month Day, Year]</w:t>
          </w:r>
        </w:p>
      </w:docPartBody>
    </w:docPart>
    <w:docPart>
      <w:docPartPr>
        <w:name w:val="70409F74F28C40D283278C11F34FF99E"/>
        <w:category>
          <w:name w:val="General"/>
          <w:gallery w:val="placeholder"/>
        </w:category>
        <w:types>
          <w:type w:val="bbPlcHdr"/>
        </w:types>
        <w:behaviors>
          <w:behavior w:val="content"/>
        </w:behaviors>
        <w:guid w:val="{7E0E0758-02FE-472A-AE68-0EDFCF49DFA3}"/>
      </w:docPartPr>
      <w:docPartBody>
        <w:p w:rsidR="000537CD" w:rsidRDefault="00084B9E" w:rsidP="00084B9E">
          <w:pPr>
            <w:pStyle w:val="70409F74F28C40D283278C11F34FF99E"/>
          </w:pPr>
          <w:r w:rsidRPr="007F33FC">
            <w:rPr>
              <w:i/>
              <w:color w:val="0000FF"/>
            </w:rPr>
            <w:t>[Enter number of pages]</w:t>
          </w:r>
        </w:p>
      </w:docPartBody>
    </w:docPart>
    <w:docPart>
      <w:docPartPr>
        <w:name w:val="238CC4AD32FF48E3A72E2C4AE5769A8B"/>
        <w:category>
          <w:name w:val="General"/>
          <w:gallery w:val="placeholder"/>
        </w:category>
        <w:types>
          <w:type w:val="bbPlcHdr"/>
        </w:types>
        <w:behaviors>
          <w:behavior w:val="content"/>
        </w:behaviors>
        <w:guid w:val="{0A5D1E59-F70D-4F11-A3C3-29620489A2B7}"/>
      </w:docPartPr>
      <w:docPartBody>
        <w:p w:rsidR="000537CD" w:rsidRDefault="000537CD">
          <w:pPr>
            <w:pStyle w:val="238CC4AD32FF48E3A72E2C4AE5769A8B"/>
          </w:pPr>
          <w:r w:rsidRPr="000A2867">
            <w:rPr>
              <w:color w:val="0000FF"/>
            </w:rPr>
            <w:t>[Enter NOFO description]</w:t>
          </w:r>
        </w:p>
      </w:docPartBody>
    </w:docPart>
    <w:docPart>
      <w:docPartPr>
        <w:name w:val="5739B657D2C64CB1B167775CAD1BABCE"/>
        <w:category>
          <w:name w:val="General"/>
          <w:gallery w:val="placeholder"/>
        </w:category>
        <w:types>
          <w:type w:val="bbPlcHdr"/>
        </w:types>
        <w:behaviors>
          <w:behavior w:val="content"/>
        </w:behaviors>
        <w:guid w:val="{0C3FAAA6-C12B-4C33-BB84-290F806EC73B}"/>
      </w:docPartPr>
      <w:docPartBody>
        <w:p w:rsidR="000537CD" w:rsidRDefault="000537CD">
          <w:pPr>
            <w:pStyle w:val="5739B657D2C64CB1B167775CAD1BABCE"/>
          </w:pPr>
          <w:r w:rsidRPr="000A2867">
            <w:rPr>
              <w:color w:val="0000FF"/>
            </w:rPr>
            <w:t>[Enter program goals/NOFO objective(s)]</w:t>
          </w:r>
        </w:p>
      </w:docPartBody>
    </w:docPart>
    <w:docPart>
      <w:docPartPr>
        <w:name w:val="798926FC780E4C75B8F61B6139757CB9"/>
        <w:category>
          <w:name w:val="General"/>
          <w:gallery w:val="placeholder"/>
        </w:category>
        <w:types>
          <w:type w:val="bbPlcHdr"/>
        </w:types>
        <w:behaviors>
          <w:behavior w:val="content"/>
        </w:behaviors>
        <w:guid w:val="{C37058B0-D9BB-4ED1-90AA-C2C6C4D97712}"/>
      </w:docPartPr>
      <w:docPartBody>
        <w:p w:rsidR="000537CD" w:rsidRDefault="000537CD">
          <w:pPr>
            <w:pStyle w:val="798926FC780E4C75B8F61B6139757CB9"/>
          </w:pPr>
          <w:r w:rsidRPr="00443B4E">
            <w:rPr>
              <w:b/>
              <w:bCs/>
              <w:color w:val="FFFFFF" w:themeColor="background1"/>
            </w:rPr>
            <w:t>[Month Day, Year]</w:t>
          </w:r>
        </w:p>
      </w:docPartBody>
    </w:docPart>
    <w:docPart>
      <w:docPartPr>
        <w:name w:val="CE4B0F079C8147D2A581AE7A908DD07A"/>
        <w:category>
          <w:name w:val="General"/>
          <w:gallery w:val="placeholder"/>
        </w:category>
        <w:types>
          <w:type w:val="bbPlcHdr"/>
        </w:types>
        <w:behaviors>
          <w:behavior w:val="content"/>
        </w:behaviors>
        <w:guid w:val="{452DD4C1-5C85-4FBF-B040-71A52EB8E35F}"/>
      </w:docPartPr>
      <w:docPartBody>
        <w:p w:rsidR="000537CD" w:rsidRDefault="000537CD">
          <w:pPr>
            <w:pStyle w:val="CE4B0F079C8147D2A581AE7A908DD07A"/>
          </w:pPr>
          <w:r w:rsidRPr="00443B4E">
            <w:rPr>
              <w:b/>
              <w:bCs/>
              <w:color w:val="FFFFFF" w:themeColor="background1"/>
            </w:rPr>
            <w:t>[Month Day, 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Times New Roman (Body CS)">
    <w:altName w:val="Times New Roman"/>
    <w:panose1 w:val="00000000000000000000"/>
    <w:charset w:val="00"/>
    <w:family w:val="roman"/>
    <w:notTrueType/>
    <w:pitch w:val="default"/>
  </w:font>
  <w:font w:name="Calibri (Body)">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Yu Mincho">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8BCA4970"/>
    <w:lvl w:ilvl="0">
      <w:start w:val="1"/>
      <w:numFmt w:val="decimal"/>
      <w:pStyle w:val="ListNumber3"/>
      <w:lvlText w:val="%1."/>
      <w:lvlJc w:val="left"/>
      <w:pPr>
        <w:tabs>
          <w:tab w:val="num" w:pos="1080"/>
        </w:tabs>
        <w:ind w:left="1080" w:hanging="360"/>
      </w:pPr>
    </w:lvl>
  </w:abstractNum>
  <w:abstractNum w:abstractNumId="1" w15:restartNumberingAfterBreak="0">
    <w:nsid w:val="2391280F"/>
    <w:multiLevelType w:val="hybridMultilevel"/>
    <w:tmpl w:val="ED822E98"/>
    <w:lvl w:ilvl="0" w:tplc="FFFFFFFF">
      <w:start w:val="1"/>
      <w:numFmt w:val="bullet"/>
      <w:lvlText w:val=""/>
      <w:lvlJc w:val="left"/>
      <w:pPr>
        <w:ind w:left="7020" w:hanging="360"/>
      </w:pPr>
      <w:rPr>
        <w:rFonts w:ascii="Symbol" w:hAnsi="Symbol" w:hint="default"/>
        <w:color w:val="E97132" w:themeColor="accent2"/>
      </w:rPr>
    </w:lvl>
    <w:lvl w:ilvl="1" w:tplc="FFFFFFFF" w:tentative="1">
      <w:start w:val="1"/>
      <w:numFmt w:val="bullet"/>
      <w:lvlText w:val="o"/>
      <w:lvlJc w:val="left"/>
      <w:pPr>
        <w:ind w:left="7740" w:hanging="360"/>
      </w:pPr>
      <w:rPr>
        <w:rFonts w:ascii="Courier New" w:hAnsi="Courier New" w:cs="Courier New" w:hint="default"/>
      </w:rPr>
    </w:lvl>
    <w:lvl w:ilvl="2" w:tplc="FFFFFFFF" w:tentative="1">
      <w:start w:val="1"/>
      <w:numFmt w:val="bullet"/>
      <w:lvlText w:val=""/>
      <w:lvlJc w:val="left"/>
      <w:pPr>
        <w:ind w:left="8460" w:hanging="360"/>
      </w:pPr>
      <w:rPr>
        <w:rFonts w:ascii="Wingdings" w:hAnsi="Wingdings" w:hint="default"/>
      </w:rPr>
    </w:lvl>
    <w:lvl w:ilvl="3" w:tplc="FFFFFFFF" w:tentative="1">
      <w:start w:val="1"/>
      <w:numFmt w:val="bullet"/>
      <w:lvlText w:val=""/>
      <w:lvlJc w:val="left"/>
      <w:pPr>
        <w:ind w:left="9180" w:hanging="360"/>
      </w:pPr>
      <w:rPr>
        <w:rFonts w:ascii="Symbol" w:hAnsi="Symbol" w:hint="default"/>
      </w:rPr>
    </w:lvl>
    <w:lvl w:ilvl="4" w:tplc="FFFFFFFF" w:tentative="1">
      <w:start w:val="1"/>
      <w:numFmt w:val="bullet"/>
      <w:lvlText w:val="o"/>
      <w:lvlJc w:val="left"/>
      <w:pPr>
        <w:ind w:left="9900" w:hanging="360"/>
      </w:pPr>
      <w:rPr>
        <w:rFonts w:ascii="Courier New" w:hAnsi="Courier New" w:cs="Courier New" w:hint="default"/>
      </w:rPr>
    </w:lvl>
    <w:lvl w:ilvl="5" w:tplc="FFFFFFFF" w:tentative="1">
      <w:start w:val="1"/>
      <w:numFmt w:val="bullet"/>
      <w:lvlText w:val=""/>
      <w:lvlJc w:val="left"/>
      <w:pPr>
        <w:ind w:left="10620" w:hanging="360"/>
      </w:pPr>
      <w:rPr>
        <w:rFonts w:ascii="Wingdings" w:hAnsi="Wingdings" w:hint="default"/>
      </w:rPr>
    </w:lvl>
    <w:lvl w:ilvl="6" w:tplc="FFFFFFFF" w:tentative="1">
      <w:start w:val="1"/>
      <w:numFmt w:val="bullet"/>
      <w:lvlText w:val=""/>
      <w:lvlJc w:val="left"/>
      <w:pPr>
        <w:ind w:left="11340" w:hanging="360"/>
      </w:pPr>
      <w:rPr>
        <w:rFonts w:ascii="Symbol" w:hAnsi="Symbol" w:hint="default"/>
      </w:rPr>
    </w:lvl>
    <w:lvl w:ilvl="7" w:tplc="FFFFFFFF" w:tentative="1">
      <w:start w:val="1"/>
      <w:numFmt w:val="bullet"/>
      <w:lvlText w:val="o"/>
      <w:lvlJc w:val="left"/>
      <w:pPr>
        <w:ind w:left="12060" w:hanging="360"/>
      </w:pPr>
      <w:rPr>
        <w:rFonts w:ascii="Courier New" w:hAnsi="Courier New" w:cs="Courier New" w:hint="default"/>
      </w:rPr>
    </w:lvl>
    <w:lvl w:ilvl="8" w:tplc="DF8225BA">
      <w:start w:val="1"/>
      <w:numFmt w:val="bullet"/>
      <w:lvlText w:val=""/>
      <w:lvlJc w:val="left"/>
      <w:pPr>
        <w:ind w:left="6660" w:hanging="360"/>
      </w:pPr>
      <w:rPr>
        <w:rFonts w:ascii="Symbol" w:hAnsi="Symbol" w:hint="default"/>
        <w:color w:val="E97132" w:themeColor="accent2"/>
      </w:rPr>
    </w:lvl>
  </w:abstractNum>
  <w:abstractNum w:abstractNumId="2" w15:restartNumberingAfterBreak="0">
    <w:nsid w:val="26CF080E"/>
    <w:multiLevelType w:val="hybridMultilevel"/>
    <w:tmpl w:val="4242379C"/>
    <w:styleLink w:val="CurrentList10"/>
    <w:lvl w:ilvl="0" w:tplc="DF8225BA">
      <w:start w:val="1"/>
      <w:numFmt w:val="bullet"/>
      <w:lvlText w:val=""/>
      <w:lvlJc w:val="left"/>
      <w:pPr>
        <w:ind w:left="799" w:hanging="360"/>
      </w:pPr>
      <w:rPr>
        <w:rFonts w:ascii="Symbol" w:hAnsi="Symbol" w:hint="default"/>
        <w:color w:val="E97132" w:themeColor="accen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D52938"/>
    <w:multiLevelType w:val="hybridMultilevel"/>
    <w:tmpl w:val="F2203984"/>
    <w:lvl w:ilvl="0" w:tplc="FAC02EE4">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54A6F8A"/>
    <w:multiLevelType w:val="hybridMultilevel"/>
    <w:tmpl w:val="570E0960"/>
    <w:lvl w:ilvl="0" w:tplc="FFFFFFFF">
      <w:start w:val="1"/>
      <w:numFmt w:val="bullet"/>
      <w:lvlText w:val=""/>
      <w:lvlJc w:val="left"/>
      <w:pPr>
        <w:ind w:left="6289" w:hanging="360"/>
      </w:pPr>
      <w:rPr>
        <w:rFonts w:ascii="Symbol" w:hAnsi="Symbol" w:hint="default"/>
        <w:color w:val="E97132" w:themeColor="accent2"/>
      </w:rPr>
    </w:lvl>
    <w:lvl w:ilvl="1" w:tplc="FFFFFFFF" w:tentative="1">
      <w:start w:val="1"/>
      <w:numFmt w:val="bullet"/>
      <w:lvlText w:val="o"/>
      <w:lvlJc w:val="left"/>
      <w:pPr>
        <w:ind w:left="6930" w:hanging="360"/>
      </w:pPr>
      <w:rPr>
        <w:rFonts w:ascii="Courier New" w:hAnsi="Courier New" w:cs="Courier New" w:hint="default"/>
      </w:rPr>
    </w:lvl>
    <w:lvl w:ilvl="2" w:tplc="FFFFFFFF" w:tentative="1">
      <w:start w:val="1"/>
      <w:numFmt w:val="bullet"/>
      <w:lvlText w:val=""/>
      <w:lvlJc w:val="left"/>
      <w:pPr>
        <w:ind w:left="7650" w:hanging="360"/>
      </w:pPr>
      <w:rPr>
        <w:rFonts w:ascii="Wingdings" w:hAnsi="Wingdings" w:hint="default"/>
      </w:rPr>
    </w:lvl>
    <w:lvl w:ilvl="3" w:tplc="FFFFFFFF" w:tentative="1">
      <w:start w:val="1"/>
      <w:numFmt w:val="bullet"/>
      <w:lvlText w:val=""/>
      <w:lvlJc w:val="left"/>
      <w:pPr>
        <w:ind w:left="8370" w:hanging="360"/>
      </w:pPr>
      <w:rPr>
        <w:rFonts w:ascii="Symbol" w:hAnsi="Symbol" w:hint="default"/>
      </w:rPr>
    </w:lvl>
    <w:lvl w:ilvl="4" w:tplc="FFFFFFFF" w:tentative="1">
      <w:start w:val="1"/>
      <w:numFmt w:val="bullet"/>
      <w:lvlText w:val="o"/>
      <w:lvlJc w:val="left"/>
      <w:pPr>
        <w:ind w:left="9090" w:hanging="360"/>
      </w:pPr>
      <w:rPr>
        <w:rFonts w:ascii="Courier New" w:hAnsi="Courier New" w:cs="Courier New" w:hint="default"/>
      </w:rPr>
    </w:lvl>
    <w:lvl w:ilvl="5" w:tplc="FFFFFFFF" w:tentative="1">
      <w:start w:val="1"/>
      <w:numFmt w:val="bullet"/>
      <w:lvlText w:val=""/>
      <w:lvlJc w:val="left"/>
      <w:pPr>
        <w:ind w:left="9810" w:hanging="360"/>
      </w:pPr>
      <w:rPr>
        <w:rFonts w:ascii="Wingdings" w:hAnsi="Wingdings" w:hint="default"/>
      </w:rPr>
    </w:lvl>
    <w:lvl w:ilvl="6" w:tplc="FFFFFFFF" w:tentative="1">
      <w:start w:val="1"/>
      <w:numFmt w:val="bullet"/>
      <w:lvlText w:val=""/>
      <w:lvlJc w:val="left"/>
      <w:pPr>
        <w:ind w:left="10530" w:hanging="360"/>
      </w:pPr>
      <w:rPr>
        <w:rFonts w:ascii="Symbol" w:hAnsi="Symbol" w:hint="default"/>
      </w:rPr>
    </w:lvl>
    <w:lvl w:ilvl="7" w:tplc="FFFFFFFF" w:tentative="1">
      <w:start w:val="1"/>
      <w:numFmt w:val="bullet"/>
      <w:lvlText w:val="o"/>
      <w:lvlJc w:val="left"/>
      <w:pPr>
        <w:ind w:left="11250" w:hanging="360"/>
      </w:pPr>
      <w:rPr>
        <w:rFonts w:ascii="Courier New" w:hAnsi="Courier New" w:cs="Courier New" w:hint="default"/>
      </w:rPr>
    </w:lvl>
    <w:lvl w:ilvl="8" w:tplc="DF8225BA">
      <w:start w:val="1"/>
      <w:numFmt w:val="bullet"/>
      <w:lvlText w:val=""/>
      <w:lvlJc w:val="left"/>
      <w:pPr>
        <w:ind w:left="6480" w:hanging="360"/>
      </w:pPr>
      <w:rPr>
        <w:rFonts w:ascii="Symbol" w:hAnsi="Symbol" w:hint="default"/>
        <w:color w:val="E97132" w:themeColor="accent2"/>
      </w:rPr>
    </w:lvl>
  </w:abstractNum>
  <w:abstractNum w:abstractNumId="5" w15:restartNumberingAfterBreak="0">
    <w:nsid w:val="49283DFC"/>
    <w:multiLevelType w:val="hybridMultilevel"/>
    <w:tmpl w:val="D2AE0D62"/>
    <w:lvl w:ilvl="0" w:tplc="DF8225BA">
      <w:start w:val="1"/>
      <w:numFmt w:val="bullet"/>
      <w:lvlText w:val=""/>
      <w:lvlJc w:val="left"/>
      <w:pPr>
        <w:ind w:left="799" w:hanging="360"/>
      </w:pPr>
      <w:rPr>
        <w:rFonts w:ascii="Symbol" w:hAnsi="Symbol" w:hint="default"/>
        <w:color w:val="E97132" w:themeColor="accent2"/>
      </w:rPr>
    </w:lvl>
    <w:lvl w:ilvl="1" w:tplc="04090003" w:tentative="1">
      <w:start w:val="1"/>
      <w:numFmt w:val="bullet"/>
      <w:lvlText w:val="o"/>
      <w:lvlJc w:val="left"/>
      <w:pPr>
        <w:ind w:left="1519" w:hanging="360"/>
      </w:pPr>
      <w:rPr>
        <w:rFonts w:ascii="Courier New" w:hAnsi="Courier New" w:cs="Courier New" w:hint="default"/>
      </w:rPr>
    </w:lvl>
    <w:lvl w:ilvl="2" w:tplc="04090005" w:tentative="1">
      <w:start w:val="1"/>
      <w:numFmt w:val="bullet"/>
      <w:lvlText w:val=""/>
      <w:lvlJc w:val="left"/>
      <w:pPr>
        <w:ind w:left="2239" w:hanging="360"/>
      </w:pPr>
      <w:rPr>
        <w:rFonts w:ascii="Wingdings" w:hAnsi="Wingdings" w:hint="default"/>
      </w:rPr>
    </w:lvl>
    <w:lvl w:ilvl="3" w:tplc="04090001" w:tentative="1">
      <w:start w:val="1"/>
      <w:numFmt w:val="bullet"/>
      <w:lvlText w:val=""/>
      <w:lvlJc w:val="left"/>
      <w:pPr>
        <w:ind w:left="2959" w:hanging="360"/>
      </w:pPr>
      <w:rPr>
        <w:rFonts w:ascii="Symbol" w:hAnsi="Symbol" w:hint="default"/>
      </w:rPr>
    </w:lvl>
    <w:lvl w:ilvl="4" w:tplc="04090003" w:tentative="1">
      <w:start w:val="1"/>
      <w:numFmt w:val="bullet"/>
      <w:lvlText w:val="o"/>
      <w:lvlJc w:val="left"/>
      <w:pPr>
        <w:ind w:left="3679" w:hanging="360"/>
      </w:pPr>
      <w:rPr>
        <w:rFonts w:ascii="Courier New" w:hAnsi="Courier New" w:cs="Courier New" w:hint="default"/>
      </w:rPr>
    </w:lvl>
    <w:lvl w:ilvl="5" w:tplc="04090005" w:tentative="1">
      <w:start w:val="1"/>
      <w:numFmt w:val="bullet"/>
      <w:lvlText w:val=""/>
      <w:lvlJc w:val="left"/>
      <w:pPr>
        <w:ind w:left="4399" w:hanging="360"/>
      </w:pPr>
      <w:rPr>
        <w:rFonts w:ascii="Wingdings" w:hAnsi="Wingdings" w:hint="default"/>
      </w:rPr>
    </w:lvl>
    <w:lvl w:ilvl="6" w:tplc="04090001" w:tentative="1">
      <w:start w:val="1"/>
      <w:numFmt w:val="bullet"/>
      <w:lvlText w:val=""/>
      <w:lvlJc w:val="left"/>
      <w:pPr>
        <w:ind w:left="5119" w:hanging="360"/>
      </w:pPr>
      <w:rPr>
        <w:rFonts w:ascii="Symbol" w:hAnsi="Symbol" w:hint="default"/>
      </w:rPr>
    </w:lvl>
    <w:lvl w:ilvl="7" w:tplc="04090003" w:tentative="1">
      <w:start w:val="1"/>
      <w:numFmt w:val="bullet"/>
      <w:lvlText w:val="o"/>
      <w:lvlJc w:val="left"/>
      <w:pPr>
        <w:ind w:left="5839" w:hanging="360"/>
      </w:pPr>
      <w:rPr>
        <w:rFonts w:ascii="Courier New" w:hAnsi="Courier New" w:cs="Courier New" w:hint="default"/>
      </w:rPr>
    </w:lvl>
    <w:lvl w:ilvl="8" w:tplc="04090005" w:tentative="1">
      <w:start w:val="1"/>
      <w:numFmt w:val="bullet"/>
      <w:lvlText w:val=""/>
      <w:lvlJc w:val="left"/>
      <w:pPr>
        <w:ind w:left="6559" w:hanging="360"/>
      </w:pPr>
      <w:rPr>
        <w:rFonts w:ascii="Wingdings" w:hAnsi="Wingdings" w:hint="default"/>
      </w:rPr>
    </w:lvl>
  </w:abstractNum>
  <w:abstractNum w:abstractNumId="6" w15:restartNumberingAfterBreak="0">
    <w:nsid w:val="5CF44440"/>
    <w:multiLevelType w:val="hybridMultilevel"/>
    <w:tmpl w:val="EBE438EE"/>
    <w:lvl w:ilvl="0" w:tplc="DF8225BA">
      <w:start w:val="1"/>
      <w:numFmt w:val="bullet"/>
      <w:lvlText w:val=""/>
      <w:lvlJc w:val="left"/>
      <w:pPr>
        <w:ind w:left="720" w:hanging="360"/>
      </w:pPr>
      <w:rPr>
        <w:rFonts w:ascii="Symbol" w:hAnsi="Symbol" w:hint="default"/>
        <w:color w:val="E97132" w:themeColor="accent2"/>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7" w15:restartNumberingAfterBreak="0">
    <w:nsid w:val="5EB3F143"/>
    <w:multiLevelType w:val="hybridMultilevel"/>
    <w:tmpl w:val="FFFFFFFF"/>
    <w:styleLink w:val="FOATemplateListStyle1"/>
    <w:lvl w:ilvl="0" w:tplc="EBD03C0E">
      <w:start w:val="1"/>
      <w:numFmt w:val="bullet"/>
      <w:lvlText w:val=""/>
      <w:lvlJc w:val="left"/>
      <w:pPr>
        <w:ind w:left="720" w:hanging="360"/>
      </w:pPr>
      <w:rPr>
        <w:rFonts w:ascii="Symbol" w:hAnsi="Symbol" w:hint="default"/>
      </w:rPr>
    </w:lvl>
    <w:lvl w:ilvl="1" w:tplc="34A4FDDC">
      <w:start w:val="1"/>
      <w:numFmt w:val="bullet"/>
      <w:lvlText w:val=""/>
      <w:lvlJc w:val="left"/>
      <w:pPr>
        <w:ind w:left="1440" w:hanging="360"/>
      </w:pPr>
      <w:rPr>
        <w:rFonts w:ascii="Symbol" w:hAnsi="Symbol" w:hint="default"/>
      </w:rPr>
    </w:lvl>
    <w:lvl w:ilvl="2" w:tplc="64FEEE4A">
      <w:start w:val="1"/>
      <w:numFmt w:val="bullet"/>
      <w:lvlText w:val=""/>
      <w:lvlJc w:val="left"/>
      <w:pPr>
        <w:ind w:left="2160" w:hanging="360"/>
      </w:pPr>
      <w:rPr>
        <w:rFonts w:ascii="Wingdings" w:hAnsi="Wingdings" w:hint="default"/>
      </w:rPr>
    </w:lvl>
    <w:lvl w:ilvl="3" w:tplc="394A3E44">
      <w:start w:val="1"/>
      <w:numFmt w:val="bullet"/>
      <w:lvlText w:val=""/>
      <w:lvlJc w:val="left"/>
      <w:pPr>
        <w:ind w:left="2880" w:hanging="360"/>
      </w:pPr>
      <w:rPr>
        <w:rFonts w:ascii="Symbol" w:hAnsi="Symbol" w:hint="default"/>
      </w:rPr>
    </w:lvl>
    <w:lvl w:ilvl="4" w:tplc="30ACAA6E">
      <w:start w:val="1"/>
      <w:numFmt w:val="bullet"/>
      <w:lvlText w:val="o"/>
      <w:lvlJc w:val="left"/>
      <w:pPr>
        <w:ind w:left="3600" w:hanging="360"/>
      </w:pPr>
      <w:rPr>
        <w:rFonts w:ascii="Courier New" w:hAnsi="Courier New" w:hint="default"/>
      </w:rPr>
    </w:lvl>
    <w:lvl w:ilvl="5" w:tplc="F0BE31EA">
      <w:start w:val="1"/>
      <w:numFmt w:val="bullet"/>
      <w:lvlText w:val=""/>
      <w:lvlJc w:val="left"/>
      <w:pPr>
        <w:ind w:left="4320" w:hanging="360"/>
      </w:pPr>
      <w:rPr>
        <w:rFonts w:ascii="Wingdings" w:hAnsi="Wingdings" w:hint="default"/>
      </w:rPr>
    </w:lvl>
    <w:lvl w:ilvl="6" w:tplc="37E0E3EE">
      <w:start w:val="1"/>
      <w:numFmt w:val="bullet"/>
      <w:lvlText w:val=""/>
      <w:lvlJc w:val="left"/>
      <w:pPr>
        <w:ind w:left="5040" w:hanging="360"/>
      </w:pPr>
      <w:rPr>
        <w:rFonts w:ascii="Symbol" w:hAnsi="Symbol" w:hint="default"/>
      </w:rPr>
    </w:lvl>
    <w:lvl w:ilvl="7" w:tplc="DE18C17E">
      <w:start w:val="1"/>
      <w:numFmt w:val="bullet"/>
      <w:lvlText w:val="o"/>
      <w:lvlJc w:val="left"/>
      <w:pPr>
        <w:ind w:left="5760" w:hanging="360"/>
      </w:pPr>
      <w:rPr>
        <w:rFonts w:ascii="Courier New" w:hAnsi="Courier New" w:hint="default"/>
      </w:rPr>
    </w:lvl>
    <w:lvl w:ilvl="8" w:tplc="A7DE6798">
      <w:start w:val="1"/>
      <w:numFmt w:val="bullet"/>
      <w:lvlText w:val=""/>
      <w:lvlJc w:val="left"/>
      <w:pPr>
        <w:ind w:left="6480" w:hanging="360"/>
      </w:pPr>
      <w:rPr>
        <w:rFonts w:ascii="Wingdings" w:hAnsi="Wingdings" w:hint="default"/>
      </w:rPr>
    </w:lvl>
  </w:abstractNum>
  <w:abstractNum w:abstractNumId="8" w15:restartNumberingAfterBreak="0">
    <w:nsid w:val="6A627788"/>
    <w:multiLevelType w:val="hybridMultilevel"/>
    <w:tmpl w:val="DF8225BA"/>
    <w:lvl w:ilvl="0" w:tplc="DF8225BA">
      <w:start w:val="1"/>
      <w:numFmt w:val="bullet"/>
      <w:lvlText w:val=""/>
      <w:lvlJc w:val="left"/>
      <w:pPr>
        <w:ind w:left="799" w:hanging="360"/>
      </w:pPr>
      <w:rPr>
        <w:rFonts w:ascii="Symbol" w:hAnsi="Symbol" w:hint="default"/>
        <w:color w:val="E97132" w:themeColor="accen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FCD4BA1"/>
    <w:multiLevelType w:val="hybridMultilevel"/>
    <w:tmpl w:val="05BAF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BD86779"/>
    <w:multiLevelType w:val="hybridMultilevel"/>
    <w:tmpl w:val="64EAC37A"/>
    <w:styleLink w:val="CurrentList7"/>
    <w:lvl w:ilvl="0" w:tplc="64EAC37A">
      <w:start w:val="1"/>
      <w:numFmt w:val="bullet"/>
      <w:lvlText w:val=""/>
      <w:lvlJc w:val="left"/>
      <w:pPr>
        <w:ind w:left="720" w:hanging="360"/>
      </w:pPr>
      <w:rPr>
        <w:rFonts w:ascii="Symbol" w:hAnsi="Symbol"/>
      </w:rPr>
    </w:lvl>
    <w:lvl w:ilvl="1" w:tplc="C58E6E64">
      <w:start w:val="1"/>
      <w:numFmt w:val="bullet"/>
      <w:lvlText w:val="o"/>
      <w:lvlJc w:val="left"/>
      <w:pPr>
        <w:tabs>
          <w:tab w:val="num" w:pos="1440"/>
        </w:tabs>
        <w:ind w:left="1440" w:hanging="360"/>
      </w:pPr>
      <w:rPr>
        <w:rFonts w:ascii="Courier New" w:hAnsi="Courier New"/>
      </w:rPr>
    </w:lvl>
    <w:lvl w:ilvl="2" w:tplc="61E6378E">
      <w:start w:val="1"/>
      <w:numFmt w:val="bullet"/>
      <w:lvlText w:val=""/>
      <w:lvlJc w:val="left"/>
      <w:pPr>
        <w:tabs>
          <w:tab w:val="num" w:pos="2160"/>
        </w:tabs>
        <w:ind w:left="2160" w:hanging="360"/>
      </w:pPr>
      <w:rPr>
        <w:rFonts w:ascii="Wingdings" w:hAnsi="Wingdings"/>
      </w:rPr>
    </w:lvl>
    <w:lvl w:ilvl="3" w:tplc="AF420FEA">
      <w:start w:val="1"/>
      <w:numFmt w:val="bullet"/>
      <w:lvlText w:val=""/>
      <w:lvlJc w:val="left"/>
      <w:pPr>
        <w:tabs>
          <w:tab w:val="num" w:pos="2880"/>
        </w:tabs>
        <w:ind w:left="2880" w:hanging="360"/>
      </w:pPr>
      <w:rPr>
        <w:rFonts w:ascii="Symbol" w:hAnsi="Symbol"/>
      </w:rPr>
    </w:lvl>
    <w:lvl w:ilvl="4" w:tplc="D20EF00E">
      <w:start w:val="1"/>
      <w:numFmt w:val="bullet"/>
      <w:lvlText w:val="o"/>
      <w:lvlJc w:val="left"/>
      <w:pPr>
        <w:tabs>
          <w:tab w:val="num" w:pos="3600"/>
        </w:tabs>
        <w:ind w:left="3600" w:hanging="360"/>
      </w:pPr>
      <w:rPr>
        <w:rFonts w:ascii="Courier New" w:hAnsi="Courier New"/>
      </w:rPr>
    </w:lvl>
    <w:lvl w:ilvl="5" w:tplc="DDC69F7E">
      <w:start w:val="1"/>
      <w:numFmt w:val="bullet"/>
      <w:lvlText w:val=""/>
      <w:lvlJc w:val="left"/>
      <w:pPr>
        <w:tabs>
          <w:tab w:val="num" w:pos="4320"/>
        </w:tabs>
        <w:ind w:left="4320" w:hanging="360"/>
      </w:pPr>
      <w:rPr>
        <w:rFonts w:ascii="Wingdings" w:hAnsi="Wingdings"/>
      </w:rPr>
    </w:lvl>
    <w:lvl w:ilvl="6" w:tplc="1D76A3E6">
      <w:start w:val="1"/>
      <w:numFmt w:val="bullet"/>
      <w:lvlText w:val=""/>
      <w:lvlJc w:val="left"/>
      <w:pPr>
        <w:tabs>
          <w:tab w:val="num" w:pos="5040"/>
        </w:tabs>
        <w:ind w:left="5040" w:hanging="360"/>
      </w:pPr>
      <w:rPr>
        <w:rFonts w:ascii="Symbol" w:hAnsi="Symbol"/>
      </w:rPr>
    </w:lvl>
    <w:lvl w:ilvl="7" w:tplc="43E6552E">
      <w:start w:val="1"/>
      <w:numFmt w:val="bullet"/>
      <w:lvlText w:val="o"/>
      <w:lvlJc w:val="left"/>
      <w:pPr>
        <w:tabs>
          <w:tab w:val="num" w:pos="5760"/>
        </w:tabs>
        <w:ind w:left="5760" w:hanging="360"/>
      </w:pPr>
      <w:rPr>
        <w:rFonts w:ascii="Courier New" w:hAnsi="Courier New"/>
      </w:rPr>
    </w:lvl>
    <w:lvl w:ilvl="8" w:tplc="1DC215E4">
      <w:start w:val="1"/>
      <w:numFmt w:val="bullet"/>
      <w:lvlText w:val=""/>
      <w:lvlJc w:val="left"/>
      <w:pPr>
        <w:tabs>
          <w:tab w:val="num" w:pos="6480"/>
        </w:tabs>
        <w:ind w:left="6480" w:hanging="360"/>
      </w:pPr>
      <w:rPr>
        <w:rFonts w:ascii="Wingdings" w:hAnsi="Wingdings"/>
      </w:rPr>
    </w:lvl>
  </w:abstractNum>
  <w:num w:numId="1" w16cid:durableId="1250189380">
    <w:abstractNumId w:val="5"/>
  </w:num>
  <w:num w:numId="2" w16cid:durableId="2133548527">
    <w:abstractNumId w:val="8"/>
  </w:num>
  <w:num w:numId="3" w16cid:durableId="728528838">
    <w:abstractNumId w:val="0"/>
  </w:num>
  <w:num w:numId="4" w16cid:durableId="1232932341">
    <w:abstractNumId w:val="2"/>
  </w:num>
  <w:num w:numId="5" w16cid:durableId="288905187">
    <w:abstractNumId w:val="3"/>
    <w:lvlOverride w:ilvl="0">
      <w:startOverride w:val="1"/>
    </w:lvlOverride>
  </w:num>
  <w:num w:numId="6" w16cid:durableId="1278178426">
    <w:abstractNumId w:val="4"/>
  </w:num>
  <w:num w:numId="7" w16cid:durableId="2089183218">
    <w:abstractNumId w:val="1"/>
  </w:num>
  <w:num w:numId="8" w16cid:durableId="2065056041">
    <w:abstractNumId w:val="6"/>
  </w:num>
  <w:num w:numId="9" w16cid:durableId="1030571760">
    <w:abstractNumId w:val="10"/>
  </w:num>
  <w:num w:numId="10" w16cid:durableId="634407290">
    <w:abstractNumId w:val="7"/>
  </w:num>
  <w:num w:numId="11" w16cid:durableId="2024242010">
    <w:abstractNumId w:val="9"/>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0FA2"/>
    <w:rsid w:val="000049F2"/>
    <w:rsid w:val="0000629E"/>
    <w:rsid w:val="000150AD"/>
    <w:rsid w:val="000537CD"/>
    <w:rsid w:val="00065CC9"/>
    <w:rsid w:val="00084B9E"/>
    <w:rsid w:val="000A3B03"/>
    <w:rsid w:val="000D1F7F"/>
    <w:rsid w:val="000F3AFF"/>
    <w:rsid w:val="00107FD6"/>
    <w:rsid w:val="001918B2"/>
    <w:rsid w:val="001F69D5"/>
    <w:rsid w:val="00206041"/>
    <w:rsid w:val="00231E84"/>
    <w:rsid w:val="002453CE"/>
    <w:rsid w:val="0025002A"/>
    <w:rsid w:val="00257269"/>
    <w:rsid w:val="002625E2"/>
    <w:rsid w:val="0027237C"/>
    <w:rsid w:val="002979F7"/>
    <w:rsid w:val="002E04D9"/>
    <w:rsid w:val="00301E60"/>
    <w:rsid w:val="00306767"/>
    <w:rsid w:val="0033182D"/>
    <w:rsid w:val="00344F50"/>
    <w:rsid w:val="00354C42"/>
    <w:rsid w:val="00376F05"/>
    <w:rsid w:val="00394CB3"/>
    <w:rsid w:val="003A14D0"/>
    <w:rsid w:val="003A4111"/>
    <w:rsid w:val="003B2788"/>
    <w:rsid w:val="003D0FA2"/>
    <w:rsid w:val="003E3C95"/>
    <w:rsid w:val="003F1C40"/>
    <w:rsid w:val="0042535F"/>
    <w:rsid w:val="0046099D"/>
    <w:rsid w:val="0046199E"/>
    <w:rsid w:val="00463699"/>
    <w:rsid w:val="00481568"/>
    <w:rsid w:val="004D7608"/>
    <w:rsid w:val="00521EF0"/>
    <w:rsid w:val="00527C89"/>
    <w:rsid w:val="00544B8D"/>
    <w:rsid w:val="005471D3"/>
    <w:rsid w:val="00584759"/>
    <w:rsid w:val="005B3308"/>
    <w:rsid w:val="005E2629"/>
    <w:rsid w:val="005E5DD0"/>
    <w:rsid w:val="006175BC"/>
    <w:rsid w:val="00627739"/>
    <w:rsid w:val="006712EF"/>
    <w:rsid w:val="006745FC"/>
    <w:rsid w:val="00680543"/>
    <w:rsid w:val="006B313E"/>
    <w:rsid w:val="006F4FF8"/>
    <w:rsid w:val="007034A7"/>
    <w:rsid w:val="0076211C"/>
    <w:rsid w:val="007E278B"/>
    <w:rsid w:val="00801875"/>
    <w:rsid w:val="00805B5D"/>
    <w:rsid w:val="00806C41"/>
    <w:rsid w:val="008656CC"/>
    <w:rsid w:val="008777AA"/>
    <w:rsid w:val="0088120A"/>
    <w:rsid w:val="009214B3"/>
    <w:rsid w:val="00931A3E"/>
    <w:rsid w:val="00940E76"/>
    <w:rsid w:val="0094605A"/>
    <w:rsid w:val="009963B3"/>
    <w:rsid w:val="0099734C"/>
    <w:rsid w:val="00997914"/>
    <w:rsid w:val="009A4BC5"/>
    <w:rsid w:val="009A6BCC"/>
    <w:rsid w:val="009E33F0"/>
    <w:rsid w:val="00A038D4"/>
    <w:rsid w:val="00A5163C"/>
    <w:rsid w:val="00A559EE"/>
    <w:rsid w:val="00A72EDF"/>
    <w:rsid w:val="00A95421"/>
    <w:rsid w:val="00AB1BC5"/>
    <w:rsid w:val="00AC1289"/>
    <w:rsid w:val="00AC469E"/>
    <w:rsid w:val="00B61B5D"/>
    <w:rsid w:val="00B97474"/>
    <w:rsid w:val="00BA144E"/>
    <w:rsid w:val="00BE4F38"/>
    <w:rsid w:val="00BF7685"/>
    <w:rsid w:val="00C16618"/>
    <w:rsid w:val="00C2088A"/>
    <w:rsid w:val="00C224CF"/>
    <w:rsid w:val="00C41A50"/>
    <w:rsid w:val="00C45CEE"/>
    <w:rsid w:val="00C45D05"/>
    <w:rsid w:val="00C5458B"/>
    <w:rsid w:val="00C54B4B"/>
    <w:rsid w:val="00C55915"/>
    <w:rsid w:val="00C56CD8"/>
    <w:rsid w:val="00C70529"/>
    <w:rsid w:val="00C86910"/>
    <w:rsid w:val="00C90858"/>
    <w:rsid w:val="00CE5ACC"/>
    <w:rsid w:val="00CF0A13"/>
    <w:rsid w:val="00D03160"/>
    <w:rsid w:val="00D16394"/>
    <w:rsid w:val="00D2487D"/>
    <w:rsid w:val="00D35FF5"/>
    <w:rsid w:val="00D50867"/>
    <w:rsid w:val="00D8403D"/>
    <w:rsid w:val="00DB153F"/>
    <w:rsid w:val="00DF3C9C"/>
    <w:rsid w:val="00E01893"/>
    <w:rsid w:val="00E46684"/>
    <w:rsid w:val="00EC2DF3"/>
    <w:rsid w:val="00ED210A"/>
    <w:rsid w:val="00EE147B"/>
    <w:rsid w:val="00EE22B3"/>
    <w:rsid w:val="00EE3890"/>
    <w:rsid w:val="00F1043D"/>
    <w:rsid w:val="00F12017"/>
    <w:rsid w:val="00F12B44"/>
    <w:rsid w:val="00F21C05"/>
    <w:rsid w:val="00F31221"/>
    <w:rsid w:val="00F50CA3"/>
    <w:rsid w:val="00F50E90"/>
    <w:rsid w:val="00F82DA3"/>
    <w:rsid w:val="00F847FD"/>
    <w:rsid w:val="00F904E4"/>
    <w:rsid w:val="00F90D5C"/>
    <w:rsid w:val="00FA6307"/>
    <w:rsid w:val="00FB126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2EEEDE0A"/>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238CC4AD32FF48E3A72E2C4AE5769A8B">
    <w:name w:val="238CC4AD32FF48E3A72E2C4AE5769A8B"/>
  </w:style>
  <w:style w:type="paragraph" w:customStyle="1" w:styleId="AF7A0BF3CA124190837927C1CDFBAA821">
    <w:name w:val="AF7A0BF3CA124190837927C1CDFBAA821"/>
    <w:rsid w:val="003D0FA2"/>
    <w:pPr>
      <w:spacing w:after="0" w:line="240" w:lineRule="auto"/>
      <w:contextualSpacing/>
    </w:pPr>
    <w:rPr>
      <w:rFonts w:eastAsiaTheme="minorHAnsi"/>
      <w:kern w:val="0"/>
      <w:sz w:val="22"/>
      <w:szCs w:val="22"/>
      <w14:ligatures w14:val="none"/>
    </w:rPr>
  </w:style>
  <w:style w:type="paragraph" w:styleId="ListParagraph">
    <w:name w:val="List Paragraph"/>
    <w:aliases w:val="Number List,Paragraph Bullet,Medium Grid 1 - Accent 21,OCED FOA List 2 Arrows,RMSI bulle Style,List Paragraph1,Bullet  Paragraph,Heading3 Char,Heading3,Issue Action POC,3,POCG Table Text,Dot pt,F5 List Paragraph,Indicator Text,Bullet List"/>
    <w:basedOn w:val="Normal"/>
    <w:link w:val="ListParagraphChar"/>
    <w:uiPriority w:val="34"/>
    <w:qFormat/>
    <w:pPr>
      <w:spacing w:after="0" w:line="240" w:lineRule="auto"/>
      <w:ind w:left="720"/>
      <w:contextualSpacing/>
    </w:pPr>
    <w:rPr>
      <w:rFonts w:ascii="Calibri" w:eastAsia="Calibri" w:hAnsi="Calibri" w:cs="Arial"/>
      <w:kern w:val="0"/>
      <w:sz w:val="22"/>
      <w:szCs w:val="22"/>
      <w14:ligatures w14:val="none"/>
    </w:rPr>
  </w:style>
  <w:style w:type="character" w:customStyle="1" w:styleId="ListParagraphChar">
    <w:name w:val="List Paragraph Char"/>
    <w:aliases w:val="Number List Char,Paragraph Bullet Char,Medium Grid 1 - Accent 21 Char,OCED FOA List 2 Arrows Char,RMSI bulle Style Char,List Paragraph1 Char,Bullet  Paragraph Char,Heading3 Char Char,Heading3 Char1,Issue Action POC Char,3 Char"/>
    <w:link w:val="ListParagraph"/>
    <w:uiPriority w:val="34"/>
    <w:qFormat/>
    <w:locked/>
    <w:rPr>
      <w:rFonts w:ascii="Calibri" w:eastAsia="Calibri" w:hAnsi="Calibri" w:cs="Arial"/>
      <w:kern w:val="0"/>
      <w:sz w:val="22"/>
      <w:szCs w:val="22"/>
      <w14:ligatures w14:val="none"/>
    </w:rPr>
  </w:style>
  <w:style w:type="paragraph" w:styleId="BodyText2">
    <w:name w:val="Body Text 2"/>
    <w:basedOn w:val="Normal"/>
    <w:link w:val="BodyText2Char"/>
    <w:semiHidden/>
    <w:unhideWhenUsed/>
    <w:rsid w:val="003D0FA2"/>
    <w:pPr>
      <w:spacing w:after="120" w:line="480" w:lineRule="auto"/>
      <w:contextualSpacing/>
    </w:pPr>
    <w:rPr>
      <w:rFonts w:ascii="Times New Roman" w:eastAsia="Times New Roman" w:hAnsi="Times New Roman" w:cs="Times New Roman"/>
      <w:kern w:val="0"/>
      <w14:ligatures w14:val="none"/>
    </w:rPr>
  </w:style>
  <w:style w:type="character" w:customStyle="1" w:styleId="BodyText2Char">
    <w:name w:val="Body Text 2 Char"/>
    <w:basedOn w:val="DefaultParagraphFont"/>
    <w:link w:val="BodyText2"/>
    <w:semiHidden/>
    <w:rsid w:val="003D0FA2"/>
    <w:rPr>
      <w:rFonts w:ascii="Times New Roman" w:eastAsia="Times New Roman" w:hAnsi="Times New Roman" w:cs="Times New Roman"/>
      <w:kern w:val="0"/>
      <w14:ligatures w14:val="none"/>
    </w:rPr>
  </w:style>
  <w:style w:type="paragraph" w:styleId="ListNumber3">
    <w:name w:val="List Number 3"/>
    <w:basedOn w:val="Normal"/>
    <w:semiHidden/>
    <w:rsid w:val="003D0FA2"/>
    <w:pPr>
      <w:widowControl w:val="0"/>
      <w:numPr>
        <w:numId w:val="3"/>
      </w:numPr>
      <w:spacing w:before="100" w:after="100" w:line="240" w:lineRule="auto"/>
      <w:contextualSpacing/>
    </w:pPr>
    <w:rPr>
      <w:rFonts w:ascii="Times New Roman" w:eastAsia="Times New Roman" w:hAnsi="Times New Roman" w:cs="Times New Roman"/>
      <w:snapToGrid w:val="0"/>
      <w:kern w:val="0"/>
      <w:szCs w:val="20"/>
      <w14:ligatures w14:val="none"/>
    </w:rPr>
  </w:style>
  <w:style w:type="paragraph" w:styleId="HTMLPreformatted">
    <w:name w:val="HTML Preformatted"/>
    <w:basedOn w:val="Normal"/>
    <w:link w:val="HTMLPreformattedChar"/>
    <w:uiPriority w:val="99"/>
    <w:semiHidden/>
    <w:unhideWhenUsed/>
    <w:rsid w:val="003D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semiHidden/>
    <w:rsid w:val="003D0FA2"/>
    <w:rPr>
      <w:rFonts w:ascii="Courier New" w:eastAsia="Times New Roman" w:hAnsi="Courier New" w:cs="Courier New"/>
      <w:kern w:val="0"/>
      <w:sz w:val="20"/>
      <w:szCs w:val="20"/>
      <w14:ligatures w14:val="none"/>
    </w:rPr>
  </w:style>
  <w:style w:type="numbering" w:customStyle="1" w:styleId="FOATemplateListStyle11">
    <w:name w:val="FOA Template List Style 11"/>
    <w:uiPriority w:val="99"/>
    <w:rsid w:val="003D0FA2"/>
  </w:style>
  <w:style w:type="numbering" w:customStyle="1" w:styleId="CurrentList10">
    <w:name w:val="Current List10"/>
    <w:uiPriority w:val="99"/>
    <w:rsid w:val="003D0FA2"/>
    <w:pPr>
      <w:numPr>
        <w:numId w:val="4"/>
      </w:numPr>
    </w:pPr>
  </w:style>
  <w:style w:type="numbering" w:customStyle="1" w:styleId="CurrentList7">
    <w:name w:val="Current List7"/>
    <w:uiPriority w:val="99"/>
    <w:rsid w:val="00F90D5C"/>
    <w:pPr>
      <w:numPr>
        <w:numId w:val="9"/>
      </w:numPr>
    </w:pPr>
  </w:style>
  <w:style w:type="paragraph" w:customStyle="1" w:styleId="5739B657D2C64CB1B167775CAD1BABCE">
    <w:name w:val="5739B657D2C64CB1B167775CAD1BABCE"/>
  </w:style>
  <w:style w:type="paragraph" w:customStyle="1" w:styleId="798926FC780E4C75B8F61B6139757CB9">
    <w:name w:val="798926FC780E4C75B8F61B6139757CB9"/>
  </w:style>
  <w:style w:type="paragraph" w:customStyle="1" w:styleId="CE4B0F079C8147D2A581AE7A908DD07A">
    <w:name w:val="CE4B0F079C8147D2A581AE7A908DD07A"/>
  </w:style>
  <w:style w:type="paragraph" w:styleId="CommentText">
    <w:name w:val="annotation text"/>
    <w:basedOn w:val="Normal"/>
    <w:link w:val="CommentTextChar"/>
    <w:uiPriority w:val="99"/>
    <w:unhideWhenUsed/>
    <w:pPr>
      <w:spacing w:after="0" w:line="240" w:lineRule="auto"/>
      <w:contextualSpacing/>
    </w:pPr>
    <w:rPr>
      <w:rFonts w:ascii="Calibri" w:eastAsia="Calibri" w:hAnsi="Calibri" w:cs="Arial"/>
      <w:kern w:val="0"/>
      <w:sz w:val="20"/>
      <w:szCs w:val="20"/>
      <w14:ligatures w14:val="none"/>
    </w:rPr>
  </w:style>
  <w:style w:type="character" w:customStyle="1" w:styleId="CommentTextChar">
    <w:name w:val="Comment Text Char"/>
    <w:basedOn w:val="DefaultParagraphFont"/>
    <w:link w:val="CommentText"/>
    <w:uiPriority w:val="99"/>
    <w:rPr>
      <w:rFonts w:ascii="Calibri" w:eastAsia="Calibri" w:hAnsi="Calibri" w:cs="Arial"/>
      <w:kern w:val="0"/>
      <w:sz w:val="20"/>
      <w:szCs w:val="20"/>
      <w14:ligatures w14:val="none"/>
    </w:rPr>
  </w:style>
  <w:style w:type="numbering" w:customStyle="1" w:styleId="FOATemplateListStyle1">
    <w:name w:val="FOA Template List Style 1"/>
    <w:uiPriority w:val="99"/>
    <w:pPr>
      <w:numPr>
        <w:numId w:val="10"/>
      </w:numPr>
    </w:pPr>
  </w:style>
  <w:style w:type="paragraph" w:customStyle="1" w:styleId="970B4132DE724F62947CC1BF4961EC7F">
    <w:name w:val="970B4132DE724F62947CC1BF4961EC7F"/>
  </w:style>
  <w:style w:type="paragraph" w:styleId="BodyTextIndent3">
    <w:name w:val="Body Text Indent 3"/>
    <w:basedOn w:val="Normal"/>
    <w:link w:val="BodyTextIndent3Char"/>
    <w:rsid w:val="00F90D5C"/>
    <w:pPr>
      <w:widowControl w:val="0"/>
      <w:spacing w:before="100" w:beforeAutospacing="1" w:after="100" w:afterAutospacing="1" w:line="240" w:lineRule="auto"/>
      <w:ind w:left="990" w:hanging="270"/>
      <w:contextualSpacing/>
    </w:pPr>
    <w:rPr>
      <w:rFonts w:ascii="Times New Roman" w:eastAsia="Times New Roman" w:hAnsi="Times New Roman" w:cs="Times New Roman"/>
      <w:snapToGrid w:val="0"/>
      <w:kern w:val="0"/>
      <w:sz w:val="18"/>
      <w:szCs w:val="20"/>
      <w14:ligatures w14:val="none"/>
    </w:rPr>
  </w:style>
  <w:style w:type="character" w:customStyle="1" w:styleId="BodyTextIndent3Char">
    <w:name w:val="Body Text Indent 3 Char"/>
    <w:basedOn w:val="DefaultParagraphFont"/>
    <w:link w:val="BodyTextIndent3"/>
    <w:rsid w:val="00F90D5C"/>
    <w:rPr>
      <w:rFonts w:ascii="Times New Roman" w:eastAsia="Times New Roman" w:hAnsi="Times New Roman" w:cs="Times New Roman"/>
      <w:snapToGrid w:val="0"/>
      <w:kern w:val="0"/>
      <w:sz w:val="18"/>
      <w:szCs w:val="20"/>
      <w14:ligatures w14:val="none"/>
    </w:rPr>
  </w:style>
  <w:style w:type="table" w:customStyle="1" w:styleId="TableGrid2">
    <w:name w:val="Table Grid2"/>
    <w:basedOn w:val="TableNormal"/>
    <w:next w:val="TableGrid"/>
    <w:uiPriority w:val="59"/>
    <w:rsid w:val="00F90D5C"/>
    <w:pPr>
      <w:spacing w:after="0" w:line="240" w:lineRule="auto"/>
    </w:pPr>
    <w:rPr>
      <w:rFonts w:eastAsiaTheme="minorHAnsi"/>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F90D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29AAC68265E4944ACE55EEBDA6EFD25">
    <w:name w:val="629AAC68265E4944ACE55EEBDA6EFD25"/>
    <w:pPr>
      <w:spacing w:after="0" w:line="240" w:lineRule="auto"/>
      <w:contextualSpacing/>
    </w:pPr>
    <w:rPr>
      <w:rFonts w:ascii="Calibri" w:eastAsia="Calibri" w:hAnsi="Calibri" w:cs="Arial"/>
      <w:kern w:val="0"/>
      <w:sz w:val="22"/>
      <w:szCs w:val="22"/>
      <w14:ligatures w14:val="none"/>
    </w:rPr>
  </w:style>
  <w:style w:type="paragraph" w:customStyle="1" w:styleId="634551F59CEB482A90A0AAF051A05219">
    <w:name w:val="634551F59CEB482A90A0AAF051A05219"/>
    <w:pPr>
      <w:spacing w:after="0" w:line="240" w:lineRule="auto"/>
      <w:contextualSpacing/>
    </w:pPr>
    <w:rPr>
      <w:rFonts w:ascii="Calibri" w:eastAsia="Calibri" w:hAnsi="Calibri" w:cs="Arial"/>
      <w:kern w:val="0"/>
      <w:sz w:val="22"/>
      <w:szCs w:val="22"/>
      <w14:ligatures w14:val="none"/>
    </w:rPr>
  </w:style>
  <w:style w:type="paragraph" w:customStyle="1" w:styleId="277B73D280F140ABAFC7E2E944163C28">
    <w:name w:val="277B73D280F140ABAFC7E2E944163C28"/>
    <w:pPr>
      <w:spacing w:after="0" w:line="240" w:lineRule="auto"/>
      <w:contextualSpacing/>
    </w:pPr>
    <w:rPr>
      <w:rFonts w:ascii="Calibri" w:eastAsia="Calibri" w:hAnsi="Calibri" w:cs="Arial"/>
      <w:kern w:val="0"/>
      <w:sz w:val="22"/>
      <w:szCs w:val="22"/>
      <w14:ligatures w14:val="none"/>
    </w:rPr>
  </w:style>
  <w:style w:type="paragraph" w:customStyle="1" w:styleId="18F2A379D29741AABD9957494935194A">
    <w:name w:val="18F2A379D29741AABD9957494935194A"/>
    <w:pPr>
      <w:spacing w:after="0" w:line="240" w:lineRule="auto"/>
      <w:contextualSpacing/>
    </w:pPr>
    <w:rPr>
      <w:rFonts w:ascii="Calibri" w:eastAsia="Calibri" w:hAnsi="Calibri" w:cs="Arial"/>
      <w:kern w:val="0"/>
      <w:sz w:val="22"/>
      <w:szCs w:val="22"/>
      <w14:ligatures w14:val="none"/>
    </w:rPr>
  </w:style>
  <w:style w:type="paragraph" w:customStyle="1" w:styleId="09C9DC8384AC4134A884E643D4B24A22">
    <w:name w:val="09C9DC8384AC4134A884E643D4B24A22"/>
    <w:pPr>
      <w:spacing w:after="0" w:line="240" w:lineRule="auto"/>
      <w:contextualSpacing/>
    </w:pPr>
    <w:rPr>
      <w:rFonts w:ascii="Calibri" w:eastAsia="Calibri" w:hAnsi="Calibri" w:cs="Arial"/>
      <w:kern w:val="0"/>
      <w:sz w:val="22"/>
      <w:szCs w:val="22"/>
      <w14:ligatures w14:val="none"/>
    </w:rPr>
  </w:style>
  <w:style w:type="paragraph" w:customStyle="1" w:styleId="588B6D459A994129AA8BCE7081566433">
    <w:name w:val="588B6D459A994129AA8BCE7081566433"/>
    <w:pPr>
      <w:spacing w:after="0" w:line="240" w:lineRule="auto"/>
      <w:contextualSpacing/>
    </w:pPr>
    <w:rPr>
      <w:rFonts w:ascii="Calibri" w:eastAsia="Calibri" w:hAnsi="Calibri" w:cs="Arial"/>
      <w:kern w:val="0"/>
      <w:sz w:val="22"/>
      <w:szCs w:val="22"/>
      <w14:ligatures w14:val="none"/>
    </w:rPr>
  </w:style>
  <w:style w:type="paragraph" w:customStyle="1" w:styleId="65DF06796ACB43F28F1EA7FF51CFB5EC">
    <w:name w:val="65DF06796ACB43F28F1EA7FF51CFB5EC"/>
    <w:pPr>
      <w:spacing w:after="0" w:line="240" w:lineRule="auto"/>
      <w:contextualSpacing/>
    </w:pPr>
    <w:rPr>
      <w:rFonts w:ascii="Calibri" w:eastAsia="Calibri" w:hAnsi="Calibri" w:cs="Arial"/>
      <w:kern w:val="0"/>
      <w:sz w:val="22"/>
      <w:szCs w:val="22"/>
      <w14:ligatures w14:val="none"/>
    </w:rPr>
  </w:style>
  <w:style w:type="paragraph" w:customStyle="1" w:styleId="ADAD9FBE44C84410AC7ED3BF181176181">
    <w:name w:val="ADAD9FBE44C84410AC7ED3BF181176181"/>
    <w:pPr>
      <w:spacing w:after="0" w:line="240" w:lineRule="auto"/>
      <w:contextualSpacing/>
    </w:pPr>
    <w:rPr>
      <w:rFonts w:ascii="Calibri" w:eastAsia="Calibri" w:hAnsi="Calibri" w:cs="Arial"/>
      <w:kern w:val="0"/>
      <w:sz w:val="22"/>
      <w:szCs w:val="22"/>
      <w14:ligatures w14:val="none"/>
    </w:rPr>
  </w:style>
  <w:style w:type="paragraph" w:customStyle="1" w:styleId="AD9997B450514CFEB44F77E1959D08A61">
    <w:name w:val="AD9997B450514CFEB44F77E1959D08A61"/>
    <w:pPr>
      <w:spacing w:after="0" w:line="240" w:lineRule="auto"/>
      <w:contextualSpacing/>
    </w:pPr>
    <w:rPr>
      <w:rFonts w:ascii="Calibri" w:eastAsia="Calibri" w:hAnsi="Calibri" w:cs="Arial"/>
      <w:kern w:val="0"/>
      <w:sz w:val="22"/>
      <w:szCs w:val="22"/>
      <w14:ligatures w14:val="none"/>
    </w:rPr>
  </w:style>
  <w:style w:type="paragraph" w:customStyle="1" w:styleId="862C36A5C85048A3A95564BACC06E70B1">
    <w:name w:val="862C36A5C85048A3A95564BACC06E70B1"/>
    <w:pPr>
      <w:spacing w:after="0" w:line="240" w:lineRule="auto"/>
      <w:contextualSpacing/>
    </w:pPr>
    <w:rPr>
      <w:rFonts w:ascii="Calibri" w:eastAsia="Calibri" w:hAnsi="Calibri" w:cs="Arial"/>
      <w:kern w:val="0"/>
      <w:sz w:val="22"/>
      <w:szCs w:val="22"/>
      <w14:ligatures w14:val="none"/>
    </w:rPr>
  </w:style>
  <w:style w:type="paragraph" w:customStyle="1" w:styleId="AEE8EE9F1BF444C4A8EB641329628C5D1">
    <w:name w:val="AEE8EE9F1BF444C4A8EB641329628C5D1"/>
    <w:pPr>
      <w:spacing w:after="0" w:line="240" w:lineRule="auto"/>
      <w:contextualSpacing/>
    </w:pPr>
    <w:rPr>
      <w:rFonts w:ascii="Calibri" w:eastAsia="Calibri" w:hAnsi="Calibri" w:cs="Arial"/>
      <w:kern w:val="0"/>
      <w:sz w:val="22"/>
      <w:szCs w:val="22"/>
      <w14:ligatures w14:val="none"/>
    </w:rPr>
  </w:style>
  <w:style w:type="paragraph" w:styleId="NoSpacing">
    <w:name w:val="No Spacing"/>
    <w:link w:val="NoSpacingChar"/>
    <w:uiPriority w:val="1"/>
    <w:qFormat/>
    <w:pPr>
      <w:spacing w:after="0" w:line="240" w:lineRule="auto"/>
      <w:contextualSpacing/>
    </w:pPr>
    <w:rPr>
      <w:rFonts w:eastAsiaTheme="minorHAnsi"/>
      <w:kern w:val="0"/>
      <w:sz w:val="22"/>
      <w:szCs w:val="22"/>
      <w14:ligatures w14:val="none"/>
    </w:rPr>
  </w:style>
  <w:style w:type="character" w:customStyle="1" w:styleId="NoSpacingChar">
    <w:name w:val="No Spacing Char"/>
    <w:basedOn w:val="DefaultParagraphFont"/>
    <w:link w:val="NoSpacing"/>
    <w:uiPriority w:val="1"/>
    <w:rPr>
      <w:rFonts w:eastAsiaTheme="minorHAnsi"/>
      <w:kern w:val="0"/>
      <w:sz w:val="22"/>
      <w:szCs w:val="22"/>
      <w14:ligatures w14:val="none"/>
    </w:rPr>
  </w:style>
  <w:style w:type="paragraph" w:customStyle="1" w:styleId="7B6B78822E6F4E2B81461C4467490439">
    <w:name w:val="7B6B78822E6F4E2B81461C4467490439"/>
    <w:pPr>
      <w:spacing w:after="0" w:line="240" w:lineRule="auto"/>
      <w:ind w:left="720"/>
      <w:contextualSpacing/>
    </w:pPr>
    <w:rPr>
      <w:rFonts w:ascii="Calibri" w:eastAsia="Calibri" w:hAnsi="Calibri" w:cs="Arial"/>
      <w:kern w:val="0"/>
      <w:sz w:val="22"/>
      <w:szCs w:val="22"/>
      <w14:ligatures w14:val="none"/>
    </w:rPr>
  </w:style>
  <w:style w:type="paragraph" w:customStyle="1" w:styleId="E4C275858CC741A78CB67539D5D0A2B1">
    <w:name w:val="E4C275858CC741A78CB67539D5D0A2B1"/>
    <w:pPr>
      <w:spacing w:after="0" w:line="240" w:lineRule="auto"/>
      <w:contextualSpacing/>
    </w:pPr>
    <w:rPr>
      <w:rFonts w:eastAsiaTheme="minorHAnsi"/>
      <w:kern w:val="0"/>
      <w:sz w:val="22"/>
      <w:szCs w:val="22"/>
      <w14:ligatures w14:val="none"/>
    </w:rPr>
  </w:style>
  <w:style w:type="paragraph" w:customStyle="1" w:styleId="018F7442D73F48E5895B01F25E44BFBC">
    <w:name w:val="018F7442D73F48E5895B01F25E44BFBC"/>
    <w:pPr>
      <w:spacing w:after="0" w:line="240" w:lineRule="auto"/>
      <w:contextualSpacing/>
    </w:pPr>
    <w:rPr>
      <w:rFonts w:eastAsiaTheme="minorHAnsi"/>
      <w:kern w:val="0"/>
      <w:sz w:val="22"/>
      <w:szCs w:val="22"/>
      <w14:ligatures w14:val="none"/>
    </w:rPr>
  </w:style>
  <w:style w:type="paragraph" w:customStyle="1" w:styleId="1C6CEACB91144CE49AB00E45BDC542D5">
    <w:name w:val="1C6CEACB91144CE49AB00E45BDC542D5"/>
    <w:pPr>
      <w:spacing w:after="0" w:line="240" w:lineRule="auto"/>
      <w:contextualSpacing/>
    </w:pPr>
    <w:rPr>
      <w:rFonts w:eastAsiaTheme="minorHAnsi"/>
      <w:kern w:val="0"/>
      <w:sz w:val="22"/>
      <w:szCs w:val="22"/>
      <w14:ligatures w14:val="none"/>
    </w:rPr>
  </w:style>
  <w:style w:type="paragraph" w:customStyle="1" w:styleId="ABCA7BA92B2145B0956AE1CD93C56E6A">
    <w:name w:val="ABCA7BA92B2145B0956AE1CD93C56E6A"/>
    <w:pPr>
      <w:spacing w:after="0" w:line="240" w:lineRule="auto"/>
      <w:contextualSpacing/>
    </w:pPr>
    <w:rPr>
      <w:rFonts w:eastAsiaTheme="minorHAnsi"/>
      <w:kern w:val="0"/>
      <w:sz w:val="22"/>
      <w:szCs w:val="22"/>
      <w14:ligatures w14:val="none"/>
    </w:rPr>
  </w:style>
  <w:style w:type="paragraph" w:customStyle="1" w:styleId="626EA7907AEF4802B426084998208139">
    <w:name w:val="626EA7907AEF4802B426084998208139"/>
    <w:pPr>
      <w:spacing w:after="0" w:line="240" w:lineRule="auto"/>
      <w:contextualSpacing/>
    </w:pPr>
    <w:rPr>
      <w:rFonts w:eastAsiaTheme="minorHAnsi"/>
      <w:kern w:val="0"/>
      <w:sz w:val="22"/>
      <w:szCs w:val="22"/>
      <w14:ligatures w14:val="none"/>
    </w:rPr>
  </w:style>
  <w:style w:type="paragraph" w:customStyle="1" w:styleId="10C3755D269041198710212B9ECCF750">
    <w:name w:val="10C3755D269041198710212B9ECCF750"/>
    <w:pPr>
      <w:spacing w:after="0" w:line="240" w:lineRule="auto"/>
      <w:contextualSpacing/>
    </w:pPr>
    <w:rPr>
      <w:rFonts w:eastAsiaTheme="minorHAnsi"/>
      <w:kern w:val="0"/>
      <w:sz w:val="22"/>
      <w:szCs w:val="22"/>
      <w14:ligatures w14:val="none"/>
    </w:rPr>
  </w:style>
  <w:style w:type="paragraph" w:customStyle="1" w:styleId="305AE12AC50045538BA11757167B3AB9">
    <w:name w:val="305AE12AC50045538BA11757167B3AB9"/>
    <w:pPr>
      <w:spacing w:after="0" w:line="240" w:lineRule="auto"/>
      <w:contextualSpacing/>
    </w:pPr>
    <w:rPr>
      <w:rFonts w:eastAsiaTheme="minorHAnsi"/>
      <w:kern w:val="0"/>
      <w:sz w:val="22"/>
      <w:szCs w:val="22"/>
      <w14:ligatures w14:val="none"/>
    </w:rPr>
  </w:style>
  <w:style w:type="paragraph" w:customStyle="1" w:styleId="08C074A150A5453DA5FC632195E6F08C">
    <w:name w:val="08C074A150A5453DA5FC632195E6F08C"/>
    <w:pPr>
      <w:spacing w:after="0" w:line="240" w:lineRule="auto"/>
      <w:ind w:left="720"/>
      <w:contextualSpacing/>
    </w:pPr>
    <w:rPr>
      <w:rFonts w:ascii="Calibri" w:eastAsia="Calibri" w:hAnsi="Calibri" w:cs="Arial"/>
      <w:kern w:val="0"/>
      <w:sz w:val="22"/>
      <w:szCs w:val="22"/>
      <w14:ligatures w14:val="none"/>
    </w:rPr>
  </w:style>
  <w:style w:type="paragraph" w:customStyle="1" w:styleId="D76478F176344B1DBA9F7083A7003E65">
    <w:name w:val="D76478F176344B1DBA9F7083A7003E65"/>
    <w:pPr>
      <w:spacing w:after="0" w:line="240" w:lineRule="auto"/>
      <w:contextualSpacing/>
    </w:pPr>
    <w:rPr>
      <w:rFonts w:eastAsiaTheme="minorHAnsi"/>
      <w:kern w:val="0"/>
      <w:sz w:val="22"/>
      <w:szCs w:val="22"/>
      <w14:ligatures w14:val="none"/>
    </w:rPr>
  </w:style>
  <w:style w:type="paragraph" w:customStyle="1" w:styleId="ABE833B0EE2448138A678E4A432B27B5">
    <w:name w:val="ABE833B0EE2448138A678E4A432B27B5"/>
    <w:pPr>
      <w:spacing w:after="0" w:line="240" w:lineRule="auto"/>
      <w:contextualSpacing/>
    </w:pPr>
    <w:rPr>
      <w:rFonts w:eastAsiaTheme="minorHAnsi"/>
      <w:kern w:val="0"/>
      <w:sz w:val="22"/>
      <w:szCs w:val="22"/>
      <w14:ligatures w14:val="none"/>
    </w:rPr>
  </w:style>
  <w:style w:type="paragraph" w:customStyle="1" w:styleId="88467DB1A9AE4FD4911096C02A81402D">
    <w:name w:val="88467DB1A9AE4FD4911096C02A81402D"/>
    <w:pPr>
      <w:spacing w:after="0" w:line="240" w:lineRule="auto"/>
      <w:contextualSpacing/>
    </w:pPr>
    <w:rPr>
      <w:rFonts w:eastAsiaTheme="minorHAnsi"/>
      <w:kern w:val="0"/>
      <w:sz w:val="22"/>
      <w:szCs w:val="22"/>
      <w14:ligatures w14:val="none"/>
    </w:rPr>
  </w:style>
  <w:style w:type="paragraph" w:customStyle="1" w:styleId="D58E3D529D234FA49A374669C70CB133">
    <w:name w:val="D58E3D529D234FA49A374669C70CB133"/>
    <w:pPr>
      <w:spacing w:after="0" w:line="240" w:lineRule="auto"/>
      <w:contextualSpacing/>
    </w:pPr>
    <w:rPr>
      <w:rFonts w:eastAsiaTheme="minorHAnsi"/>
      <w:kern w:val="0"/>
      <w:sz w:val="22"/>
      <w:szCs w:val="22"/>
      <w14:ligatures w14:val="none"/>
    </w:rPr>
  </w:style>
  <w:style w:type="paragraph" w:customStyle="1" w:styleId="435859CFE5774BE593171BEABAE88F45">
    <w:name w:val="435859CFE5774BE593171BEABAE88F45"/>
    <w:pPr>
      <w:spacing w:after="0" w:line="240" w:lineRule="auto"/>
      <w:contextualSpacing/>
    </w:pPr>
    <w:rPr>
      <w:rFonts w:eastAsiaTheme="minorHAnsi"/>
      <w:kern w:val="0"/>
      <w:sz w:val="22"/>
      <w:szCs w:val="22"/>
      <w14:ligatures w14:val="none"/>
    </w:rPr>
  </w:style>
  <w:style w:type="paragraph" w:customStyle="1" w:styleId="F2D8187F4DE94AA0908574259842202A">
    <w:name w:val="F2D8187F4DE94AA0908574259842202A"/>
    <w:pPr>
      <w:spacing w:after="0" w:line="240" w:lineRule="auto"/>
      <w:contextualSpacing/>
    </w:pPr>
    <w:rPr>
      <w:rFonts w:eastAsiaTheme="minorHAnsi"/>
      <w:kern w:val="0"/>
      <w:sz w:val="22"/>
      <w:szCs w:val="22"/>
      <w14:ligatures w14:val="none"/>
    </w:rPr>
  </w:style>
  <w:style w:type="paragraph" w:customStyle="1" w:styleId="6C7E977019594E589B2746EA5CEB00B2">
    <w:name w:val="6C7E977019594E589B2746EA5CEB00B2"/>
    <w:pPr>
      <w:spacing w:after="0" w:line="240" w:lineRule="auto"/>
      <w:ind w:left="720"/>
      <w:contextualSpacing/>
    </w:pPr>
    <w:rPr>
      <w:rFonts w:ascii="Calibri" w:eastAsia="Calibri" w:hAnsi="Calibri" w:cs="Arial"/>
      <w:kern w:val="0"/>
      <w:sz w:val="22"/>
      <w:szCs w:val="22"/>
      <w14:ligatures w14:val="none"/>
    </w:rPr>
  </w:style>
  <w:style w:type="paragraph" w:customStyle="1" w:styleId="492D2A308FD54142A935B8A009D8B9AB">
    <w:name w:val="492D2A308FD54142A935B8A009D8B9AB"/>
    <w:pPr>
      <w:spacing w:after="0" w:line="240" w:lineRule="auto"/>
      <w:contextualSpacing/>
    </w:pPr>
    <w:rPr>
      <w:rFonts w:ascii="Calibri" w:eastAsia="Calibri" w:hAnsi="Calibri" w:cs="Times New Roman (Body CS)"/>
      <w:kern w:val="0"/>
      <w:sz w:val="22"/>
      <w:szCs w:val="22"/>
      <w14:ligatures w14:val="none"/>
    </w:rPr>
  </w:style>
  <w:style w:type="paragraph" w:customStyle="1" w:styleId="E18A41AEA128480F9D21864F2B7005B5">
    <w:name w:val="E18A41AEA128480F9D21864F2B7005B5"/>
    <w:pPr>
      <w:spacing w:after="0" w:line="240" w:lineRule="auto"/>
      <w:contextualSpacing/>
    </w:pPr>
    <w:rPr>
      <w:rFonts w:ascii="Calibri" w:eastAsia="Calibri" w:hAnsi="Calibri" w:cs="Times New Roman (Body CS)"/>
      <w:kern w:val="0"/>
      <w:sz w:val="22"/>
      <w:szCs w:val="22"/>
      <w14:ligatures w14:val="none"/>
    </w:rPr>
  </w:style>
  <w:style w:type="paragraph" w:customStyle="1" w:styleId="A2FC4BD1F7104029853C6E027F253DA4">
    <w:name w:val="A2FC4BD1F7104029853C6E027F253DA4"/>
    <w:pPr>
      <w:spacing w:after="0" w:line="240" w:lineRule="auto"/>
      <w:contextualSpacing/>
    </w:pPr>
    <w:rPr>
      <w:rFonts w:ascii="Calibri" w:eastAsia="Calibri" w:hAnsi="Calibri" w:cs="Arial"/>
      <w:kern w:val="0"/>
      <w:sz w:val="22"/>
      <w:szCs w:val="22"/>
      <w14:ligatures w14:val="none"/>
    </w:rPr>
  </w:style>
  <w:style w:type="paragraph" w:customStyle="1" w:styleId="809CB0050C174988BAEA5B90C7FE5D94">
    <w:name w:val="809CB0050C174988BAEA5B90C7FE5D94"/>
    <w:pPr>
      <w:spacing w:after="0" w:line="240" w:lineRule="auto"/>
      <w:contextualSpacing/>
    </w:pPr>
    <w:rPr>
      <w:rFonts w:ascii="Calibri" w:eastAsia="Calibri" w:hAnsi="Calibri" w:cs="Arial"/>
      <w:kern w:val="0"/>
      <w:sz w:val="22"/>
      <w:szCs w:val="22"/>
      <w14:ligatures w14:val="none"/>
    </w:rPr>
  </w:style>
  <w:style w:type="paragraph" w:customStyle="1" w:styleId="9CA0C91FC40248FB8419BA31D267F1D6">
    <w:name w:val="9CA0C91FC40248FB8419BA31D267F1D6"/>
    <w:pPr>
      <w:spacing w:after="0" w:line="240" w:lineRule="auto"/>
      <w:contextualSpacing/>
    </w:pPr>
    <w:rPr>
      <w:rFonts w:ascii="Calibri" w:eastAsia="Calibri" w:hAnsi="Calibri" w:cs="Arial"/>
      <w:kern w:val="0"/>
      <w:sz w:val="22"/>
      <w:szCs w:val="22"/>
      <w14:ligatures w14:val="none"/>
    </w:rPr>
  </w:style>
  <w:style w:type="paragraph" w:customStyle="1" w:styleId="BA635FA4AD844447A3820D041AA4399D">
    <w:name w:val="BA635FA4AD844447A3820D041AA4399D"/>
    <w:pPr>
      <w:spacing w:after="0" w:line="240" w:lineRule="auto"/>
      <w:contextualSpacing/>
    </w:pPr>
    <w:rPr>
      <w:rFonts w:ascii="Calibri" w:eastAsia="Calibri" w:hAnsi="Calibri" w:cs="Arial"/>
      <w:kern w:val="0"/>
      <w:sz w:val="22"/>
      <w:szCs w:val="22"/>
      <w14:ligatures w14:val="none"/>
    </w:rPr>
  </w:style>
  <w:style w:type="paragraph" w:customStyle="1" w:styleId="0EC172E0B6F34BE1879A62AC226332D0">
    <w:name w:val="0EC172E0B6F34BE1879A62AC226332D0"/>
    <w:pPr>
      <w:spacing w:after="0" w:line="240" w:lineRule="auto"/>
      <w:contextualSpacing/>
    </w:pPr>
    <w:rPr>
      <w:rFonts w:ascii="Calibri" w:eastAsia="Calibri" w:hAnsi="Calibri" w:cs="Times New Roman (Body CS)"/>
      <w:kern w:val="0"/>
      <w:sz w:val="22"/>
      <w:szCs w:val="22"/>
      <w14:ligatures w14:val="none"/>
    </w:rPr>
  </w:style>
  <w:style w:type="paragraph" w:customStyle="1" w:styleId="8987C6ED3082447E8A91226C2CBBB0AC">
    <w:name w:val="8987C6ED3082447E8A91226C2CBBB0AC"/>
    <w:pPr>
      <w:spacing w:after="0" w:line="240" w:lineRule="auto"/>
      <w:contextualSpacing/>
    </w:pPr>
    <w:rPr>
      <w:rFonts w:ascii="Calibri" w:eastAsia="Calibri" w:hAnsi="Calibri" w:cs="Arial"/>
      <w:kern w:val="0"/>
      <w:sz w:val="22"/>
      <w:szCs w:val="22"/>
      <w14:ligatures w14:val="none"/>
    </w:rPr>
  </w:style>
  <w:style w:type="paragraph" w:customStyle="1" w:styleId="BBB2B0BCBC404A038CA1EDED9178D5FD">
    <w:name w:val="BBB2B0BCBC404A038CA1EDED9178D5FD"/>
    <w:pPr>
      <w:spacing w:after="0" w:line="240" w:lineRule="auto"/>
      <w:contextualSpacing/>
    </w:pPr>
    <w:rPr>
      <w:rFonts w:ascii="Calibri" w:eastAsia="Calibri" w:hAnsi="Calibri" w:cs="Arial"/>
      <w:kern w:val="0"/>
      <w:sz w:val="22"/>
      <w:szCs w:val="22"/>
      <w14:ligatures w14:val="none"/>
    </w:rPr>
  </w:style>
  <w:style w:type="paragraph" w:customStyle="1" w:styleId="B34709D96C7D4760A4BA8B1F21E14D67">
    <w:name w:val="B34709D96C7D4760A4BA8B1F21E14D67"/>
    <w:pPr>
      <w:spacing w:after="0" w:line="240" w:lineRule="auto"/>
      <w:contextualSpacing/>
    </w:pPr>
    <w:rPr>
      <w:rFonts w:ascii="Calibri" w:eastAsia="Calibri" w:hAnsi="Calibri" w:cs="Arial"/>
      <w:kern w:val="0"/>
      <w:sz w:val="22"/>
      <w:szCs w:val="22"/>
      <w14:ligatures w14:val="none"/>
    </w:rPr>
  </w:style>
  <w:style w:type="paragraph" w:customStyle="1" w:styleId="0B5F23B4E45C44769B879FEF96DAE0FC">
    <w:name w:val="0B5F23B4E45C44769B879FEF96DAE0FC"/>
    <w:pPr>
      <w:spacing w:after="0" w:line="240" w:lineRule="auto"/>
      <w:contextualSpacing/>
    </w:pPr>
    <w:rPr>
      <w:rFonts w:ascii="Calibri" w:eastAsia="Calibri" w:hAnsi="Calibri" w:cs="Arial"/>
      <w:kern w:val="0"/>
      <w:sz w:val="22"/>
      <w:szCs w:val="22"/>
      <w14:ligatures w14:val="none"/>
    </w:rPr>
  </w:style>
  <w:style w:type="paragraph" w:customStyle="1" w:styleId="26460694ECA245A0AF2088315773F6DF">
    <w:name w:val="26460694ECA245A0AF2088315773F6DF"/>
    <w:pPr>
      <w:spacing w:after="0" w:line="240" w:lineRule="auto"/>
      <w:contextualSpacing/>
    </w:pPr>
    <w:rPr>
      <w:rFonts w:ascii="Calibri" w:eastAsia="Calibri" w:hAnsi="Calibri" w:cs="Arial"/>
      <w:kern w:val="0"/>
      <w:sz w:val="22"/>
      <w:szCs w:val="22"/>
      <w14:ligatures w14:val="none"/>
    </w:rPr>
  </w:style>
  <w:style w:type="paragraph" w:customStyle="1" w:styleId="1C0C055081BF46078DADBF0C71FE277A">
    <w:name w:val="1C0C055081BF46078DADBF0C71FE277A"/>
    <w:pPr>
      <w:spacing w:after="0" w:line="240" w:lineRule="auto"/>
      <w:contextualSpacing/>
    </w:pPr>
    <w:rPr>
      <w:rFonts w:ascii="Calibri" w:eastAsia="Calibri" w:hAnsi="Calibri" w:cs="Arial"/>
      <w:kern w:val="0"/>
      <w:sz w:val="22"/>
      <w:szCs w:val="22"/>
      <w14:ligatures w14:val="none"/>
    </w:rPr>
  </w:style>
  <w:style w:type="paragraph" w:customStyle="1" w:styleId="3BD1557DE26541F4965E3892E1DB69A7">
    <w:name w:val="3BD1557DE26541F4965E3892E1DB69A7"/>
    <w:pPr>
      <w:spacing w:after="0" w:line="240" w:lineRule="auto"/>
      <w:contextualSpacing/>
    </w:pPr>
    <w:rPr>
      <w:rFonts w:ascii="Calibri" w:eastAsia="Calibri" w:hAnsi="Calibri" w:cs="Arial"/>
      <w:kern w:val="0"/>
      <w:sz w:val="22"/>
      <w:szCs w:val="22"/>
      <w14:ligatures w14:val="none"/>
    </w:rPr>
  </w:style>
  <w:style w:type="paragraph" w:customStyle="1" w:styleId="B6D1C23B0923407CA301A526B65BDB38">
    <w:name w:val="B6D1C23B0923407CA301A526B65BDB38"/>
    <w:pPr>
      <w:spacing w:after="0" w:line="240" w:lineRule="auto"/>
      <w:contextualSpacing/>
    </w:pPr>
    <w:rPr>
      <w:rFonts w:ascii="Calibri" w:eastAsia="Calibri" w:hAnsi="Calibri" w:cs="Arial"/>
      <w:kern w:val="0"/>
      <w:sz w:val="22"/>
      <w:szCs w:val="22"/>
      <w14:ligatures w14:val="none"/>
    </w:rPr>
  </w:style>
  <w:style w:type="paragraph" w:customStyle="1" w:styleId="6A324E2271ED4866A4C8240D4088E266">
    <w:name w:val="6A324E2271ED4866A4C8240D4088E266"/>
    <w:pPr>
      <w:spacing w:after="0" w:line="240" w:lineRule="auto"/>
      <w:contextualSpacing/>
    </w:pPr>
    <w:rPr>
      <w:rFonts w:ascii="Calibri" w:eastAsia="Calibri" w:hAnsi="Calibri" w:cs="Arial"/>
      <w:kern w:val="0"/>
      <w:sz w:val="22"/>
      <w:szCs w:val="22"/>
      <w14:ligatures w14:val="none"/>
    </w:rPr>
  </w:style>
  <w:style w:type="paragraph" w:customStyle="1" w:styleId="95A3CA6995D04CFABDFF0781D0696402">
    <w:name w:val="95A3CA6995D04CFABDFF0781D0696402"/>
    <w:pPr>
      <w:spacing w:after="0" w:line="240" w:lineRule="auto"/>
      <w:contextualSpacing/>
    </w:pPr>
    <w:rPr>
      <w:rFonts w:ascii="Calibri" w:eastAsia="Calibri" w:hAnsi="Calibri" w:cs="Arial"/>
      <w:kern w:val="0"/>
      <w:sz w:val="22"/>
      <w:szCs w:val="22"/>
      <w14:ligatures w14:val="none"/>
    </w:rPr>
  </w:style>
  <w:style w:type="paragraph" w:customStyle="1" w:styleId="C3F6A38464334023B265E50D17462BC1">
    <w:name w:val="C3F6A38464334023B265E50D17462BC1"/>
    <w:rsid w:val="00EE22B3"/>
  </w:style>
  <w:style w:type="paragraph" w:customStyle="1" w:styleId="D127A7B8A6E14C6189D10597E91E84D1">
    <w:name w:val="D127A7B8A6E14C6189D10597E91E84D1"/>
    <w:rsid w:val="00084B9E"/>
  </w:style>
  <w:style w:type="paragraph" w:customStyle="1" w:styleId="69F8070CB4FB4A19A0E31E55B73A3DEC">
    <w:name w:val="69F8070CB4FB4A19A0E31E55B73A3DEC"/>
    <w:rsid w:val="00084B9E"/>
  </w:style>
  <w:style w:type="paragraph" w:customStyle="1" w:styleId="2BC40BDF995C4BE5B4EE09B8C3E296A9">
    <w:name w:val="2BC40BDF995C4BE5B4EE09B8C3E296A9"/>
    <w:rsid w:val="00084B9E"/>
  </w:style>
  <w:style w:type="paragraph" w:customStyle="1" w:styleId="0B8DFE20BF7947FA9ADF0E7ABD6DB2EF">
    <w:name w:val="0B8DFE20BF7947FA9ADF0E7ABD6DB2EF"/>
    <w:rsid w:val="00084B9E"/>
  </w:style>
  <w:style w:type="paragraph" w:customStyle="1" w:styleId="8C754F59875B443DA2BE7272B87317A7">
    <w:name w:val="8C754F59875B443DA2BE7272B87317A7"/>
    <w:rsid w:val="00084B9E"/>
  </w:style>
  <w:style w:type="paragraph" w:customStyle="1" w:styleId="70409F74F28C40D283278C11F34FF99E">
    <w:name w:val="70409F74F28C40D283278C11F34FF99E"/>
    <w:rsid w:val="00084B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CED">
      <a:dk1>
        <a:sysClr val="windowText" lastClr="000000"/>
      </a:dk1>
      <a:lt1>
        <a:sysClr val="window" lastClr="FFFFFF"/>
      </a:lt1>
      <a:dk2>
        <a:srgbClr val="44546A"/>
      </a:dk2>
      <a:lt2>
        <a:srgbClr val="DCDDDE"/>
      </a:lt2>
      <a:accent1>
        <a:srgbClr val="1A325D"/>
      </a:accent1>
      <a:accent2>
        <a:srgbClr val="2460AD"/>
      </a:accent2>
      <a:accent3>
        <a:srgbClr val="FF9403"/>
      </a:accent3>
      <a:accent4>
        <a:srgbClr val="FFCC00"/>
      </a:accent4>
      <a:accent5>
        <a:srgbClr val="1C9ED6"/>
      </a:accent5>
      <a:accent6>
        <a:srgbClr val="69BE28"/>
      </a:accent6>
      <a:hlink>
        <a:srgbClr val="1CA6DF"/>
      </a:hlink>
      <a:folHlink>
        <a:srgbClr val="7E46C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7FD35EAB030E4583C84C4067D012E5" ma:contentTypeVersion="15" ma:contentTypeDescription="Create a new document." ma:contentTypeScope="" ma:versionID="09d516e48911db6a67f414da5a2a144b">
  <xsd:schema xmlns:xsd="http://www.w3.org/2001/XMLSchema" xmlns:xs="http://www.w3.org/2001/XMLSchema" xmlns:p="http://schemas.microsoft.com/office/2006/metadata/properties" xmlns:ns2="928cfcc4-a6f7-427a-9d22-347285eb1337" xmlns:ns3="8233efc6-f921-4ff8-b551-7bdd9480aefe" xmlns:ns4="0a20205c-0631-4ff0-81c6-46eee12fe7e9" targetNamespace="http://schemas.microsoft.com/office/2006/metadata/properties" ma:root="true" ma:fieldsID="3cc42833dd210f0299d1d8ce6423eb13" ns2:_="" ns3:_="" ns4:_="">
    <xsd:import namespace="928cfcc4-a6f7-427a-9d22-347285eb1337"/>
    <xsd:import namespace="8233efc6-f921-4ff8-b551-7bdd9480aefe"/>
    <xsd:import namespace="0a20205c-0631-4ff0-81c6-46eee12fe7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atestpresentationdownloads_x002d_March30" minOccurs="0"/>
                <xsd:element ref="ns2:MediaServiceObjectDetectorVersions" minOccurs="0"/>
                <xsd:element ref="ns2:MediaServiceSearchProperties" minOccurs="0"/>
                <xsd:element ref="ns2:lcf76f155ced4ddcb4097134ff3c332f" minOccurs="0"/>
                <xsd:element ref="ns4: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8cfcc4-a6f7-427a-9d22-347285eb13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atestpresentationdownloads_x002d_March30" ma:index="12" nillable="true" ma:displayName="Latest presentation downloads-March 30" ma:format="Dropdown" ma:internalName="Latestpresentationdownloads_x002d_March30">
      <xsd:simpleType>
        <xsd:restriction base="dms:Text">
          <xsd:maxLength value="255"/>
        </xsd:restriction>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26d46bd7-4a58-4bc0-a217-7245e6e70419"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233efc6-f921-4ff8-b551-7bdd9480aef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a20205c-0631-4ff0-81c6-46eee12fe7e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bfca75ae-2768-42f8-bc27-3ee79343e2a9}" ma:internalName="TaxCatchAll" ma:showField="CatchAllData" ma:web="8233efc6-f921-4ff8-b551-7bdd9480aef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28cfcc4-a6f7-427a-9d22-347285eb1337">
      <Terms xmlns="http://schemas.microsoft.com/office/infopath/2007/PartnerControls"/>
    </lcf76f155ced4ddcb4097134ff3c332f>
    <Latestpresentationdownloads_x002d_March30 xmlns="928cfcc4-a6f7-427a-9d22-347285eb1337" xsi:nil="true"/>
    <TaxCatchAll xmlns="0a20205c-0631-4ff0-81c6-46eee12fe7e9" xsi:nil="true"/>
  </documentManagement>
</p:properties>
</file>

<file path=customXml/itemProps1.xml><?xml version="1.0" encoding="utf-8"?>
<ds:datastoreItem xmlns:ds="http://schemas.openxmlformats.org/officeDocument/2006/customXml" ds:itemID="{3C229130-A05F-408D-B7C8-5BAA3D7C63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8cfcc4-a6f7-427a-9d22-347285eb1337"/>
    <ds:schemaRef ds:uri="8233efc6-f921-4ff8-b551-7bdd9480aefe"/>
    <ds:schemaRef ds:uri="0a20205c-0631-4ff0-81c6-46eee12fe7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35EB86-C576-402D-9A56-5A1E9B132823}">
  <ds:schemaRefs>
    <ds:schemaRef ds:uri="http://schemas.openxmlformats.org/officeDocument/2006/bibliography"/>
  </ds:schemaRefs>
</ds:datastoreItem>
</file>

<file path=customXml/itemProps3.xml><?xml version="1.0" encoding="utf-8"?>
<ds:datastoreItem xmlns:ds="http://schemas.openxmlformats.org/officeDocument/2006/customXml" ds:itemID="{F6A11A33-5492-4AE1-BA21-CCB9751320E1}">
  <ds:schemaRefs>
    <ds:schemaRef ds:uri="http://schemas.microsoft.com/sharepoint/v3/contenttype/forms"/>
  </ds:schemaRefs>
</ds:datastoreItem>
</file>

<file path=customXml/itemProps4.xml><?xml version="1.0" encoding="utf-8"?>
<ds:datastoreItem xmlns:ds="http://schemas.openxmlformats.org/officeDocument/2006/customXml" ds:itemID="{0D642900-C625-4200-BDE8-D8130DA56F48}">
  <ds:schemaRefs>
    <ds:schemaRef ds:uri="http://schemas.microsoft.com/office/2006/metadata/properties"/>
    <ds:schemaRef ds:uri="http://schemas.microsoft.com/office/infopath/2007/PartnerControls"/>
    <ds:schemaRef ds:uri="928cfcc4-a6f7-427a-9d22-347285eb1337"/>
    <ds:schemaRef ds:uri="0a20205c-0631-4ff0-81c6-46eee12fe7e9"/>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50</Pages>
  <Words>17002</Words>
  <Characters>99296</Characters>
  <Application>Microsoft Office Word</Application>
  <DocSecurity>0</DocSecurity>
  <Lines>2206</Lines>
  <Paragraphs>1129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115169</CharactersWithSpaces>
  <SharedDoc>false</SharedDoc>
  <HLinks>
    <vt:vector size="732" baseType="variant">
      <vt:variant>
        <vt:i4>1638471</vt:i4>
      </vt:variant>
      <vt:variant>
        <vt:i4>531</vt:i4>
      </vt:variant>
      <vt:variant>
        <vt:i4>0</vt:i4>
      </vt:variant>
      <vt:variant>
        <vt:i4>5</vt:i4>
      </vt:variant>
      <vt:variant>
        <vt:lpwstr>https://www.epa.gov/sites/production/files/2015-07/documents/rom.pdf</vt:lpwstr>
      </vt:variant>
      <vt:variant>
        <vt:lpwstr/>
      </vt:variant>
      <vt:variant>
        <vt:i4>5701753</vt:i4>
      </vt:variant>
      <vt:variant>
        <vt:i4>528</vt:i4>
      </vt:variant>
      <vt:variant>
        <vt:i4>0</vt:i4>
      </vt:variant>
      <vt:variant>
        <vt:i4>5</vt:i4>
      </vt:variant>
      <vt:variant>
        <vt:lpwstr>https://www.fsd.gov/gsafsd_sp</vt:lpwstr>
      </vt:variant>
      <vt:variant>
        <vt:lpwstr/>
      </vt:variant>
      <vt:variant>
        <vt:i4>4784245</vt:i4>
      </vt:variant>
      <vt:variant>
        <vt:i4>525</vt:i4>
      </vt:variant>
      <vt:variant>
        <vt:i4>0</vt:i4>
      </vt:variant>
      <vt:variant>
        <vt:i4>5</vt:i4>
      </vt:variant>
      <vt:variant>
        <vt:lpwstr>mailto:support@grants.gov</vt:lpwstr>
      </vt:variant>
      <vt:variant>
        <vt:lpwstr/>
      </vt:variant>
      <vt:variant>
        <vt:i4>6553712</vt:i4>
      </vt:variant>
      <vt:variant>
        <vt:i4>522</vt:i4>
      </vt:variant>
      <vt:variant>
        <vt:i4>0</vt:i4>
      </vt:variant>
      <vt:variant>
        <vt:i4>5</vt:i4>
      </vt:variant>
      <vt:variant>
        <vt:lpwstr/>
      </vt:variant>
      <vt:variant>
        <vt:lpwstr>_Key_Facts</vt:lpwstr>
      </vt:variant>
      <vt:variant>
        <vt:i4>6553712</vt:i4>
      </vt:variant>
      <vt:variant>
        <vt:i4>519</vt:i4>
      </vt:variant>
      <vt:variant>
        <vt:i4>0</vt:i4>
      </vt:variant>
      <vt:variant>
        <vt:i4>5</vt:i4>
      </vt:variant>
      <vt:variant>
        <vt:lpwstr/>
      </vt:variant>
      <vt:variant>
        <vt:lpwstr>_Key_Facts</vt:lpwstr>
      </vt:variant>
      <vt:variant>
        <vt:i4>3997796</vt:i4>
      </vt:variant>
      <vt:variant>
        <vt:i4>516</vt:i4>
      </vt:variant>
      <vt:variant>
        <vt:i4>0</vt:i4>
      </vt:variant>
      <vt:variant>
        <vt:i4>5</vt:i4>
      </vt:variant>
      <vt:variant>
        <vt:lpwstr>https://www.energy.gov/eere/funding/how-do-i-apply-eere-funding</vt:lpwstr>
      </vt:variant>
      <vt:variant>
        <vt:lpwstr/>
      </vt:variant>
      <vt:variant>
        <vt:i4>6160412</vt:i4>
      </vt:variant>
      <vt:variant>
        <vt:i4>513</vt:i4>
      </vt:variant>
      <vt:variant>
        <vt:i4>0</vt:i4>
      </vt:variant>
      <vt:variant>
        <vt:i4>5</vt:i4>
      </vt:variant>
      <vt:variant>
        <vt:lpwstr>https://www.energy.gov/eere/office-energy-efficiency-renewable-energy</vt:lpwstr>
      </vt:variant>
      <vt:variant>
        <vt:lpwstr/>
      </vt:variant>
      <vt:variant>
        <vt:i4>6553712</vt:i4>
      </vt:variant>
      <vt:variant>
        <vt:i4>510</vt:i4>
      </vt:variant>
      <vt:variant>
        <vt:i4>0</vt:i4>
      </vt:variant>
      <vt:variant>
        <vt:i4>5</vt:i4>
      </vt:variant>
      <vt:variant>
        <vt:lpwstr/>
      </vt:variant>
      <vt:variant>
        <vt:lpwstr>_Key_Facts</vt:lpwstr>
      </vt:variant>
      <vt:variant>
        <vt:i4>6553712</vt:i4>
      </vt:variant>
      <vt:variant>
        <vt:i4>507</vt:i4>
      </vt:variant>
      <vt:variant>
        <vt:i4>0</vt:i4>
      </vt:variant>
      <vt:variant>
        <vt:i4>5</vt:i4>
      </vt:variant>
      <vt:variant>
        <vt:lpwstr/>
      </vt:variant>
      <vt:variant>
        <vt:lpwstr>_Key_Facts</vt:lpwstr>
      </vt:variant>
      <vt:variant>
        <vt:i4>6553712</vt:i4>
      </vt:variant>
      <vt:variant>
        <vt:i4>504</vt:i4>
      </vt:variant>
      <vt:variant>
        <vt:i4>0</vt:i4>
      </vt:variant>
      <vt:variant>
        <vt:i4>5</vt:i4>
      </vt:variant>
      <vt:variant>
        <vt:lpwstr/>
      </vt:variant>
      <vt:variant>
        <vt:lpwstr>_Key_Facts</vt:lpwstr>
      </vt:variant>
      <vt:variant>
        <vt:i4>6553712</vt:i4>
      </vt:variant>
      <vt:variant>
        <vt:i4>501</vt:i4>
      </vt:variant>
      <vt:variant>
        <vt:i4>0</vt:i4>
      </vt:variant>
      <vt:variant>
        <vt:i4>5</vt:i4>
      </vt:variant>
      <vt:variant>
        <vt:lpwstr/>
      </vt:variant>
      <vt:variant>
        <vt:lpwstr>_Key_Facts</vt:lpwstr>
      </vt:variant>
      <vt:variant>
        <vt:i4>6553712</vt:i4>
      </vt:variant>
      <vt:variant>
        <vt:i4>498</vt:i4>
      </vt:variant>
      <vt:variant>
        <vt:i4>0</vt:i4>
      </vt:variant>
      <vt:variant>
        <vt:i4>5</vt:i4>
      </vt:variant>
      <vt:variant>
        <vt:lpwstr/>
      </vt:variant>
      <vt:variant>
        <vt:lpwstr>_Key_Facts</vt:lpwstr>
      </vt:variant>
      <vt:variant>
        <vt:i4>3407946</vt:i4>
      </vt:variant>
      <vt:variant>
        <vt:i4>495</vt:i4>
      </vt:variant>
      <vt:variant>
        <vt:i4>0</vt:i4>
      </vt:variant>
      <vt:variant>
        <vt:i4>5</vt:i4>
      </vt:variant>
      <vt:variant>
        <vt:lpwstr/>
      </vt:variant>
      <vt:variant>
        <vt:lpwstr>_G._Applications_Specifically</vt:lpwstr>
      </vt:variant>
      <vt:variant>
        <vt:i4>4653059</vt:i4>
      </vt:variant>
      <vt:variant>
        <vt:i4>492</vt:i4>
      </vt:variant>
      <vt:variant>
        <vt:i4>0</vt:i4>
      </vt:variant>
      <vt:variant>
        <vt:i4>5</vt:i4>
      </vt:variant>
      <vt:variant>
        <vt:lpwstr>https://energy.gov/management/downloads/merit-review-guide-financial-assistance-and-unsolicited-proposals-current</vt:lpwstr>
      </vt:variant>
      <vt:variant>
        <vt:lpwstr/>
      </vt:variant>
      <vt:variant>
        <vt:i4>6553712</vt:i4>
      </vt:variant>
      <vt:variant>
        <vt:i4>489</vt:i4>
      </vt:variant>
      <vt:variant>
        <vt:i4>0</vt:i4>
      </vt:variant>
      <vt:variant>
        <vt:i4>5</vt:i4>
      </vt:variant>
      <vt:variant>
        <vt:lpwstr/>
      </vt:variant>
      <vt:variant>
        <vt:lpwstr>_Key_Facts</vt:lpwstr>
      </vt:variant>
      <vt:variant>
        <vt:i4>6553712</vt:i4>
      </vt:variant>
      <vt:variant>
        <vt:i4>486</vt:i4>
      </vt:variant>
      <vt:variant>
        <vt:i4>0</vt:i4>
      </vt:variant>
      <vt:variant>
        <vt:i4>5</vt:i4>
      </vt:variant>
      <vt:variant>
        <vt:lpwstr/>
      </vt:variant>
      <vt:variant>
        <vt:lpwstr>_Key_Facts</vt:lpwstr>
      </vt:variant>
      <vt:variant>
        <vt:i4>65613</vt:i4>
      </vt:variant>
      <vt:variant>
        <vt:i4>483</vt:i4>
      </vt:variant>
      <vt:variant>
        <vt:i4>0</vt:i4>
      </vt:variant>
      <vt:variant>
        <vt:i4>5</vt:i4>
      </vt:variant>
      <vt:variant>
        <vt:lpwstr>https://www.energy.gov/eere/funding/eere-funding-application-and-management-forms</vt:lpwstr>
      </vt:variant>
      <vt:variant>
        <vt:lpwstr/>
      </vt:variant>
      <vt:variant>
        <vt:i4>4522040</vt:i4>
      </vt:variant>
      <vt:variant>
        <vt:i4>480</vt:i4>
      </vt:variant>
      <vt:variant>
        <vt:i4>0</vt:i4>
      </vt:variant>
      <vt:variant>
        <vt:i4>5</vt:i4>
      </vt:variant>
      <vt:variant>
        <vt:lpwstr/>
      </vt:variant>
      <vt:variant>
        <vt:lpwstr>_IV._Application_Content</vt:lpwstr>
      </vt:variant>
      <vt:variant>
        <vt:i4>6553712</vt:i4>
      </vt:variant>
      <vt:variant>
        <vt:i4>477</vt:i4>
      </vt:variant>
      <vt:variant>
        <vt:i4>0</vt:i4>
      </vt:variant>
      <vt:variant>
        <vt:i4>5</vt:i4>
      </vt:variant>
      <vt:variant>
        <vt:lpwstr/>
      </vt:variant>
      <vt:variant>
        <vt:lpwstr>_Key_Facts</vt:lpwstr>
      </vt:variant>
      <vt:variant>
        <vt:i4>3473515</vt:i4>
      </vt:variant>
      <vt:variant>
        <vt:i4>474</vt:i4>
      </vt:variant>
      <vt:variant>
        <vt:i4>0</vt:i4>
      </vt:variant>
      <vt:variant>
        <vt:i4>5</vt:i4>
      </vt:variant>
      <vt:variant>
        <vt:lpwstr>https://sam.gov/content/entity-registration</vt:lpwstr>
      </vt:variant>
      <vt:variant>
        <vt:lpwstr/>
      </vt:variant>
      <vt:variant>
        <vt:i4>6684775</vt:i4>
      </vt:variant>
      <vt:variant>
        <vt:i4>471</vt:i4>
      </vt:variant>
      <vt:variant>
        <vt:i4>0</vt:i4>
      </vt:variant>
      <vt:variant>
        <vt:i4>5</vt:i4>
      </vt:variant>
      <vt:variant>
        <vt:lpwstr>https://www.ecfr.gov/current/title-2/subtitle-A/chapter-I/part-184</vt:lpwstr>
      </vt:variant>
      <vt:variant>
        <vt:lpwstr/>
      </vt:variant>
      <vt:variant>
        <vt:i4>3473448</vt:i4>
      </vt:variant>
      <vt:variant>
        <vt:i4>468</vt:i4>
      </vt:variant>
      <vt:variant>
        <vt:i4>0</vt:i4>
      </vt:variant>
      <vt:variant>
        <vt:i4>5</vt:i4>
      </vt:variant>
      <vt:variant>
        <vt:lpwstr>https://www.energy.gov/management/build-america-buy-america</vt:lpwstr>
      </vt:variant>
      <vt:variant>
        <vt:lpwstr/>
      </vt:variant>
      <vt:variant>
        <vt:i4>6553712</vt:i4>
      </vt:variant>
      <vt:variant>
        <vt:i4>465</vt:i4>
      </vt:variant>
      <vt:variant>
        <vt:i4>0</vt:i4>
      </vt:variant>
      <vt:variant>
        <vt:i4>5</vt:i4>
      </vt:variant>
      <vt:variant>
        <vt:lpwstr/>
      </vt:variant>
      <vt:variant>
        <vt:lpwstr>_Key_Facts</vt:lpwstr>
      </vt:variant>
      <vt:variant>
        <vt:i4>6094968</vt:i4>
      </vt:variant>
      <vt:variant>
        <vt:i4>462</vt:i4>
      </vt:variant>
      <vt:variant>
        <vt:i4>0</vt:i4>
      </vt:variant>
      <vt:variant>
        <vt:i4>5</vt:i4>
      </vt:variant>
      <vt:variant>
        <vt:lpwstr/>
      </vt:variant>
      <vt:variant>
        <vt:lpwstr>_Technical_Review_Criteria</vt:lpwstr>
      </vt:variant>
      <vt:variant>
        <vt:i4>6094968</vt:i4>
      </vt:variant>
      <vt:variant>
        <vt:i4>459</vt:i4>
      </vt:variant>
      <vt:variant>
        <vt:i4>0</vt:i4>
      </vt:variant>
      <vt:variant>
        <vt:i4>5</vt:i4>
      </vt:variant>
      <vt:variant>
        <vt:lpwstr/>
      </vt:variant>
      <vt:variant>
        <vt:lpwstr>_Technical_Review_Criteria</vt:lpwstr>
      </vt:variant>
      <vt:variant>
        <vt:i4>6553644</vt:i4>
      </vt:variant>
      <vt:variant>
        <vt:i4>456</vt:i4>
      </vt:variant>
      <vt:variant>
        <vt:i4>0</vt:i4>
      </vt:variant>
      <vt:variant>
        <vt:i4>5</vt:i4>
      </vt:variant>
      <vt:variant>
        <vt:lpwstr>https://www.directives.doe.gov/directives-documents/400-series/0412.1-BOrder-a-chg1-AdmChg</vt:lpwstr>
      </vt:variant>
      <vt:variant>
        <vt:lpwstr/>
      </vt:variant>
      <vt:variant>
        <vt:i4>5374076</vt:i4>
      </vt:variant>
      <vt:variant>
        <vt:i4>453</vt:i4>
      </vt:variant>
      <vt:variant>
        <vt:i4>0</vt:i4>
      </vt:variant>
      <vt:variant>
        <vt:i4>5</vt:i4>
      </vt:variant>
      <vt:variant>
        <vt:lpwstr/>
      </vt:variant>
      <vt:variant>
        <vt:lpwstr>_Summary_of_Application</vt:lpwstr>
      </vt:variant>
      <vt:variant>
        <vt:i4>7209080</vt:i4>
      </vt:variant>
      <vt:variant>
        <vt:i4>450</vt:i4>
      </vt:variant>
      <vt:variant>
        <vt:i4>0</vt:i4>
      </vt:variant>
      <vt:variant>
        <vt:i4>5</vt:i4>
      </vt:variant>
      <vt:variant>
        <vt:lpwstr/>
      </vt:variant>
      <vt:variant>
        <vt:lpwstr>_Concept_Papers</vt:lpwstr>
      </vt:variant>
      <vt:variant>
        <vt:i4>1048597</vt:i4>
      </vt:variant>
      <vt:variant>
        <vt:i4>447</vt:i4>
      </vt:variant>
      <vt:variant>
        <vt:i4>0</vt:i4>
      </vt:variant>
      <vt:variant>
        <vt:i4>5</vt:i4>
      </vt:variant>
      <vt:variant>
        <vt:lpwstr/>
      </vt:variant>
      <vt:variant>
        <vt:lpwstr>_Topic_Areas</vt:lpwstr>
      </vt:variant>
      <vt:variant>
        <vt:i4>7733357</vt:i4>
      </vt:variant>
      <vt:variant>
        <vt:i4>444</vt:i4>
      </vt:variant>
      <vt:variant>
        <vt:i4>0</vt:i4>
      </vt:variant>
      <vt:variant>
        <vt:i4>5</vt:i4>
      </vt:variant>
      <vt:variant>
        <vt:lpwstr/>
      </vt:variant>
      <vt:variant>
        <vt:lpwstr>Purpose</vt:lpwstr>
      </vt:variant>
      <vt:variant>
        <vt:i4>5374047</vt:i4>
      </vt:variant>
      <vt:variant>
        <vt:i4>441</vt:i4>
      </vt:variant>
      <vt:variant>
        <vt:i4>0</vt:i4>
      </vt:variant>
      <vt:variant>
        <vt:i4>5</vt:i4>
      </vt:variant>
      <vt:variant>
        <vt:lpwstr/>
      </vt:variant>
      <vt:variant>
        <vt:lpwstr>_Responsiveness_Review</vt:lpwstr>
      </vt:variant>
      <vt:variant>
        <vt:i4>2490486</vt:i4>
      </vt:variant>
      <vt:variant>
        <vt:i4>438</vt:i4>
      </vt:variant>
      <vt:variant>
        <vt:i4>0</vt:i4>
      </vt:variant>
      <vt:variant>
        <vt:i4>5</vt:i4>
      </vt:variant>
      <vt:variant>
        <vt:lpwstr>https://www.energy.gov/eere/bioenergy/articles/2023-multi-year-program-plan</vt:lpwstr>
      </vt:variant>
      <vt:variant>
        <vt:lpwstr/>
      </vt:variant>
      <vt:variant>
        <vt:i4>262232</vt:i4>
      </vt:variant>
      <vt:variant>
        <vt:i4>435</vt:i4>
      </vt:variant>
      <vt:variant>
        <vt:i4>0</vt:i4>
      </vt:variant>
      <vt:variant>
        <vt:i4>5</vt:i4>
      </vt:variant>
      <vt:variant>
        <vt:lpwstr>https://www.energy.gov/industrial-technologies/doe-industrial-decarbonization-roadmap</vt:lpwstr>
      </vt:variant>
      <vt:variant>
        <vt:lpwstr/>
      </vt:variant>
      <vt:variant>
        <vt:i4>5636100</vt:i4>
      </vt:variant>
      <vt:variant>
        <vt:i4>432</vt:i4>
      </vt:variant>
      <vt:variant>
        <vt:i4>0</vt:i4>
      </vt:variant>
      <vt:variant>
        <vt:i4>5</vt:i4>
      </vt:variant>
      <vt:variant>
        <vt:lpwstr>https://www.energy.gov/eere/industrial-heat-shot</vt:lpwstr>
      </vt:variant>
      <vt:variant>
        <vt:lpwstr/>
      </vt:variant>
      <vt:variant>
        <vt:i4>4718592</vt:i4>
      </vt:variant>
      <vt:variant>
        <vt:i4>429</vt:i4>
      </vt:variant>
      <vt:variant>
        <vt:i4>0</vt:i4>
      </vt:variant>
      <vt:variant>
        <vt:i4>5</vt:i4>
      </vt:variant>
      <vt:variant>
        <vt:lpwstr>https://www.energy.gov/eere/clean-fuels-products-shottm-alternative-sources-carbon-based-products</vt:lpwstr>
      </vt:variant>
      <vt:variant>
        <vt:lpwstr/>
      </vt:variant>
      <vt:variant>
        <vt:i4>131083</vt:i4>
      </vt:variant>
      <vt:variant>
        <vt:i4>426</vt:i4>
      </vt:variant>
      <vt:variant>
        <vt:i4>0</vt:i4>
      </vt:variant>
      <vt:variant>
        <vt:i4>5</vt:i4>
      </vt:variant>
      <vt:variant>
        <vt:lpwstr>https://sanctionslist.ofac.treas.gov/Home/SdnList</vt:lpwstr>
      </vt:variant>
      <vt:variant>
        <vt:lpwstr/>
      </vt:variant>
      <vt:variant>
        <vt:i4>2490486</vt:i4>
      </vt:variant>
      <vt:variant>
        <vt:i4>423</vt:i4>
      </vt:variant>
      <vt:variant>
        <vt:i4>0</vt:i4>
      </vt:variant>
      <vt:variant>
        <vt:i4>5</vt:i4>
      </vt:variant>
      <vt:variant>
        <vt:lpwstr>https://www.energy.gov/eere/bioenergy/articles/2023-multi-year-program-plan</vt:lpwstr>
      </vt:variant>
      <vt:variant>
        <vt:lpwstr/>
      </vt:variant>
      <vt:variant>
        <vt:i4>262232</vt:i4>
      </vt:variant>
      <vt:variant>
        <vt:i4>420</vt:i4>
      </vt:variant>
      <vt:variant>
        <vt:i4>0</vt:i4>
      </vt:variant>
      <vt:variant>
        <vt:i4>5</vt:i4>
      </vt:variant>
      <vt:variant>
        <vt:lpwstr>https://www.energy.gov/industrial-technologies/doe-industrial-decarbonization-roadmap</vt:lpwstr>
      </vt:variant>
      <vt:variant>
        <vt:lpwstr/>
      </vt:variant>
      <vt:variant>
        <vt:i4>5636100</vt:i4>
      </vt:variant>
      <vt:variant>
        <vt:i4>417</vt:i4>
      </vt:variant>
      <vt:variant>
        <vt:i4>0</vt:i4>
      </vt:variant>
      <vt:variant>
        <vt:i4>5</vt:i4>
      </vt:variant>
      <vt:variant>
        <vt:lpwstr>https://www.energy.gov/eere/industrial-heat-shot</vt:lpwstr>
      </vt:variant>
      <vt:variant>
        <vt:lpwstr/>
      </vt:variant>
      <vt:variant>
        <vt:i4>4718592</vt:i4>
      </vt:variant>
      <vt:variant>
        <vt:i4>414</vt:i4>
      </vt:variant>
      <vt:variant>
        <vt:i4>0</vt:i4>
      </vt:variant>
      <vt:variant>
        <vt:i4>5</vt:i4>
      </vt:variant>
      <vt:variant>
        <vt:lpwstr>https://www.energy.gov/eere/clean-fuels-products-shottm-alternative-sources-carbon-based-products</vt:lpwstr>
      </vt:variant>
      <vt:variant>
        <vt:lpwstr/>
      </vt:variant>
      <vt:variant>
        <vt:i4>720965</vt:i4>
      </vt:variant>
      <vt:variant>
        <vt:i4>411</vt:i4>
      </vt:variant>
      <vt:variant>
        <vt:i4>0</vt:i4>
      </vt:variant>
      <vt:variant>
        <vt:i4>5</vt:i4>
      </vt:variant>
      <vt:variant>
        <vt:lpwstr>https://www.whitehouse.gov/wp-content/uploads/2024/04/M-24-11-Revisions-to-2-CFR.pdf</vt:lpwstr>
      </vt:variant>
      <vt:variant>
        <vt:lpwstr/>
      </vt:variant>
      <vt:variant>
        <vt:i4>1769521</vt:i4>
      </vt:variant>
      <vt:variant>
        <vt:i4>404</vt:i4>
      </vt:variant>
      <vt:variant>
        <vt:i4>0</vt:i4>
      </vt:variant>
      <vt:variant>
        <vt:i4>5</vt:i4>
      </vt:variant>
      <vt:variant>
        <vt:lpwstr/>
      </vt:variant>
      <vt:variant>
        <vt:lpwstr>_Toc184020645</vt:lpwstr>
      </vt:variant>
      <vt:variant>
        <vt:i4>1769521</vt:i4>
      </vt:variant>
      <vt:variant>
        <vt:i4>398</vt:i4>
      </vt:variant>
      <vt:variant>
        <vt:i4>0</vt:i4>
      </vt:variant>
      <vt:variant>
        <vt:i4>5</vt:i4>
      </vt:variant>
      <vt:variant>
        <vt:lpwstr/>
      </vt:variant>
      <vt:variant>
        <vt:lpwstr>_Toc184020644</vt:lpwstr>
      </vt:variant>
      <vt:variant>
        <vt:i4>1769521</vt:i4>
      </vt:variant>
      <vt:variant>
        <vt:i4>392</vt:i4>
      </vt:variant>
      <vt:variant>
        <vt:i4>0</vt:i4>
      </vt:variant>
      <vt:variant>
        <vt:i4>5</vt:i4>
      </vt:variant>
      <vt:variant>
        <vt:lpwstr/>
      </vt:variant>
      <vt:variant>
        <vt:lpwstr>_Toc184020643</vt:lpwstr>
      </vt:variant>
      <vt:variant>
        <vt:i4>1769521</vt:i4>
      </vt:variant>
      <vt:variant>
        <vt:i4>386</vt:i4>
      </vt:variant>
      <vt:variant>
        <vt:i4>0</vt:i4>
      </vt:variant>
      <vt:variant>
        <vt:i4>5</vt:i4>
      </vt:variant>
      <vt:variant>
        <vt:lpwstr/>
      </vt:variant>
      <vt:variant>
        <vt:lpwstr>_Toc184020642</vt:lpwstr>
      </vt:variant>
      <vt:variant>
        <vt:i4>1769521</vt:i4>
      </vt:variant>
      <vt:variant>
        <vt:i4>380</vt:i4>
      </vt:variant>
      <vt:variant>
        <vt:i4>0</vt:i4>
      </vt:variant>
      <vt:variant>
        <vt:i4>5</vt:i4>
      </vt:variant>
      <vt:variant>
        <vt:lpwstr/>
      </vt:variant>
      <vt:variant>
        <vt:lpwstr>_Toc184020641</vt:lpwstr>
      </vt:variant>
      <vt:variant>
        <vt:i4>1769521</vt:i4>
      </vt:variant>
      <vt:variant>
        <vt:i4>374</vt:i4>
      </vt:variant>
      <vt:variant>
        <vt:i4>0</vt:i4>
      </vt:variant>
      <vt:variant>
        <vt:i4>5</vt:i4>
      </vt:variant>
      <vt:variant>
        <vt:lpwstr/>
      </vt:variant>
      <vt:variant>
        <vt:lpwstr>_Toc184020640</vt:lpwstr>
      </vt:variant>
      <vt:variant>
        <vt:i4>1835057</vt:i4>
      </vt:variant>
      <vt:variant>
        <vt:i4>368</vt:i4>
      </vt:variant>
      <vt:variant>
        <vt:i4>0</vt:i4>
      </vt:variant>
      <vt:variant>
        <vt:i4>5</vt:i4>
      </vt:variant>
      <vt:variant>
        <vt:lpwstr/>
      </vt:variant>
      <vt:variant>
        <vt:lpwstr>_Toc184020639</vt:lpwstr>
      </vt:variant>
      <vt:variant>
        <vt:i4>1835057</vt:i4>
      </vt:variant>
      <vt:variant>
        <vt:i4>362</vt:i4>
      </vt:variant>
      <vt:variant>
        <vt:i4>0</vt:i4>
      </vt:variant>
      <vt:variant>
        <vt:i4>5</vt:i4>
      </vt:variant>
      <vt:variant>
        <vt:lpwstr/>
      </vt:variant>
      <vt:variant>
        <vt:lpwstr>_Toc184020638</vt:lpwstr>
      </vt:variant>
      <vt:variant>
        <vt:i4>1835057</vt:i4>
      </vt:variant>
      <vt:variant>
        <vt:i4>356</vt:i4>
      </vt:variant>
      <vt:variant>
        <vt:i4>0</vt:i4>
      </vt:variant>
      <vt:variant>
        <vt:i4>5</vt:i4>
      </vt:variant>
      <vt:variant>
        <vt:lpwstr/>
      </vt:variant>
      <vt:variant>
        <vt:lpwstr>_Toc184020637</vt:lpwstr>
      </vt:variant>
      <vt:variant>
        <vt:i4>1835057</vt:i4>
      </vt:variant>
      <vt:variant>
        <vt:i4>350</vt:i4>
      </vt:variant>
      <vt:variant>
        <vt:i4>0</vt:i4>
      </vt:variant>
      <vt:variant>
        <vt:i4>5</vt:i4>
      </vt:variant>
      <vt:variant>
        <vt:lpwstr/>
      </vt:variant>
      <vt:variant>
        <vt:lpwstr>_Toc184020636</vt:lpwstr>
      </vt:variant>
      <vt:variant>
        <vt:i4>1835057</vt:i4>
      </vt:variant>
      <vt:variant>
        <vt:i4>344</vt:i4>
      </vt:variant>
      <vt:variant>
        <vt:i4>0</vt:i4>
      </vt:variant>
      <vt:variant>
        <vt:i4>5</vt:i4>
      </vt:variant>
      <vt:variant>
        <vt:lpwstr/>
      </vt:variant>
      <vt:variant>
        <vt:lpwstr>_Toc184020635</vt:lpwstr>
      </vt:variant>
      <vt:variant>
        <vt:i4>1835057</vt:i4>
      </vt:variant>
      <vt:variant>
        <vt:i4>338</vt:i4>
      </vt:variant>
      <vt:variant>
        <vt:i4>0</vt:i4>
      </vt:variant>
      <vt:variant>
        <vt:i4>5</vt:i4>
      </vt:variant>
      <vt:variant>
        <vt:lpwstr/>
      </vt:variant>
      <vt:variant>
        <vt:lpwstr>_Toc184020634</vt:lpwstr>
      </vt:variant>
      <vt:variant>
        <vt:i4>1835057</vt:i4>
      </vt:variant>
      <vt:variant>
        <vt:i4>332</vt:i4>
      </vt:variant>
      <vt:variant>
        <vt:i4>0</vt:i4>
      </vt:variant>
      <vt:variant>
        <vt:i4>5</vt:i4>
      </vt:variant>
      <vt:variant>
        <vt:lpwstr/>
      </vt:variant>
      <vt:variant>
        <vt:lpwstr>_Toc184020633</vt:lpwstr>
      </vt:variant>
      <vt:variant>
        <vt:i4>1835057</vt:i4>
      </vt:variant>
      <vt:variant>
        <vt:i4>326</vt:i4>
      </vt:variant>
      <vt:variant>
        <vt:i4>0</vt:i4>
      </vt:variant>
      <vt:variant>
        <vt:i4>5</vt:i4>
      </vt:variant>
      <vt:variant>
        <vt:lpwstr/>
      </vt:variant>
      <vt:variant>
        <vt:lpwstr>_Toc184020632</vt:lpwstr>
      </vt:variant>
      <vt:variant>
        <vt:i4>1835057</vt:i4>
      </vt:variant>
      <vt:variant>
        <vt:i4>320</vt:i4>
      </vt:variant>
      <vt:variant>
        <vt:i4>0</vt:i4>
      </vt:variant>
      <vt:variant>
        <vt:i4>5</vt:i4>
      </vt:variant>
      <vt:variant>
        <vt:lpwstr/>
      </vt:variant>
      <vt:variant>
        <vt:lpwstr>_Toc184020631</vt:lpwstr>
      </vt:variant>
      <vt:variant>
        <vt:i4>1835057</vt:i4>
      </vt:variant>
      <vt:variant>
        <vt:i4>314</vt:i4>
      </vt:variant>
      <vt:variant>
        <vt:i4>0</vt:i4>
      </vt:variant>
      <vt:variant>
        <vt:i4>5</vt:i4>
      </vt:variant>
      <vt:variant>
        <vt:lpwstr/>
      </vt:variant>
      <vt:variant>
        <vt:lpwstr>_Toc184020630</vt:lpwstr>
      </vt:variant>
      <vt:variant>
        <vt:i4>1900593</vt:i4>
      </vt:variant>
      <vt:variant>
        <vt:i4>308</vt:i4>
      </vt:variant>
      <vt:variant>
        <vt:i4>0</vt:i4>
      </vt:variant>
      <vt:variant>
        <vt:i4>5</vt:i4>
      </vt:variant>
      <vt:variant>
        <vt:lpwstr/>
      </vt:variant>
      <vt:variant>
        <vt:lpwstr>_Toc184020629</vt:lpwstr>
      </vt:variant>
      <vt:variant>
        <vt:i4>1900593</vt:i4>
      </vt:variant>
      <vt:variant>
        <vt:i4>302</vt:i4>
      </vt:variant>
      <vt:variant>
        <vt:i4>0</vt:i4>
      </vt:variant>
      <vt:variant>
        <vt:i4>5</vt:i4>
      </vt:variant>
      <vt:variant>
        <vt:lpwstr/>
      </vt:variant>
      <vt:variant>
        <vt:lpwstr>_Toc184020628</vt:lpwstr>
      </vt:variant>
      <vt:variant>
        <vt:i4>1900593</vt:i4>
      </vt:variant>
      <vt:variant>
        <vt:i4>296</vt:i4>
      </vt:variant>
      <vt:variant>
        <vt:i4>0</vt:i4>
      </vt:variant>
      <vt:variant>
        <vt:i4>5</vt:i4>
      </vt:variant>
      <vt:variant>
        <vt:lpwstr/>
      </vt:variant>
      <vt:variant>
        <vt:lpwstr>_Toc184020627</vt:lpwstr>
      </vt:variant>
      <vt:variant>
        <vt:i4>1900593</vt:i4>
      </vt:variant>
      <vt:variant>
        <vt:i4>290</vt:i4>
      </vt:variant>
      <vt:variant>
        <vt:i4>0</vt:i4>
      </vt:variant>
      <vt:variant>
        <vt:i4>5</vt:i4>
      </vt:variant>
      <vt:variant>
        <vt:lpwstr/>
      </vt:variant>
      <vt:variant>
        <vt:lpwstr>_Toc184020626</vt:lpwstr>
      </vt:variant>
      <vt:variant>
        <vt:i4>1900593</vt:i4>
      </vt:variant>
      <vt:variant>
        <vt:i4>284</vt:i4>
      </vt:variant>
      <vt:variant>
        <vt:i4>0</vt:i4>
      </vt:variant>
      <vt:variant>
        <vt:i4>5</vt:i4>
      </vt:variant>
      <vt:variant>
        <vt:lpwstr/>
      </vt:variant>
      <vt:variant>
        <vt:lpwstr>_Toc184020625</vt:lpwstr>
      </vt:variant>
      <vt:variant>
        <vt:i4>1900593</vt:i4>
      </vt:variant>
      <vt:variant>
        <vt:i4>278</vt:i4>
      </vt:variant>
      <vt:variant>
        <vt:i4>0</vt:i4>
      </vt:variant>
      <vt:variant>
        <vt:i4>5</vt:i4>
      </vt:variant>
      <vt:variant>
        <vt:lpwstr/>
      </vt:variant>
      <vt:variant>
        <vt:lpwstr>_Toc184020624</vt:lpwstr>
      </vt:variant>
      <vt:variant>
        <vt:i4>1900593</vt:i4>
      </vt:variant>
      <vt:variant>
        <vt:i4>272</vt:i4>
      </vt:variant>
      <vt:variant>
        <vt:i4>0</vt:i4>
      </vt:variant>
      <vt:variant>
        <vt:i4>5</vt:i4>
      </vt:variant>
      <vt:variant>
        <vt:lpwstr/>
      </vt:variant>
      <vt:variant>
        <vt:lpwstr>_Toc184020623</vt:lpwstr>
      </vt:variant>
      <vt:variant>
        <vt:i4>1900593</vt:i4>
      </vt:variant>
      <vt:variant>
        <vt:i4>266</vt:i4>
      </vt:variant>
      <vt:variant>
        <vt:i4>0</vt:i4>
      </vt:variant>
      <vt:variant>
        <vt:i4>5</vt:i4>
      </vt:variant>
      <vt:variant>
        <vt:lpwstr/>
      </vt:variant>
      <vt:variant>
        <vt:lpwstr>_Toc184020622</vt:lpwstr>
      </vt:variant>
      <vt:variant>
        <vt:i4>1900593</vt:i4>
      </vt:variant>
      <vt:variant>
        <vt:i4>260</vt:i4>
      </vt:variant>
      <vt:variant>
        <vt:i4>0</vt:i4>
      </vt:variant>
      <vt:variant>
        <vt:i4>5</vt:i4>
      </vt:variant>
      <vt:variant>
        <vt:lpwstr/>
      </vt:variant>
      <vt:variant>
        <vt:lpwstr>_Toc184020621</vt:lpwstr>
      </vt:variant>
      <vt:variant>
        <vt:i4>1900593</vt:i4>
      </vt:variant>
      <vt:variant>
        <vt:i4>254</vt:i4>
      </vt:variant>
      <vt:variant>
        <vt:i4>0</vt:i4>
      </vt:variant>
      <vt:variant>
        <vt:i4>5</vt:i4>
      </vt:variant>
      <vt:variant>
        <vt:lpwstr/>
      </vt:variant>
      <vt:variant>
        <vt:lpwstr>_Toc184020620</vt:lpwstr>
      </vt:variant>
      <vt:variant>
        <vt:i4>1966129</vt:i4>
      </vt:variant>
      <vt:variant>
        <vt:i4>248</vt:i4>
      </vt:variant>
      <vt:variant>
        <vt:i4>0</vt:i4>
      </vt:variant>
      <vt:variant>
        <vt:i4>5</vt:i4>
      </vt:variant>
      <vt:variant>
        <vt:lpwstr/>
      </vt:variant>
      <vt:variant>
        <vt:lpwstr>_Toc184020619</vt:lpwstr>
      </vt:variant>
      <vt:variant>
        <vt:i4>1966129</vt:i4>
      </vt:variant>
      <vt:variant>
        <vt:i4>242</vt:i4>
      </vt:variant>
      <vt:variant>
        <vt:i4>0</vt:i4>
      </vt:variant>
      <vt:variant>
        <vt:i4>5</vt:i4>
      </vt:variant>
      <vt:variant>
        <vt:lpwstr/>
      </vt:variant>
      <vt:variant>
        <vt:lpwstr>_Toc184020618</vt:lpwstr>
      </vt:variant>
      <vt:variant>
        <vt:i4>1966129</vt:i4>
      </vt:variant>
      <vt:variant>
        <vt:i4>236</vt:i4>
      </vt:variant>
      <vt:variant>
        <vt:i4>0</vt:i4>
      </vt:variant>
      <vt:variant>
        <vt:i4>5</vt:i4>
      </vt:variant>
      <vt:variant>
        <vt:lpwstr/>
      </vt:variant>
      <vt:variant>
        <vt:lpwstr>_Toc184020617</vt:lpwstr>
      </vt:variant>
      <vt:variant>
        <vt:i4>1966129</vt:i4>
      </vt:variant>
      <vt:variant>
        <vt:i4>230</vt:i4>
      </vt:variant>
      <vt:variant>
        <vt:i4>0</vt:i4>
      </vt:variant>
      <vt:variant>
        <vt:i4>5</vt:i4>
      </vt:variant>
      <vt:variant>
        <vt:lpwstr/>
      </vt:variant>
      <vt:variant>
        <vt:lpwstr>_Toc184020616</vt:lpwstr>
      </vt:variant>
      <vt:variant>
        <vt:i4>1966129</vt:i4>
      </vt:variant>
      <vt:variant>
        <vt:i4>224</vt:i4>
      </vt:variant>
      <vt:variant>
        <vt:i4>0</vt:i4>
      </vt:variant>
      <vt:variant>
        <vt:i4>5</vt:i4>
      </vt:variant>
      <vt:variant>
        <vt:lpwstr/>
      </vt:variant>
      <vt:variant>
        <vt:lpwstr>_Toc184020615</vt:lpwstr>
      </vt:variant>
      <vt:variant>
        <vt:i4>1966129</vt:i4>
      </vt:variant>
      <vt:variant>
        <vt:i4>218</vt:i4>
      </vt:variant>
      <vt:variant>
        <vt:i4>0</vt:i4>
      </vt:variant>
      <vt:variant>
        <vt:i4>5</vt:i4>
      </vt:variant>
      <vt:variant>
        <vt:lpwstr/>
      </vt:variant>
      <vt:variant>
        <vt:lpwstr>_Toc184020614</vt:lpwstr>
      </vt:variant>
      <vt:variant>
        <vt:i4>1966129</vt:i4>
      </vt:variant>
      <vt:variant>
        <vt:i4>212</vt:i4>
      </vt:variant>
      <vt:variant>
        <vt:i4>0</vt:i4>
      </vt:variant>
      <vt:variant>
        <vt:i4>5</vt:i4>
      </vt:variant>
      <vt:variant>
        <vt:lpwstr/>
      </vt:variant>
      <vt:variant>
        <vt:lpwstr>_Toc184020613</vt:lpwstr>
      </vt:variant>
      <vt:variant>
        <vt:i4>1966129</vt:i4>
      </vt:variant>
      <vt:variant>
        <vt:i4>206</vt:i4>
      </vt:variant>
      <vt:variant>
        <vt:i4>0</vt:i4>
      </vt:variant>
      <vt:variant>
        <vt:i4>5</vt:i4>
      </vt:variant>
      <vt:variant>
        <vt:lpwstr/>
      </vt:variant>
      <vt:variant>
        <vt:lpwstr>_Toc184020612</vt:lpwstr>
      </vt:variant>
      <vt:variant>
        <vt:i4>1966129</vt:i4>
      </vt:variant>
      <vt:variant>
        <vt:i4>200</vt:i4>
      </vt:variant>
      <vt:variant>
        <vt:i4>0</vt:i4>
      </vt:variant>
      <vt:variant>
        <vt:i4>5</vt:i4>
      </vt:variant>
      <vt:variant>
        <vt:lpwstr/>
      </vt:variant>
      <vt:variant>
        <vt:lpwstr>_Toc184020611</vt:lpwstr>
      </vt:variant>
      <vt:variant>
        <vt:i4>1966129</vt:i4>
      </vt:variant>
      <vt:variant>
        <vt:i4>194</vt:i4>
      </vt:variant>
      <vt:variant>
        <vt:i4>0</vt:i4>
      </vt:variant>
      <vt:variant>
        <vt:i4>5</vt:i4>
      </vt:variant>
      <vt:variant>
        <vt:lpwstr/>
      </vt:variant>
      <vt:variant>
        <vt:lpwstr>_Toc184020610</vt:lpwstr>
      </vt:variant>
      <vt:variant>
        <vt:i4>2031665</vt:i4>
      </vt:variant>
      <vt:variant>
        <vt:i4>188</vt:i4>
      </vt:variant>
      <vt:variant>
        <vt:i4>0</vt:i4>
      </vt:variant>
      <vt:variant>
        <vt:i4>5</vt:i4>
      </vt:variant>
      <vt:variant>
        <vt:lpwstr/>
      </vt:variant>
      <vt:variant>
        <vt:lpwstr>_Toc184020609</vt:lpwstr>
      </vt:variant>
      <vt:variant>
        <vt:i4>2031665</vt:i4>
      </vt:variant>
      <vt:variant>
        <vt:i4>182</vt:i4>
      </vt:variant>
      <vt:variant>
        <vt:i4>0</vt:i4>
      </vt:variant>
      <vt:variant>
        <vt:i4>5</vt:i4>
      </vt:variant>
      <vt:variant>
        <vt:lpwstr/>
      </vt:variant>
      <vt:variant>
        <vt:lpwstr>_Toc184020608</vt:lpwstr>
      </vt:variant>
      <vt:variant>
        <vt:i4>2031665</vt:i4>
      </vt:variant>
      <vt:variant>
        <vt:i4>176</vt:i4>
      </vt:variant>
      <vt:variant>
        <vt:i4>0</vt:i4>
      </vt:variant>
      <vt:variant>
        <vt:i4>5</vt:i4>
      </vt:variant>
      <vt:variant>
        <vt:lpwstr/>
      </vt:variant>
      <vt:variant>
        <vt:lpwstr>_Toc184020607</vt:lpwstr>
      </vt:variant>
      <vt:variant>
        <vt:i4>2031665</vt:i4>
      </vt:variant>
      <vt:variant>
        <vt:i4>170</vt:i4>
      </vt:variant>
      <vt:variant>
        <vt:i4>0</vt:i4>
      </vt:variant>
      <vt:variant>
        <vt:i4>5</vt:i4>
      </vt:variant>
      <vt:variant>
        <vt:lpwstr/>
      </vt:variant>
      <vt:variant>
        <vt:lpwstr>_Toc184020606</vt:lpwstr>
      </vt:variant>
      <vt:variant>
        <vt:i4>2031665</vt:i4>
      </vt:variant>
      <vt:variant>
        <vt:i4>164</vt:i4>
      </vt:variant>
      <vt:variant>
        <vt:i4>0</vt:i4>
      </vt:variant>
      <vt:variant>
        <vt:i4>5</vt:i4>
      </vt:variant>
      <vt:variant>
        <vt:lpwstr/>
      </vt:variant>
      <vt:variant>
        <vt:lpwstr>_Toc184020605</vt:lpwstr>
      </vt:variant>
      <vt:variant>
        <vt:i4>2031665</vt:i4>
      </vt:variant>
      <vt:variant>
        <vt:i4>158</vt:i4>
      </vt:variant>
      <vt:variant>
        <vt:i4>0</vt:i4>
      </vt:variant>
      <vt:variant>
        <vt:i4>5</vt:i4>
      </vt:variant>
      <vt:variant>
        <vt:lpwstr/>
      </vt:variant>
      <vt:variant>
        <vt:lpwstr>_Toc184020604</vt:lpwstr>
      </vt:variant>
      <vt:variant>
        <vt:i4>2031665</vt:i4>
      </vt:variant>
      <vt:variant>
        <vt:i4>152</vt:i4>
      </vt:variant>
      <vt:variant>
        <vt:i4>0</vt:i4>
      </vt:variant>
      <vt:variant>
        <vt:i4>5</vt:i4>
      </vt:variant>
      <vt:variant>
        <vt:lpwstr/>
      </vt:variant>
      <vt:variant>
        <vt:lpwstr>_Toc184020603</vt:lpwstr>
      </vt:variant>
      <vt:variant>
        <vt:i4>2031665</vt:i4>
      </vt:variant>
      <vt:variant>
        <vt:i4>146</vt:i4>
      </vt:variant>
      <vt:variant>
        <vt:i4>0</vt:i4>
      </vt:variant>
      <vt:variant>
        <vt:i4>5</vt:i4>
      </vt:variant>
      <vt:variant>
        <vt:lpwstr/>
      </vt:variant>
      <vt:variant>
        <vt:lpwstr>_Toc184020602</vt:lpwstr>
      </vt:variant>
      <vt:variant>
        <vt:i4>2031665</vt:i4>
      </vt:variant>
      <vt:variant>
        <vt:i4>140</vt:i4>
      </vt:variant>
      <vt:variant>
        <vt:i4>0</vt:i4>
      </vt:variant>
      <vt:variant>
        <vt:i4>5</vt:i4>
      </vt:variant>
      <vt:variant>
        <vt:lpwstr/>
      </vt:variant>
      <vt:variant>
        <vt:lpwstr>_Toc184020601</vt:lpwstr>
      </vt:variant>
      <vt:variant>
        <vt:i4>2031665</vt:i4>
      </vt:variant>
      <vt:variant>
        <vt:i4>134</vt:i4>
      </vt:variant>
      <vt:variant>
        <vt:i4>0</vt:i4>
      </vt:variant>
      <vt:variant>
        <vt:i4>5</vt:i4>
      </vt:variant>
      <vt:variant>
        <vt:lpwstr/>
      </vt:variant>
      <vt:variant>
        <vt:lpwstr>_Toc184020600</vt:lpwstr>
      </vt:variant>
      <vt:variant>
        <vt:i4>1441842</vt:i4>
      </vt:variant>
      <vt:variant>
        <vt:i4>128</vt:i4>
      </vt:variant>
      <vt:variant>
        <vt:i4>0</vt:i4>
      </vt:variant>
      <vt:variant>
        <vt:i4>5</vt:i4>
      </vt:variant>
      <vt:variant>
        <vt:lpwstr/>
      </vt:variant>
      <vt:variant>
        <vt:lpwstr>_Toc184020599</vt:lpwstr>
      </vt:variant>
      <vt:variant>
        <vt:i4>1441842</vt:i4>
      </vt:variant>
      <vt:variant>
        <vt:i4>122</vt:i4>
      </vt:variant>
      <vt:variant>
        <vt:i4>0</vt:i4>
      </vt:variant>
      <vt:variant>
        <vt:i4>5</vt:i4>
      </vt:variant>
      <vt:variant>
        <vt:lpwstr/>
      </vt:variant>
      <vt:variant>
        <vt:lpwstr>_Toc184020598</vt:lpwstr>
      </vt:variant>
      <vt:variant>
        <vt:i4>1441842</vt:i4>
      </vt:variant>
      <vt:variant>
        <vt:i4>116</vt:i4>
      </vt:variant>
      <vt:variant>
        <vt:i4>0</vt:i4>
      </vt:variant>
      <vt:variant>
        <vt:i4>5</vt:i4>
      </vt:variant>
      <vt:variant>
        <vt:lpwstr/>
      </vt:variant>
      <vt:variant>
        <vt:lpwstr>_Toc184020597</vt:lpwstr>
      </vt:variant>
      <vt:variant>
        <vt:i4>1441842</vt:i4>
      </vt:variant>
      <vt:variant>
        <vt:i4>110</vt:i4>
      </vt:variant>
      <vt:variant>
        <vt:i4>0</vt:i4>
      </vt:variant>
      <vt:variant>
        <vt:i4>5</vt:i4>
      </vt:variant>
      <vt:variant>
        <vt:lpwstr/>
      </vt:variant>
      <vt:variant>
        <vt:lpwstr>_Toc184020596</vt:lpwstr>
      </vt:variant>
      <vt:variant>
        <vt:i4>1441842</vt:i4>
      </vt:variant>
      <vt:variant>
        <vt:i4>104</vt:i4>
      </vt:variant>
      <vt:variant>
        <vt:i4>0</vt:i4>
      </vt:variant>
      <vt:variant>
        <vt:i4>5</vt:i4>
      </vt:variant>
      <vt:variant>
        <vt:lpwstr/>
      </vt:variant>
      <vt:variant>
        <vt:lpwstr>_Toc184020595</vt:lpwstr>
      </vt:variant>
      <vt:variant>
        <vt:i4>1441842</vt:i4>
      </vt:variant>
      <vt:variant>
        <vt:i4>98</vt:i4>
      </vt:variant>
      <vt:variant>
        <vt:i4>0</vt:i4>
      </vt:variant>
      <vt:variant>
        <vt:i4>5</vt:i4>
      </vt:variant>
      <vt:variant>
        <vt:lpwstr/>
      </vt:variant>
      <vt:variant>
        <vt:lpwstr>_Toc184020594</vt:lpwstr>
      </vt:variant>
      <vt:variant>
        <vt:i4>1441842</vt:i4>
      </vt:variant>
      <vt:variant>
        <vt:i4>92</vt:i4>
      </vt:variant>
      <vt:variant>
        <vt:i4>0</vt:i4>
      </vt:variant>
      <vt:variant>
        <vt:i4>5</vt:i4>
      </vt:variant>
      <vt:variant>
        <vt:lpwstr/>
      </vt:variant>
      <vt:variant>
        <vt:lpwstr>_Toc184020593</vt:lpwstr>
      </vt:variant>
      <vt:variant>
        <vt:i4>1441842</vt:i4>
      </vt:variant>
      <vt:variant>
        <vt:i4>86</vt:i4>
      </vt:variant>
      <vt:variant>
        <vt:i4>0</vt:i4>
      </vt:variant>
      <vt:variant>
        <vt:i4>5</vt:i4>
      </vt:variant>
      <vt:variant>
        <vt:lpwstr/>
      </vt:variant>
      <vt:variant>
        <vt:lpwstr>_Toc184020592</vt:lpwstr>
      </vt:variant>
      <vt:variant>
        <vt:i4>1441842</vt:i4>
      </vt:variant>
      <vt:variant>
        <vt:i4>80</vt:i4>
      </vt:variant>
      <vt:variant>
        <vt:i4>0</vt:i4>
      </vt:variant>
      <vt:variant>
        <vt:i4>5</vt:i4>
      </vt:variant>
      <vt:variant>
        <vt:lpwstr/>
      </vt:variant>
      <vt:variant>
        <vt:lpwstr>_Toc184020591</vt:lpwstr>
      </vt:variant>
      <vt:variant>
        <vt:i4>1441842</vt:i4>
      </vt:variant>
      <vt:variant>
        <vt:i4>74</vt:i4>
      </vt:variant>
      <vt:variant>
        <vt:i4>0</vt:i4>
      </vt:variant>
      <vt:variant>
        <vt:i4>5</vt:i4>
      </vt:variant>
      <vt:variant>
        <vt:lpwstr/>
      </vt:variant>
      <vt:variant>
        <vt:lpwstr>_Toc184020590</vt:lpwstr>
      </vt:variant>
      <vt:variant>
        <vt:i4>1507378</vt:i4>
      </vt:variant>
      <vt:variant>
        <vt:i4>68</vt:i4>
      </vt:variant>
      <vt:variant>
        <vt:i4>0</vt:i4>
      </vt:variant>
      <vt:variant>
        <vt:i4>5</vt:i4>
      </vt:variant>
      <vt:variant>
        <vt:lpwstr/>
      </vt:variant>
      <vt:variant>
        <vt:lpwstr>_Toc184020589</vt:lpwstr>
      </vt:variant>
      <vt:variant>
        <vt:i4>1507378</vt:i4>
      </vt:variant>
      <vt:variant>
        <vt:i4>62</vt:i4>
      </vt:variant>
      <vt:variant>
        <vt:i4>0</vt:i4>
      </vt:variant>
      <vt:variant>
        <vt:i4>5</vt:i4>
      </vt:variant>
      <vt:variant>
        <vt:lpwstr/>
      </vt:variant>
      <vt:variant>
        <vt:lpwstr>_Toc184020588</vt:lpwstr>
      </vt:variant>
      <vt:variant>
        <vt:i4>1507378</vt:i4>
      </vt:variant>
      <vt:variant>
        <vt:i4>56</vt:i4>
      </vt:variant>
      <vt:variant>
        <vt:i4>0</vt:i4>
      </vt:variant>
      <vt:variant>
        <vt:i4>5</vt:i4>
      </vt:variant>
      <vt:variant>
        <vt:lpwstr/>
      </vt:variant>
      <vt:variant>
        <vt:lpwstr>_Toc184020587</vt:lpwstr>
      </vt:variant>
      <vt:variant>
        <vt:i4>1507378</vt:i4>
      </vt:variant>
      <vt:variant>
        <vt:i4>50</vt:i4>
      </vt:variant>
      <vt:variant>
        <vt:i4>0</vt:i4>
      </vt:variant>
      <vt:variant>
        <vt:i4>5</vt:i4>
      </vt:variant>
      <vt:variant>
        <vt:lpwstr/>
      </vt:variant>
      <vt:variant>
        <vt:lpwstr>_Toc184020586</vt:lpwstr>
      </vt:variant>
      <vt:variant>
        <vt:i4>1507378</vt:i4>
      </vt:variant>
      <vt:variant>
        <vt:i4>44</vt:i4>
      </vt:variant>
      <vt:variant>
        <vt:i4>0</vt:i4>
      </vt:variant>
      <vt:variant>
        <vt:i4>5</vt:i4>
      </vt:variant>
      <vt:variant>
        <vt:lpwstr/>
      </vt:variant>
      <vt:variant>
        <vt:lpwstr>_Toc184020585</vt:lpwstr>
      </vt:variant>
      <vt:variant>
        <vt:i4>1507378</vt:i4>
      </vt:variant>
      <vt:variant>
        <vt:i4>38</vt:i4>
      </vt:variant>
      <vt:variant>
        <vt:i4>0</vt:i4>
      </vt:variant>
      <vt:variant>
        <vt:i4>5</vt:i4>
      </vt:variant>
      <vt:variant>
        <vt:lpwstr/>
      </vt:variant>
      <vt:variant>
        <vt:lpwstr>_Toc184020584</vt:lpwstr>
      </vt:variant>
      <vt:variant>
        <vt:i4>1507378</vt:i4>
      </vt:variant>
      <vt:variant>
        <vt:i4>32</vt:i4>
      </vt:variant>
      <vt:variant>
        <vt:i4>0</vt:i4>
      </vt:variant>
      <vt:variant>
        <vt:i4>5</vt:i4>
      </vt:variant>
      <vt:variant>
        <vt:lpwstr/>
      </vt:variant>
      <vt:variant>
        <vt:lpwstr>_Toc184020583</vt:lpwstr>
      </vt:variant>
      <vt:variant>
        <vt:i4>1507378</vt:i4>
      </vt:variant>
      <vt:variant>
        <vt:i4>26</vt:i4>
      </vt:variant>
      <vt:variant>
        <vt:i4>0</vt:i4>
      </vt:variant>
      <vt:variant>
        <vt:i4>5</vt:i4>
      </vt:variant>
      <vt:variant>
        <vt:lpwstr/>
      </vt:variant>
      <vt:variant>
        <vt:lpwstr>_Toc184020582</vt:lpwstr>
      </vt:variant>
      <vt:variant>
        <vt:i4>1507378</vt:i4>
      </vt:variant>
      <vt:variant>
        <vt:i4>20</vt:i4>
      </vt:variant>
      <vt:variant>
        <vt:i4>0</vt:i4>
      </vt:variant>
      <vt:variant>
        <vt:i4>5</vt:i4>
      </vt:variant>
      <vt:variant>
        <vt:lpwstr/>
      </vt:variant>
      <vt:variant>
        <vt:lpwstr>_Toc184020581</vt:lpwstr>
      </vt:variant>
      <vt:variant>
        <vt:i4>1507378</vt:i4>
      </vt:variant>
      <vt:variant>
        <vt:i4>14</vt:i4>
      </vt:variant>
      <vt:variant>
        <vt:i4>0</vt:i4>
      </vt:variant>
      <vt:variant>
        <vt:i4>5</vt:i4>
      </vt:variant>
      <vt:variant>
        <vt:lpwstr/>
      </vt:variant>
      <vt:variant>
        <vt:lpwstr>_Toc184020580</vt:lpwstr>
      </vt:variant>
      <vt:variant>
        <vt:i4>1572914</vt:i4>
      </vt:variant>
      <vt:variant>
        <vt:i4>8</vt:i4>
      </vt:variant>
      <vt:variant>
        <vt:i4>0</vt:i4>
      </vt:variant>
      <vt:variant>
        <vt:i4>5</vt:i4>
      </vt:variant>
      <vt:variant>
        <vt:lpwstr/>
      </vt:variant>
      <vt:variant>
        <vt:lpwstr>_Toc184020579</vt:lpwstr>
      </vt:variant>
      <vt:variant>
        <vt:i4>1572914</vt:i4>
      </vt:variant>
      <vt:variant>
        <vt:i4>2</vt:i4>
      </vt:variant>
      <vt:variant>
        <vt:i4>0</vt:i4>
      </vt:variant>
      <vt:variant>
        <vt:i4>5</vt:i4>
      </vt:variant>
      <vt:variant>
        <vt:lpwstr/>
      </vt:variant>
      <vt:variant>
        <vt:lpwstr>_Toc184020578</vt:lpwstr>
      </vt:variant>
      <vt:variant>
        <vt:i4>1245258</vt:i4>
      </vt:variant>
      <vt:variant>
        <vt:i4>18</vt:i4>
      </vt:variant>
      <vt:variant>
        <vt:i4>0</vt:i4>
      </vt:variant>
      <vt:variant>
        <vt:i4>5</vt:i4>
      </vt:variant>
      <vt:variant>
        <vt:lpwstr>https://www.epa.gov/renewable-fuel-standard-program/approved-pathways-renewable-fuel</vt:lpwstr>
      </vt:variant>
      <vt:variant>
        <vt:lpwstr/>
      </vt:variant>
      <vt:variant>
        <vt:i4>3539055</vt:i4>
      </vt:variant>
      <vt:variant>
        <vt:i4>15</vt:i4>
      </vt:variant>
      <vt:variant>
        <vt:i4>0</vt:i4>
      </vt:variant>
      <vt:variant>
        <vt:i4>5</vt:i4>
      </vt:variant>
      <vt:variant>
        <vt:lpwstr>https://www.energy.gov/gc/downloads/doe-cooperative-research-and-development-agreements</vt:lpwstr>
      </vt:variant>
      <vt:variant>
        <vt:lpwstr/>
      </vt:variant>
      <vt:variant>
        <vt:i4>4390990</vt:i4>
      </vt:variant>
      <vt:variant>
        <vt:i4>12</vt:i4>
      </vt:variant>
      <vt:variant>
        <vt:i4>0</vt:i4>
      </vt:variant>
      <vt:variant>
        <vt:i4>5</vt:i4>
      </vt:variant>
      <vt:variant>
        <vt:lpwstr>http://www.nsf.gov/statistics/ffrdclist/</vt:lpwstr>
      </vt:variant>
      <vt:variant>
        <vt:lpwstr/>
      </vt:variant>
      <vt:variant>
        <vt:i4>7274581</vt:i4>
      </vt:variant>
      <vt:variant>
        <vt:i4>9</vt:i4>
      </vt:variant>
      <vt:variant>
        <vt:i4>0</vt:i4>
      </vt:variant>
      <vt:variant>
        <vt:i4>5</vt:i4>
      </vt:variant>
      <vt:variant>
        <vt:lpwstr>https://www.whitehouse.gov/wp-content/uploads/2023/01/M-23-09_Signed_CEQ_CPO.pdf</vt:lpwstr>
      </vt:variant>
      <vt:variant>
        <vt:lpwstr/>
      </vt:variant>
      <vt:variant>
        <vt:i4>3473456</vt:i4>
      </vt:variant>
      <vt:variant>
        <vt:i4>6</vt:i4>
      </vt:variant>
      <vt:variant>
        <vt:i4>0</vt:i4>
      </vt:variant>
      <vt:variant>
        <vt:i4>5</vt:i4>
      </vt:variant>
      <vt:variant>
        <vt:lpwstr>https://uscode.house.gov/view.xhtml?req=(title:43%20section:1601%20edition:prelim)</vt:lpwstr>
      </vt:variant>
      <vt:variant>
        <vt:lpwstr/>
      </vt:variant>
      <vt:variant>
        <vt:i4>3211314</vt:i4>
      </vt:variant>
      <vt:variant>
        <vt:i4>3</vt:i4>
      </vt:variant>
      <vt:variant>
        <vt:i4>0</vt:i4>
      </vt:variant>
      <vt:variant>
        <vt:i4>5</vt:i4>
      </vt:variant>
      <vt:variant>
        <vt:lpwstr>https://uscode.house.gov/statutes/pl/92/203.pdf</vt:lpwstr>
      </vt:variant>
      <vt:variant>
        <vt:lpwstr>:~:text=688%20PUBLIC%20LAW%2092-203-DEC.%2018%2C%201971%20%5B85%20STAT.,and%20for%20other%20purposes.%20Alaska%20Native%20Claims%20Settlement</vt:lpwstr>
      </vt:variant>
      <vt:variant>
        <vt:i4>3342386</vt:i4>
      </vt:variant>
      <vt:variant>
        <vt:i4>0</vt:i4>
      </vt:variant>
      <vt:variant>
        <vt:i4>0</vt:i4>
      </vt:variant>
      <vt:variant>
        <vt:i4>5</vt:i4>
      </vt:variant>
      <vt:variant>
        <vt:lpwstr>https://uscode.house.gov/view.xhtml?req=(title:25%20section:5304%20edition:prelim)</vt:lpwstr>
      </vt:variant>
      <vt:variant>
        <vt:lpwstr/>
      </vt:variant>
      <vt:variant>
        <vt:i4>3080211</vt:i4>
      </vt:variant>
      <vt:variant>
        <vt:i4>15</vt:i4>
      </vt:variant>
      <vt:variant>
        <vt:i4>0</vt:i4>
      </vt:variant>
      <vt:variant>
        <vt:i4>5</vt:i4>
      </vt:variant>
      <vt:variant>
        <vt:lpwstr>mailto:Jay.Fitzgerald@EE.Doe.Gov</vt:lpwstr>
      </vt:variant>
      <vt:variant>
        <vt:lpwstr/>
      </vt:variant>
      <vt:variant>
        <vt:i4>3080211</vt:i4>
      </vt:variant>
      <vt:variant>
        <vt:i4>12</vt:i4>
      </vt:variant>
      <vt:variant>
        <vt:i4>0</vt:i4>
      </vt:variant>
      <vt:variant>
        <vt:i4>5</vt:i4>
      </vt:variant>
      <vt:variant>
        <vt:lpwstr>mailto:Jay.Fitzgerald@EE.Doe.Gov</vt:lpwstr>
      </vt:variant>
      <vt:variant>
        <vt:lpwstr/>
      </vt:variant>
      <vt:variant>
        <vt:i4>3080211</vt:i4>
      </vt:variant>
      <vt:variant>
        <vt:i4>9</vt:i4>
      </vt:variant>
      <vt:variant>
        <vt:i4>0</vt:i4>
      </vt:variant>
      <vt:variant>
        <vt:i4>5</vt:i4>
      </vt:variant>
      <vt:variant>
        <vt:lpwstr>mailto:Jay.Fitzgerald@EE.Doe.Gov</vt:lpwstr>
      </vt:variant>
      <vt:variant>
        <vt:lpwstr/>
      </vt:variant>
      <vt:variant>
        <vt:i4>1179698</vt:i4>
      </vt:variant>
      <vt:variant>
        <vt:i4>6</vt:i4>
      </vt:variant>
      <vt:variant>
        <vt:i4>0</vt:i4>
      </vt:variant>
      <vt:variant>
        <vt:i4>5</vt:i4>
      </vt:variant>
      <vt:variant>
        <vt:lpwstr>mailto:Beau.Hoffman@ee.doe.gov</vt:lpwstr>
      </vt:variant>
      <vt:variant>
        <vt:lpwstr/>
      </vt:variant>
      <vt:variant>
        <vt:i4>3080211</vt:i4>
      </vt:variant>
      <vt:variant>
        <vt:i4>3</vt:i4>
      </vt:variant>
      <vt:variant>
        <vt:i4>0</vt:i4>
      </vt:variant>
      <vt:variant>
        <vt:i4>5</vt:i4>
      </vt:variant>
      <vt:variant>
        <vt:lpwstr>mailto:Jay.Fitzgerald@EE.Doe.Gov</vt:lpwstr>
      </vt:variant>
      <vt:variant>
        <vt:lpwstr/>
      </vt:variant>
      <vt:variant>
        <vt:i4>3080211</vt:i4>
      </vt:variant>
      <vt:variant>
        <vt:i4>0</vt:i4>
      </vt:variant>
      <vt:variant>
        <vt:i4>0</vt:i4>
      </vt:variant>
      <vt:variant>
        <vt:i4>5</vt:i4>
      </vt:variant>
      <vt:variant>
        <vt:lpwstr>mailto:Jay.Fitzgerald@EE.Doe.Gov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Jacobi, Jennifer</dc:creator>
  <cp:keywords/>
  <dc:description/>
  <cp:lastModifiedBy>McCleary, Ryan</cp:lastModifiedBy>
  <cp:revision>7</cp:revision>
  <cp:lastPrinted>2024-08-27T01:55:00Z</cp:lastPrinted>
  <dcterms:created xsi:type="dcterms:W3CDTF">2024-12-23T19:21:00Z</dcterms:created>
  <dcterms:modified xsi:type="dcterms:W3CDTF">2025-01-10T14:17:00Z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0x010100737FD35EAB030E4583C84C4067D012E5</vt:lpwstr>
  </property>
  <property fmtid="{D5CDD505-2E9C-101B-9397-08002B2CF9AE}" pid="3" name="MediaServiceImageTags">
    <vt:lpwstr/>
  </property>
</Properties>
</file>